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77B" w:rsidRDefault="002B277B" w:rsidP="0060613B">
      <w:pPr>
        <w:tabs>
          <w:tab w:val="left" w:pos="2350"/>
        </w:tabs>
        <w:spacing w:line="360" w:lineRule="auto"/>
        <w:jc w:val="center"/>
        <w:rPr>
          <w:rFonts w:eastAsia="Calibri"/>
          <w:b/>
          <w:bCs/>
          <w:szCs w:val="28"/>
        </w:rPr>
      </w:pPr>
    </w:p>
    <w:p w:rsidR="003C75FF" w:rsidRPr="00090B35" w:rsidRDefault="003C75FF" w:rsidP="003C75FF">
      <w:pPr>
        <w:spacing w:after="0"/>
        <w:rPr>
          <w:bCs/>
          <w:sz w:val="26"/>
          <w:szCs w:val="26"/>
        </w:rPr>
      </w:pPr>
      <w:r w:rsidRPr="00090B35">
        <w:rPr>
          <w:bCs/>
          <w:sz w:val="26"/>
          <w:szCs w:val="26"/>
        </w:rPr>
        <w:t xml:space="preserve">Trường </w:t>
      </w:r>
      <w:r>
        <w:rPr>
          <w:bCs/>
          <w:sz w:val="26"/>
          <w:szCs w:val="26"/>
        </w:rPr>
        <w:t>TH&amp; THCS</w:t>
      </w:r>
      <w:r w:rsidRPr="00090B35">
        <w:rPr>
          <w:bCs/>
          <w:sz w:val="26"/>
          <w:szCs w:val="26"/>
        </w:rPr>
        <w:t xml:space="preserve"> Hiền Hào</w:t>
      </w:r>
    </w:p>
    <w:p w:rsidR="003C75FF" w:rsidRPr="00090B35" w:rsidRDefault="003C75FF" w:rsidP="003C75FF">
      <w:pPr>
        <w:spacing w:after="0"/>
        <w:rPr>
          <w:bCs/>
          <w:sz w:val="26"/>
          <w:szCs w:val="26"/>
        </w:rPr>
      </w:pPr>
      <w:r w:rsidRPr="00090B35">
        <w:rPr>
          <w:bCs/>
          <w:sz w:val="26"/>
          <w:szCs w:val="26"/>
        </w:rPr>
        <w:t>Tổ: THCS</w:t>
      </w:r>
    </w:p>
    <w:p w:rsidR="002B277B" w:rsidRPr="003C75FF" w:rsidRDefault="003C75FF" w:rsidP="003C75FF">
      <w:pPr>
        <w:spacing w:after="0"/>
        <w:rPr>
          <w:bCs/>
          <w:sz w:val="26"/>
          <w:szCs w:val="26"/>
        </w:rPr>
      </w:pPr>
      <w:r w:rsidRPr="00090B35">
        <w:rPr>
          <w:bCs/>
          <w:sz w:val="26"/>
          <w:szCs w:val="26"/>
        </w:rPr>
        <w:t>GV: Hà Quang Ái</w:t>
      </w:r>
    </w:p>
    <w:p w:rsidR="0060613B" w:rsidRDefault="0060613B" w:rsidP="002B277B">
      <w:pPr>
        <w:tabs>
          <w:tab w:val="left" w:pos="2350"/>
        </w:tabs>
        <w:spacing w:after="0"/>
        <w:jc w:val="center"/>
        <w:rPr>
          <w:rFonts w:eastAsia="Calibri"/>
          <w:b/>
          <w:bCs/>
          <w:szCs w:val="28"/>
        </w:rPr>
      </w:pPr>
      <w:r>
        <w:rPr>
          <w:rFonts w:eastAsia="Calibri"/>
          <w:b/>
          <w:bCs/>
          <w:szCs w:val="28"/>
        </w:rPr>
        <w:t>Bài 7. THẾ GIỚI VIỄN TƯỞNG</w:t>
      </w:r>
    </w:p>
    <w:p w:rsidR="002B277B" w:rsidRPr="002B277B" w:rsidRDefault="002B277B" w:rsidP="002B277B">
      <w:pPr>
        <w:tabs>
          <w:tab w:val="left" w:pos="2350"/>
        </w:tabs>
        <w:spacing w:after="0"/>
        <w:jc w:val="center"/>
        <w:rPr>
          <w:rFonts w:eastAsia="Calibri"/>
          <w:bCs/>
          <w:szCs w:val="28"/>
          <w:lang w:val="en-US"/>
        </w:rPr>
      </w:pPr>
      <w:r w:rsidRPr="002B277B">
        <w:rPr>
          <w:rFonts w:eastAsia="Calibri"/>
          <w:bCs/>
          <w:szCs w:val="28"/>
          <w:lang w:val="en-US"/>
        </w:rPr>
        <w:t>Môn: N</w:t>
      </w:r>
      <w:r>
        <w:rPr>
          <w:rFonts w:eastAsia="Calibri"/>
          <w:bCs/>
          <w:szCs w:val="28"/>
          <w:lang w:val="en-US"/>
        </w:rPr>
        <w:t>gữ</w:t>
      </w:r>
      <w:r w:rsidRPr="002B277B">
        <w:rPr>
          <w:rFonts w:eastAsia="Calibri"/>
          <w:bCs/>
          <w:szCs w:val="28"/>
          <w:lang w:val="en-US"/>
        </w:rPr>
        <w:t xml:space="preserve"> văn 7</w:t>
      </w:r>
    </w:p>
    <w:p w:rsidR="002B277B" w:rsidRPr="002B277B" w:rsidRDefault="002B277B" w:rsidP="002B277B">
      <w:pPr>
        <w:tabs>
          <w:tab w:val="left" w:pos="2350"/>
        </w:tabs>
        <w:spacing w:after="0"/>
        <w:jc w:val="center"/>
        <w:rPr>
          <w:rFonts w:eastAsia="Calibri"/>
          <w:bCs/>
          <w:szCs w:val="28"/>
          <w:lang w:val="en-US"/>
        </w:rPr>
      </w:pPr>
      <w:r w:rsidRPr="002B277B">
        <w:rPr>
          <w:rFonts w:eastAsia="Calibri"/>
          <w:bCs/>
          <w:szCs w:val="28"/>
          <w:lang w:val="en-US"/>
        </w:rPr>
        <w:t>T</w:t>
      </w:r>
      <w:r>
        <w:rPr>
          <w:rFonts w:eastAsia="Calibri"/>
          <w:bCs/>
          <w:szCs w:val="28"/>
          <w:lang w:val="en-US"/>
        </w:rPr>
        <w:t>hời</w:t>
      </w:r>
      <w:r w:rsidRPr="002B277B">
        <w:rPr>
          <w:rFonts w:eastAsia="Calibri"/>
          <w:bCs/>
          <w:szCs w:val="28"/>
          <w:lang w:val="en-US"/>
        </w:rPr>
        <w:t xml:space="preserve"> gian th</w:t>
      </w:r>
      <w:r w:rsidR="003C75FF">
        <w:rPr>
          <w:rFonts w:eastAsia="Calibri"/>
          <w:bCs/>
          <w:szCs w:val="28"/>
          <w:lang w:val="en-US"/>
        </w:rPr>
        <w:t>ực</w:t>
      </w:r>
      <w:r w:rsidRPr="002B277B">
        <w:rPr>
          <w:rFonts w:eastAsia="Calibri"/>
          <w:bCs/>
          <w:szCs w:val="28"/>
          <w:lang w:val="en-US"/>
        </w:rPr>
        <w:t xml:space="preserve"> hiện: 13 tiết</w:t>
      </w:r>
    </w:p>
    <w:p w:rsidR="0060613B" w:rsidRPr="002B277B" w:rsidRDefault="0060613B" w:rsidP="0060613B">
      <w:pPr>
        <w:spacing w:line="360" w:lineRule="auto"/>
        <w:jc w:val="both"/>
        <w:rPr>
          <w:rFonts w:eastAsia="Calibri"/>
          <w:b/>
          <w:bCs/>
          <w:szCs w:val="28"/>
        </w:rPr>
      </w:pPr>
    </w:p>
    <w:p w:rsidR="0060613B" w:rsidRPr="008C6FD0" w:rsidRDefault="008C6FD0" w:rsidP="0060613B">
      <w:pPr>
        <w:spacing w:line="360" w:lineRule="auto"/>
        <w:jc w:val="center"/>
        <w:rPr>
          <w:rFonts w:eastAsia="Calibri"/>
          <w:b/>
          <w:bCs/>
          <w:sz w:val="26"/>
          <w:szCs w:val="28"/>
        </w:rPr>
      </w:pPr>
      <w:r w:rsidRPr="008C6FD0">
        <w:rPr>
          <w:rFonts w:eastAsia="Calibri"/>
          <w:b/>
          <w:bCs/>
          <w:sz w:val="26"/>
          <w:szCs w:val="28"/>
          <w:lang w:val="en-US"/>
        </w:rPr>
        <w:t xml:space="preserve">TIẾT 86,87: </w:t>
      </w:r>
      <w:r w:rsidR="0060613B" w:rsidRPr="008C6FD0">
        <w:rPr>
          <w:rFonts w:eastAsia="Calibri"/>
          <w:b/>
          <w:bCs/>
          <w:sz w:val="26"/>
          <w:szCs w:val="28"/>
        </w:rPr>
        <w:t>TRI THỨC NGỮ</w:t>
      </w:r>
      <w:r>
        <w:rPr>
          <w:rFonts w:eastAsia="Calibri"/>
          <w:b/>
          <w:bCs/>
          <w:sz w:val="26"/>
          <w:szCs w:val="28"/>
        </w:rPr>
        <w:t xml:space="preserve"> VĂN ,</w:t>
      </w:r>
      <w:bookmarkStart w:id="0" w:name="_GoBack"/>
      <w:bookmarkEnd w:id="0"/>
      <w:r w:rsidR="0060613B" w:rsidRPr="008C6FD0">
        <w:rPr>
          <w:rFonts w:eastAsia="Calibri"/>
          <w:b/>
          <w:bCs/>
          <w:sz w:val="26"/>
          <w:szCs w:val="28"/>
        </w:rPr>
        <w:t xml:space="preserve"> CUỘC CHẠM TRÁN TRÊN ĐẠI DƯƠNG</w:t>
      </w:r>
    </w:p>
    <w:p w:rsidR="0060613B" w:rsidRDefault="0060613B" w:rsidP="002B277B">
      <w:pPr>
        <w:spacing w:after="0" w:line="360" w:lineRule="auto"/>
        <w:jc w:val="both"/>
        <w:rPr>
          <w:rFonts w:eastAsia="Calibri"/>
          <w:b/>
          <w:bCs/>
          <w:szCs w:val="28"/>
          <w:lang w:val="nl-NL"/>
        </w:rPr>
      </w:pPr>
      <w:r>
        <w:rPr>
          <w:rFonts w:eastAsia="Calibri"/>
          <w:b/>
          <w:bCs/>
          <w:iCs/>
          <w:szCs w:val="28"/>
          <w:lang w:val="nl-NL"/>
        </w:rPr>
        <w:t xml:space="preserve">I. MỤC TIÊU </w:t>
      </w:r>
      <w:r>
        <w:rPr>
          <w:rFonts w:eastAsia="Calibri"/>
          <w:b/>
          <w:bCs/>
          <w:iCs/>
          <w:color w:val="FFFFFF" w:themeColor="background1"/>
          <w:szCs w:val="28"/>
          <w:lang w:val="nl-NL"/>
        </w:rPr>
        <w:t>nn135knttf</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1. Kiến thức</w:t>
      </w:r>
    </w:p>
    <w:p w:rsidR="0060613B" w:rsidRDefault="0060613B" w:rsidP="002B277B">
      <w:pPr>
        <w:spacing w:after="0" w:line="360" w:lineRule="auto"/>
        <w:jc w:val="both"/>
        <w:rPr>
          <w:rFonts w:eastAsia="Calibri"/>
          <w:bCs/>
          <w:color w:val="000000"/>
          <w:szCs w:val="28"/>
        </w:rPr>
      </w:pPr>
      <w:r>
        <w:rPr>
          <w:rFonts w:eastAsia="Calibri"/>
          <w:bCs/>
          <w:color w:val="000000"/>
          <w:szCs w:val="28"/>
          <w:lang w:val="nl-NL"/>
        </w:rPr>
        <w:t>- Chủ đề Thế</w:t>
      </w:r>
      <w:r>
        <w:rPr>
          <w:rFonts w:eastAsia="Calibri"/>
          <w:bCs/>
          <w:color w:val="000000"/>
          <w:szCs w:val="28"/>
        </w:rPr>
        <w:t xml:space="preserve"> giới viễn tưởng</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2. Năng lực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a. Năng lực chung:</w:t>
      </w:r>
    </w:p>
    <w:p w:rsidR="0060613B" w:rsidRDefault="0060613B" w:rsidP="002B277B">
      <w:pPr>
        <w:spacing w:after="0" w:line="360" w:lineRule="auto"/>
        <w:jc w:val="both"/>
        <w:rPr>
          <w:rFonts w:eastAsia="Calibri"/>
          <w:szCs w:val="28"/>
        </w:rPr>
      </w:pPr>
      <w:r>
        <w:rPr>
          <w:rFonts w:eastAsia="Calibri"/>
          <w:szCs w:val="28"/>
        </w:rPr>
        <w:t>- Năng lực giải quyết vấn đề, năng lực tự quản bản thân, năng lực giao tiếp, năng lực hợp tác...</w:t>
      </w:r>
    </w:p>
    <w:p w:rsidR="0060613B" w:rsidRDefault="0060613B" w:rsidP="002B277B">
      <w:pPr>
        <w:spacing w:after="0" w:line="360" w:lineRule="auto"/>
        <w:jc w:val="both"/>
        <w:rPr>
          <w:rFonts w:eastAsia="Calibri"/>
          <w:b/>
          <w:szCs w:val="28"/>
        </w:rPr>
      </w:pPr>
      <w:r>
        <w:rPr>
          <w:rFonts w:eastAsia="Calibri"/>
          <w:b/>
          <w:szCs w:val="28"/>
        </w:rPr>
        <w:t>b. Năng lực riêng biệt:</w:t>
      </w:r>
    </w:p>
    <w:p w:rsidR="0060613B" w:rsidRDefault="0060613B" w:rsidP="002B277B">
      <w:pPr>
        <w:spacing w:after="0" w:line="360" w:lineRule="auto"/>
        <w:jc w:val="both"/>
        <w:rPr>
          <w:rFonts w:eastAsia="Calibri"/>
          <w:szCs w:val="28"/>
        </w:rPr>
      </w:pPr>
      <w:r>
        <w:rPr>
          <w:rFonts w:eastAsia="Calibri"/>
          <w:szCs w:val="28"/>
        </w:rPr>
        <w:t xml:space="preserve">- Nhận biết được một số yếu tố của truyện khoa học viễn tưởng: đề tài, sự kiện, tình huống, cốt truyện, nhân vật, không gian, thời gian, tóm tắt được văn bản một cách ngắn gọn. </w:t>
      </w:r>
    </w:p>
    <w:p w:rsidR="0060613B" w:rsidRDefault="0060613B" w:rsidP="002B277B">
      <w:pPr>
        <w:spacing w:after="0" w:line="360" w:lineRule="auto"/>
        <w:jc w:val="both"/>
        <w:rPr>
          <w:rFonts w:eastAsia="Calibri"/>
          <w:szCs w:val="28"/>
        </w:rPr>
      </w:pPr>
      <w:r>
        <w:rPr>
          <w:rFonts w:eastAsia="Calibri"/>
          <w:szCs w:val="28"/>
        </w:rPr>
        <w:t>- HS nhận biết được tác dụng của việc chọn nhân vật người kể chuyện ngôi thứ nhất là một nhà khoa học. Điều này khiến những điều người kể chuyện trình bày vừa hấp dẫn vừa đáng tin cậy.</w:t>
      </w:r>
    </w:p>
    <w:p w:rsidR="0060613B" w:rsidRDefault="0060613B" w:rsidP="0060613B">
      <w:pPr>
        <w:spacing w:line="360" w:lineRule="auto"/>
        <w:jc w:val="both"/>
        <w:rPr>
          <w:rFonts w:eastAsia="Calibri"/>
          <w:szCs w:val="28"/>
        </w:rPr>
      </w:pPr>
      <w:r>
        <w:rPr>
          <w:rFonts w:eastAsia="Calibri"/>
          <w:szCs w:val="28"/>
        </w:rPr>
        <w:t>- HS nhận biết được một số yếu tố của truyện khoa học viễn tưởng: đề tài (phát triển khoa học trong tương lai), tình huống (li kì, gay cấn), không gian (đại dương và đáy đại dương).</w:t>
      </w:r>
    </w:p>
    <w:p w:rsidR="0060613B" w:rsidRDefault="0060613B" w:rsidP="0060613B">
      <w:pPr>
        <w:spacing w:line="360" w:lineRule="auto"/>
        <w:jc w:val="both"/>
        <w:rPr>
          <w:rFonts w:eastAsia="Calibri"/>
          <w:szCs w:val="28"/>
        </w:rPr>
      </w:pPr>
      <w:r>
        <w:rPr>
          <w:rFonts w:eastAsia="Calibri"/>
          <w:szCs w:val="28"/>
        </w:rPr>
        <w:t>- HS nắm được lối viết lô-gic mang tính đặc trưng của truyện khoa học viễn tưởng. Đặc điểm này được thể hiện thông qua cách trình bày và dẫn dắt các sự kiện của người kể chuyện.</w:t>
      </w:r>
    </w:p>
    <w:p w:rsidR="0060613B" w:rsidRDefault="0060613B" w:rsidP="0060613B">
      <w:pPr>
        <w:spacing w:line="360" w:lineRule="auto"/>
        <w:jc w:val="both"/>
        <w:rPr>
          <w:rFonts w:eastAsia="Calibri"/>
          <w:b/>
          <w:szCs w:val="28"/>
        </w:rPr>
      </w:pPr>
      <w:r>
        <w:rPr>
          <w:rFonts w:eastAsia="Calibri"/>
          <w:b/>
          <w:szCs w:val="28"/>
        </w:rPr>
        <w:t xml:space="preserve">3. Phẩm chất: </w:t>
      </w:r>
    </w:p>
    <w:p w:rsidR="0060613B" w:rsidRDefault="0060613B" w:rsidP="0060613B">
      <w:pPr>
        <w:spacing w:line="360" w:lineRule="auto"/>
        <w:jc w:val="both"/>
        <w:rPr>
          <w:rFonts w:eastAsia="Calibri"/>
          <w:szCs w:val="28"/>
        </w:rPr>
      </w:pPr>
      <w:r>
        <w:rPr>
          <w:rFonts w:eastAsia="Calibri"/>
          <w:szCs w:val="28"/>
        </w:rPr>
        <w:lastRenderedPageBreak/>
        <w:t>- Biết khát vọng và ước mơ; có ý chí biến khát vọng, ước mơ tốt đẹp thành hiện thực.</w:t>
      </w:r>
    </w:p>
    <w:p w:rsidR="0060613B" w:rsidRDefault="0060613B" w:rsidP="0060613B">
      <w:pPr>
        <w:spacing w:line="360" w:lineRule="auto"/>
        <w:jc w:val="both"/>
        <w:rPr>
          <w:rFonts w:eastAsia="Calibri"/>
          <w:b/>
          <w:bCs/>
          <w:szCs w:val="28"/>
        </w:rPr>
      </w:pPr>
      <w:r>
        <w:rPr>
          <w:rFonts w:eastAsia="Calibri"/>
          <w:b/>
          <w:bCs/>
          <w:szCs w:val="28"/>
        </w:rPr>
        <w:t>II. THIẾT BỊ DẠY HỌC VÀ HỌC LIỆU</w:t>
      </w:r>
    </w:p>
    <w:p w:rsidR="0060613B" w:rsidRDefault="0060613B" w:rsidP="0060613B">
      <w:pPr>
        <w:spacing w:line="360" w:lineRule="auto"/>
        <w:jc w:val="both"/>
        <w:rPr>
          <w:rFonts w:eastAsia="Calibri"/>
          <w:szCs w:val="28"/>
        </w:rPr>
      </w:pPr>
      <w:r>
        <w:rPr>
          <w:rFonts w:eastAsia="Calibri"/>
          <w:szCs w:val="28"/>
        </w:rPr>
        <w:t>- KHBD, SGK, SGV, SBT</w:t>
      </w:r>
    </w:p>
    <w:p w:rsidR="0060613B" w:rsidRDefault="0060613B" w:rsidP="0060613B">
      <w:pPr>
        <w:spacing w:line="360" w:lineRule="auto"/>
        <w:jc w:val="both"/>
        <w:rPr>
          <w:rFonts w:eastAsia="Calibri"/>
          <w:szCs w:val="28"/>
        </w:rPr>
      </w:pPr>
      <w:r>
        <w:rPr>
          <w:rFonts w:eastAsia="Calibri"/>
          <w:szCs w:val="28"/>
        </w:rPr>
        <w:t>- PHT số 1,2</w:t>
      </w:r>
    </w:p>
    <w:p w:rsidR="0060613B" w:rsidRDefault="0060613B" w:rsidP="0060613B">
      <w:pPr>
        <w:spacing w:line="360" w:lineRule="auto"/>
        <w:jc w:val="both"/>
        <w:rPr>
          <w:rFonts w:eastAsia="Calibri"/>
          <w:szCs w:val="28"/>
        </w:rPr>
      </w:pPr>
      <w:r>
        <w:rPr>
          <w:rFonts w:eastAsia="Calibri"/>
          <w:szCs w:val="28"/>
        </w:rPr>
        <w:t>- Tranh ảnh</w:t>
      </w:r>
    </w:p>
    <w:p w:rsidR="0060613B" w:rsidRDefault="0060613B" w:rsidP="0060613B">
      <w:pPr>
        <w:spacing w:line="360" w:lineRule="auto"/>
        <w:jc w:val="both"/>
        <w:rPr>
          <w:rFonts w:eastAsia="Calibri"/>
          <w:szCs w:val="28"/>
        </w:rPr>
      </w:pPr>
      <w:r>
        <w:rPr>
          <w:rFonts w:eastAsia="Calibri"/>
          <w:szCs w:val="28"/>
        </w:rPr>
        <w:t>- Máy tính, máy chiếu, bảng phụ, Bút dạ, Giấy A0</w:t>
      </w:r>
    </w:p>
    <w:p w:rsidR="0060613B" w:rsidRDefault="0060613B" w:rsidP="0060613B">
      <w:pPr>
        <w:spacing w:line="360" w:lineRule="auto"/>
        <w:jc w:val="both"/>
        <w:rPr>
          <w:rFonts w:eastAsia="Calibri"/>
          <w:b/>
          <w:szCs w:val="28"/>
        </w:rPr>
      </w:pPr>
      <w:r>
        <w:rPr>
          <w:rFonts w:eastAsia="Calibri"/>
          <w:b/>
          <w:szCs w:val="28"/>
        </w:rPr>
        <w:t>III. TIẾN TRÌNH DẠY HỌC</w:t>
      </w:r>
    </w:p>
    <w:p w:rsidR="0060613B" w:rsidRDefault="0060613B" w:rsidP="0060613B">
      <w:pPr>
        <w:spacing w:line="360" w:lineRule="auto"/>
        <w:jc w:val="both"/>
        <w:rPr>
          <w:rFonts w:eastAsia="Calibri"/>
          <w:b/>
          <w:szCs w:val="28"/>
        </w:rPr>
      </w:pPr>
      <w:r>
        <w:rPr>
          <w:rFonts w:eastAsia="Calibri"/>
          <w:b/>
          <w:szCs w:val="28"/>
        </w:rPr>
        <w:t>A. HOẠT ĐỘNG MỞ ĐẦU</w:t>
      </w:r>
    </w:p>
    <w:p w:rsidR="0060613B" w:rsidRDefault="0060613B" w:rsidP="0060613B">
      <w:pPr>
        <w:spacing w:line="360" w:lineRule="auto"/>
        <w:jc w:val="both"/>
        <w:rPr>
          <w:rFonts w:eastAsia="Calibri"/>
          <w:iCs/>
          <w:szCs w:val="28"/>
        </w:rPr>
      </w:pPr>
      <w:r>
        <w:rPr>
          <w:rFonts w:eastAsia="Calibri"/>
          <w:b/>
          <w:iCs/>
          <w:szCs w:val="28"/>
        </w:rPr>
        <w:t>a) Mục tiêu:</w:t>
      </w:r>
      <w:r>
        <w:rPr>
          <w:rFonts w:eastAsia="Calibri"/>
          <w:iCs/>
          <w:szCs w:val="28"/>
        </w:rPr>
        <w:t xml:space="preserve"> </w:t>
      </w:r>
      <w:r>
        <w:rPr>
          <w:rFonts w:eastAsia="Calibri"/>
          <w:szCs w:val="28"/>
        </w:rPr>
        <w:t>Tạo hứng thú cho HS, thu hút HS sẵn sàng thực hiện nhiệm vụ học tập của mình. Dẫn dắt vào bài mới</w:t>
      </w:r>
    </w:p>
    <w:p w:rsidR="0060613B" w:rsidRDefault="0060613B" w:rsidP="0060613B">
      <w:pPr>
        <w:spacing w:line="360" w:lineRule="auto"/>
        <w:jc w:val="both"/>
        <w:rPr>
          <w:rFonts w:eastAsia="Calibri"/>
          <w:bCs/>
          <w:color w:val="000000"/>
          <w:szCs w:val="28"/>
        </w:rPr>
      </w:pPr>
      <w:r>
        <w:rPr>
          <w:rFonts w:eastAsia="Calibri"/>
          <w:b/>
          <w:iCs/>
          <w:szCs w:val="28"/>
        </w:rPr>
        <w:t>b) Nội dung:</w:t>
      </w:r>
      <w:r>
        <w:rPr>
          <w:rFonts w:eastAsia="Calibri"/>
          <w:iCs/>
          <w:szCs w:val="28"/>
        </w:rPr>
        <w:t xml:space="preserve"> </w:t>
      </w:r>
      <w:r>
        <w:rPr>
          <w:rFonts w:eastAsia="Calibri"/>
          <w:bCs/>
          <w:color w:val="000000"/>
          <w:szCs w:val="28"/>
        </w:rPr>
        <w:t>Giáo viên cho học sinh tham gia trò chơi “Bức ảnh bí mật”</w:t>
      </w:r>
    </w:p>
    <w:p w:rsidR="0060613B" w:rsidRDefault="0060613B" w:rsidP="0060613B">
      <w:pPr>
        <w:spacing w:line="360" w:lineRule="auto"/>
        <w:jc w:val="both"/>
        <w:rPr>
          <w:rFonts w:eastAsia="Calibri"/>
          <w:iCs/>
          <w:szCs w:val="28"/>
        </w:rPr>
      </w:pPr>
      <w:r>
        <w:rPr>
          <w:rFonts w:eastAsia="Calibri"/>
          <w:b/>
          <w:iCs/>
          <w:szCs w:val="28"/>
        </w:rPr>
        <w:t>c) Sản phẩm:</w:t>
      </w:r>
      <w:r>
        <w:rPr>
          <w:rFonts w:eastAsia="Calibri"/>
          <w:iCs/>
          <w:szCs w:val="28"/>
        </w:rPr>
        <w:t xml:space="preserve"> Câu trả lời và thái độ khi tham gia trò chơi</w:t>
      </w:r>
    </w:p>
    <w:p w:rsidR="0060613B" w:rsidRDefault="0060613B" w:rsidP="0060613B">
      <w:pPr>
        <w:spacing w:line="360" w:lineRule="auto"/>
        <w:jc w:val="both"/>
        <w:rPr>
          <w:rFonts w:eastAsia="Calibri"/>
          <w:b/>
          <w:iCs/>
          <w:szCs w:val="28"/>
        </w:rPr>
      </w:pPr>
      <w:r>
        <w:rPr>
          <w:rFonts w:eastAsia="Calibri"/>
          <w:b/>
          <w:iCs/>
          <w:szCs w:val="28"/>
        </w:rPr>
        <w:t>d) Tổ chức thực hiện:</w:t>
      </w:r>
    </w:p>
    <w:p w:rsidR="0060613B" w:rsidRDefault="0060613B" w:rsidP="0060613B">
      <w:pPr>
        <w:spacing w:line="276" w:lineRule="auto"/>
        <w:rPr>
          <w:rFonts w:ascii="Calibri" w:eastAsia="Calibri" w:hAnsi="Calibri"/>
          <w:sz w:val="22"/>
        </w:rPr>
      </w:pPr>
      <w:r>
        <w:rPr>
          <w:rFonts w:ascii="Calibri" w:eastAsia="Calibri" w:hAnsi="Calibri"/>
        </w:rPr>
        <w:t xml:space="preserve">                              </w:t>
      </w:r>
    </w:p>
    <w:tbl>
      <w:tblPr>
        <w:tblW w:w="9351" w:type="dxa"/>
        <w:tblLayout w:type="fixed"/>
        <w:tblLook w:val="04A0" w:firstRow="1" w:lastRow="0" w:firstColumn="1" w:lastColumn="0" w:noHBand="0" w:noVBand="1"/>
      </w:tblPr>
      <w:tblGrid>
        <w:gridCol w:w="5637"/>
        <w:gridCol w:w="3714"/>
      </w:tblGrid>
      <w:tr w:rsidR="0060613B" w:rsidTr="00066A70">
        <w:tc>
          <w:tcPr>
            <w:tcW w:w="563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HOẠT ĐỘNG CỦA GV - HS</w:t>
            </w:r>
          </w:p>
        </w:tc>
        <w:tc>
          <w:tcPr>
            <w:tcW w:w="3714"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DỰ KIẾN SẢN PHẨM</w:t>
            </w:r>
          </w:p>
        </w:tc>
      </w:tr>
      <w:tr w:rsidR="0060613B" w:rsidTr="00066A70">
        <w:tc>
          <w:tcPr>
            <w:tcW w:w="563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xml:space="preserve">- Gv chuyển giao nhiệm vụ: </w:t>
            </w:r>
          </w:p>
          <w:p w:rsidR="0060613B" w:rsidRDefault="0060613B" w:rsidP="002B277B">
            <w:pPr>
              <w:spacing w:line="360" w:lineRule="auto"/>
              <w:jc w:val="both"/>
              <w:rPr>
                <w:rFonts w:eastAsia="Calibri"/>
                <w:bCs/>
                <w:i/>
                <w:color w:val="000000"/>
                <w:szCs w:val="28"/>
              </w:rPr>
            </w:pPr>
            <w:r>
              <w:rPr>
                <w:rFonts w:eastAsia="Calibri"/>
                <w:bCs/>
                <w:i/>
                <w:color w:val="000000"/>
                <w:szCs w:val="28"/>
              </w:rPr>
              <w:t>Cách 1: Gv chiếu một đoạn phim Avatar sau đó yêu cầu học sinh chia sẻ hiểu biết về dòng phim này</w:t>
            </w:r>
          </w:p>
          <w:p w:rsidR="0060613B" w:rsidRDefault="0060613B" w:rsidP="002B277B">
            <w:pPr>
              <w:spacing w:line="360" w:lineRule="auto"/>
              <w:jc w:val="both"/>
              <w:rPr>
                <w:rFonts w:eastAsia="Calibri"/>
                <w:bCs/>
                <w:i/>
                <w:color w:val="000000"/>
                <w:szCs w:val="28"/>
              </w:rPr>
            </w:pPr>
            <w:r>
              <w:rPr>
                <w:rFonts w:eastAsia="Calibri"/>
                <w:bCs/>
                <w:i/>
                <w:color w:val="000000"/>
                <w:szCs w:val="28"/>
              </w:rPr>
              <w:t>Cách 2: Gv hỏi hs</w:t>
            </w:r>
          </w:p>
          <w:p w:rsidR="0060613B" w:rsidRDefault="0060613B" w:rsidP="002B277B">
            <w:pPr>
              <w:spacing w:line="360" w:lineRule="auto"/>
              <w:jc w:val="both"/>
              <w:rPr>
                <w:rFonts w:eastAsia="Calibri"/>
                <w:i/>
                <w:szCs w:val="28"/>
              </w:rPr>
            </w:pPr>
            <w:r>
              <w:rPr>
                <w:rFonts w:eastAsia="Calibri"/>
                <w:i/>
                <w:szCs w:val="28"/>
              </w:rPr>
              <w:t>1. Nếu là một nhà phát minh, em muốn chế tạo sản phẩm khoa học gì cho tương lai?</w:t>
            </w:r>
          </w:p>
          <w:p w:rsidR="0060613B" w:rsidRDefault="0060613B" w:rsidP="002B277B">
            <w:pPr>
              <w:spacing w:line="360" w:lineRule="auto"/>
              <w:jc w:val="both"/>
              <w:rPr>
                <w:rFonts w:eastAsia="Calibri"/>
                <w:i/>
                <w:szCs w:val="28"/>
              </w:rPr>
            </w:pPr>
            <w:r>
              <w:rPr>
                <w:rFonts w:eastAsia="Calibri"/>
                <w:i/>
                <w:szCs w:val="28"/>
              </w:rPr>
              <w:t>2. Các nhà khoa học nhận định rằng sự sống đầu tiên trên Trái Đất nảy sinh từ đại dương. Nhận đinh đó gợi cho em những suy nghĩ gì?</w:t>
            </w:r>
          </w:p>
          <w:p w:rsidR="0060613B" w:rsidRDefault="0060613B" w:rsidP="002B277B">
            <w:pPr>
              <w:spacing w:line="360" w:lineRule="auto"/>
              <w:jc w:val="both"/>
              <w:rPr>
                <w:rFonts w:eastAsia="Calibri"/>
                <w: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xml:space="preserve">- HS quan sát, lắng nghe </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Gv tổ chức hoạt động</w:t>
            </w:r>
          </w:p>
          <w:p w:rsidR="0060613B" w:rsidRDefault="0060613B" w:rsidP="002B277B">
            <w:pPr>
              <w:spacing w:line="360" w:lineRule="auto"/>
              <w:jc w:val="both"/>
              <w:rPr>
                <w:rFonts w:eastAsia="Calibri"/>
                <w:color w:val="000000"/>
                <w:szCs w:val="28"/>
              </w:rPr>
            </w:pPr>
            <w:r>
              <w:rPr>
                <w:rFonts w:eastAsia="Calibri"/>
                <w:color w:val="000000"/>
                <w:szCs w:val="28"/>
              </w:rPr>
              <w:t>- Hs trả tham gia trò chơi</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GV nhận xét, bổ sung, dẫn dắt vào bài</w:t>
            </w:r>
          </w:p>
          <w:p w:rsidR="0060613B" w:rsidRDefault="0060613B" w:rsidP="002B277B">
            <w:pPr>
              <w:spacing w:line="360" w:lineRule="auto"/>
              <w:jc w:val="both"/>
              <w:rPr>
                <w:rFonts w:eastAsia="Calibri"/>
                <w:bCs/>
                <w:color w:val="000000"/>
                <w:szCs w:val="28"/>
              </w:rPr>
            </w:pPr>
            <w:r>
              <w:rPr>
                <w:rFonts w:eastAsia="Calibri"/>
                <w:i/>
                <w:iCs/>
                <w:color w:val="000000"/>
                <w:szCs w:val="28"/>
                <w:shd w:val="clear" w:color="auto" w:fill="FFFFFF"/>
              </w:rPr>
              <w:t>Có bao giờ các em nhắm mắt tưởng tượng về một thế giới khác xa so với Trái đất – nơi chúng ta sinh sống chưa? Đó chắc chắn là những thế giới hấp dẫn với muôn vàn những điều lí thú và kì lạ. Đến với bài học đầu tiên của chủ đề </w:t>
            </w:r>
            <w:r>
              <w:rPr>
                <w:rFonts w:eastAsia="Calibri"/>
                <w:b/>
                <w:bCs/>
                <w:i/>
                <w:iCs/>
                <w:color w:val="000000"/>
                <w:szCs w:val="28"/>
                <w:shd w:val="clear" w:color="auto" w:fill="FFFFFF"/>
              </w:rPr>
              <w:t>Thế giới viễn tưởng </w:t>
            </w:r>
            <w:r>
              <w:rPr>
                <w:rFonts w:eastAsia="Calibri"/>
                <w:i/>
                <w:iCs/>
                <w:color w:val="000000"/>
                <w:szCs w:val="28"/>
                <w:shd w:val="clear" w:color="auto" w:fill="FFFFFF"/>
              </w:rPr>
              <w:t>ngày hôm nay, cô cùng các em sẽ cùng đi tìm hiểu và chiêm ngưỡng một thế giới vô cùng thú vị trong văn bản </w:t>
            </w:r>
            <w:r>
              <w:rPr>
                <w:rFonts w:eastAsia="Calibri"/>
                <w:b/>
                <w:bCs/>
                <w:i/>
                <w:iCs/>
                <w:color w:val="000000"/>
                <w:szCs w:val="28"/>
                <w:shd w:val="clear" w:color="auto" w:fill="FFFFFF"/>
              </w:rPr>
              <w:t>Cuộc chạm trán trên đại dương</w:t>
            </w:r>
            <w:r>
              <w:rPr>
                <w:rFonts w:eastAsia="Calibri"/>
                <w:i/>
                <w:iCs/>
                <w:color w:val="000000"/>
                <w:szCs w:val="28"/>
                <w:shd w:val="clear" w:color="auto" w:fill="FFFFFF"/>
              </w:rPr>
              <w:t>.</w:t>
            </w:r>
          </w:p>
        </w:tc>
        <w:tc>
          <w:tcPr>
            <w:tcW w:w="3714"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szCs w:val="28"/>
              </w:rPr>
            </w:pPr>
            <w:r>
              <w:rPr>
                <w:rFonts w:eastAsia="Calibri"/>
                <w:szCs w:val="28"/>
              </w:rPr>
              <w:t>Gợi ý:</w:t>
            </w:r>
          </w:p>
          <w:p w:rsidR="0060613B" w:rsidRDefault="0060613B" w:rsidP="002B277B">
            <w:pPr>
              <w:spacing w:line="360" w:lineRule="auto"/>
              <w:jc w:val="both"/>
              <w:rPr>
                <w:rFonts w:eastAsia="Calibri"/>
                <w:szCs w:val="28"/>
              </w:rPr>
            </w:pPr>
            <w:r>
              <w:rPr>
                <w:rFonts w:eastAsia="Calibri"/>
                <w:szCs w:val="28"/>
              </w:rPr>
              <w:t xml:space="preserve">Cách 1: </w:t>
            </w:r>
          </w:p>
          <w:p w:rsidR="0060613B" w:rsidRDefault="0060613B" w:rsidP="002B277B">
            <w:pPr>
              <w:spacing w:line="360" w:lineRule="auto"/>
              <w:jc w:val="both"/>
              <w:rPr>
                <w:rFonts w:eastAsia="Calibri"/>
                <w:szCs w:val="28"/>
              </w:rPr>
            </w:pPr>
            <w:r>
              <w:rPr>
                <w:rFonts w:eastAsia="Calibri"/>
                <w:szCs w:val="28"/>
              </w:rPr>
              <w:t>Cách 2: Câu 1: Nếu là một nhà phát minh trong tương lai, em muốn chế tạo những sản phẩm khoa học:</w:t>
            </w:r>
          </w:p>
          <w:p w:rsidR="0060613B" w:rsidRDefault="0060613B" w:rsidP="002B277B">
            <w:pPr>
              <w:spacing w:line="360" w:lineRule="auto"/>
              <w:jc w:val="both"/>
              <w:rPr>
                <w:rFonts w:eastAsia="Calibri"/>
                <w:szCs w:val="28"/>
              </w:rPr>
            </w:pPr>
            <w:r>
              <w:rPr>
                <w:rFonts w:eastAsia="Calibri"/>
                <w:szCs w:val="28"/>
              </w:rPr>
              <w:t>+ Cỗ máy điều khiển sự vật bằng suy nghĩ.</w:t>
            </w:r>
          </w:p>
          <w:p w:rsidR="0060613B" w:rsidRDefault="0060613B" w:rsidP="002B277B">
            <w:pPr>
              <w:spacing w:line="360" w:lineRule="auto"/>
              <w:jc w:val="both"/>
              <w:rPr>
                <w:rFonts w:eastAsia="Calibri"/>
                <w:szCs w:val="28"/>
              </w:rPr>
            </w:pPr>
            <w:r>
              <w:rPr>
                <w:rFonts w:eastAsia="Calibri"/>
                <w:szCs w:val="28"/>
              </w:rPr>
              <w:t>+ Khinh khí cầu không gian.</w:t>
            </w:r>
          </w:p>
          <w:p w:rsidR="0060613B" w:rsidRDefault="0060613B" w:rsidP="002B277B">
            <w:pPr>
              <w:spacing w:line="360" w:lineRule="auto"/>
              <w:jc w:val="both"/>
              <w:rPr>
                <w:rFonts w:eastAsia="Calibri"/>
                <w:szCs w:val="28"/>
              </w:rPr>
            </w:pPr>
            <w:r>
              <w:rPr>
                <w:rFonts w:eastAsia="Calibri"/>
                <w:szCs w:val="28"/>
              </w:rPr>
              <w:t>+ Cỗ máy vượt thời gian.</w:t>
            </w:r>
          </w:p>
          <w:p w:rsidR="0060613B" w:rsidRDefault="0060613B" w:rsidP="002B277B">
            <w:pPr>
              <w:spacing w:line="360" w:lineRule="auto"/>
              <w:jc w:val="both"/>
              <w:rPr>
                <w:rFonts w:eastAsia="Calibri"/>
                <w:szCs w:val="28"/>
              </w:rPr>
            </w:pPr>
            <w:r>
              <w:rPr>
                <w:rFonts w:eastAsia="Calibri"/>
                <w:szCs w:val="28"/>
              </w:rPr>
              <w:t>+ Gương thông minh kiểm tra sức khỏe.</w:t>
            </w:r>
          </w:p>
          <w:p w:rsidR="0060613B" w:rsidRDefault="0060613B" w:rsidP="002B277B">
            <w:pPr>
              <w:spacing w:line="360" w:lineRule="auto"/>
              <w:jc w:val="both"/>
              <w:rPr>
                <w:rFonts w:eastAsia="Calibri"/>
                <w:szCs w:val="28"/>
              </w:rPr>
            </w:pPr>
            <w:r>
              <w:rPr>
                <w:rFonts w:eastAsia="Calibri"/>
                <w:szCs w:val="28"/>
              </w:rPr>
              <w:t>+ …</w:t>
            </w:r>
          </w:p>
          <w:p w:rsidR="0060613B" w:rsidRDefault="0060613B" w:rsidP="002B277B">
            <w:pPr>
              <w:spacing w:line="360" w:lineRule="auto"/>
              <w:jc w:val="both"/>
              <w:rPr>
                <w:rFonts w:eastAsia="Calibri"/>
                <w:szCs w:val="28"/>
              </w:rPr>
            </w:pPr>
            <w:r>
              <w:rPr>
                <w:rFonts w:eastAsia="Calibri"/>
                <w:szCs w:val="28"/>
              </w:rPr>
              <w:t>Câu 2 </w:t>
            </w:r>
          </w:p>
          <w:p w:rsidR="0060613B" w:rsidRDefault="0060613B" w:rsidP="002B277B">
            <w:pPr>
              <w:spacing w:line="360" w:lineRule="auto"/>
              <w:jc w:val="both"/>
              <w:rPr>
                <w:rFonts w:eastAsia="Calibri"/>
                <w:szCs w:val="28"/>
              </w:rPr>
            </w:pPr>
            <w:r>
              <w:rPr>
                <w:rFonts w:eastAsia="Calibri"/>
                <w:szCs w:val="28"/>
              </w:rPr>
              <w:t>- Nhận định trên cho em thấy:</w:t>
            </w:r>
          </w:p>
          <w:p w:rsidR="0060613B" w:rsidRDefault="0060613B" w:rsidP="002B277B">
            <w:pPr>
              <w:spacing w:line="360" w:lineRule="auto"/>
              <w:jc w:val="both"/>
              <w:rPr>
                <w:rFonts w:eastAsia="Calibri"/>
                <w:szCs w:val="28"/>
              </w:rPr>
            </w:pPr>
            <w:r>
              <w:rPr>
                <w:rFonts w:eastAsia="Calibri"/>
                <w:szCs w:val="28"/>
              </w:rPr>
              <w:t>+ Đại dương có vai trò rất quan trọng vì nó là nơi khởi nguồn của sự sống cho con người, cho vạn vật trên Trái Đất.</w:t>
            </w:r>
          </w:p>
          <w:p w:rsidR="0060613B" w:rsidRDefault="0060613B" w:rsidP="002B277B">
            <w:pPr>
              <w:spacing w:line="360" w:lineRule="auto"/>
              <w:jc w:val="both"/>
              <w:rPr>
                <w:rFonts w:eastAsia="Calibri"/>
                <w:szCs w:val="28"/>
              </w:rPr>
            </w:pPr>
            <w:r>
              <w:rPr>
                <w:rFonts w:eastAsia="Calibri"/>
                <w:szCs w:val="28"/>
              </w:rPr>
              <w:t>+ Đại dương là nơi rộng lớn; ẩn chứa những điều mới mẻ, kì thú.</w:t>
            </w:r>
          </w:p>
          <w:p w:rsidR="0060613B" w:rsidRDefault="0060613B" w:rsidP="002B277B">
            <w:pPr>
              <w:spacing w:line="360" w:lineRule="auto"/>
              <w:jc w:val="both"/>
              <w:rPr>
                <w:rFonts w:eastAsia="Calibri"/>
                <w:szCs w:val="28"/>
              </w:rPr>
            </w:pPr>
            <w:r>
              <w:rPr>
                <w:rFonts w:eastAsia="Calibri"/>
                <w:szCs w:val="28"/>
              </w:rPr>
              <w:t>+ Đại dương là nơi để vạn vật có thể sinh sôi, nảy nở và phát triển.</w:t>
            </w:r>
          </w:p>
          <w:p w:rsidR="0060613B" w:rsidRDefault="0060613B" w:rsidP="002B277B">
            <w:pPr>
              <w:spacing w:line="360" w:lineRule="auto"/>
              <w:jc w:val="both"/>
              <w:rPr>
                <w:rFonts w:eastAsia="Calibri"/>
                <w:szCs w:val="28"/>
              </w:rPr>
            </w:pPr>
            <w:r>
              <w:rPr>
                <w:rFonts w:eastAsia="Calibri"/>
                <w:szCs w:val="28"/>
              </w:rPr>
              <w:t>+…</w:t>
            </w:r>
          </w:p>
          <w:p w:rsidR="0060613B" w:rsidRDefault="0060613B" w:rsidP="002B277B">
            <w:pPr>
              <w:spacing w:after="200" w:line="360" w:lineRule="auto"/>
              <w:jc w:val="both"/>
              <w:rPr>
                <w:rFonts w:eastAsia="Calibri"/>
                <w:szCs w:val="28"/>
              </w:rPr>
            </w:pPr>
          </w:p>
        </w:tc>
      </w:tr>
    </w:tbl>
    <w:p w:rsidR="0060613B" w:rsidRDefault="0060613B" w:rsidP="0060613B">
      <w:pPr>
        <w:spacing w:line="360" w:lineRule="auto"/>
        <w:jc w:val="both"/>
        <w:rPr>
          <w:rFonts w:eastAsia="Calibri"/>
          <w:b/>
          <w:szCs w:val="28"/>
        </w:rPr>
      </w:pPr>
      <w:r>
        <w:rPr>
          <w:rFonts w:eastAsia="Calibri"/>
          <w:b/>
          <w:szCs w:val="28"/>
        </w:rPr>
        <w:t xml:space="preserve">B. HOẠT ĐỘNG HÌNH THÀNH KIẾN THỨC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1: Tìm hiểu giới thiệu bài học</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a. Mục tiêu:</w:t>
      </w:r>
    </w:p>
    <w:p w:rsidR="0060613B" w:rsidRDefault="0060613B" w:rsidP="0060613B">
      <w:pPr>
        <w:spacing w:line="360" w:lineRule="auto"/>
        <w:jc w:val="both"/>
        <w:rPr>
          <w:rFonts w:eastAsia="Calibri"/>
          <w:szCs w:val="28"/>
          <w:lang w:val="sv-SE"/>
        </w:rPr>
      </w:pPr>
      <w:r>
        <w:rPr>
          <w:rFonts w:eastAsia="Calibri"/>
          <w:b/>
          <w:color w:val="000000"/>
          <w:szCs w:val="28"/>
          <w:lang w:val="nl-NL"/>
        </w:rPr>
        <w:t>-</w:t>
      </w:r>
      <w:r>
        <w:rPr>
          <w:rFonts w:eastAsia="Calibri"/>
          <w:bCs/>
          <w:color w:val="000000"/>
          <w:szCs w:val="28"/>
          <w:lang w:val="nl-NL"/>
        </w:rPr>
        <w:t xml:space="preserve"> Nhận biết được chủ đề. Thể loại chính</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p w:rsidR="0060613B" w:rsidRDefault="0060613B" w:rsidP="0060613B">
      <w:pPr>
        <w:spacing w:line="360" w:lineRule="auto"/>
        <w:jc w:val="both"/>
        <w:rPr>
          <w:rFonts w:eastAsia="Calibri"/>
          <w:color w:val="000000"/>
          <w:szCs w:val="28"/>
          <w:lang w:val="nl-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3799"/>
      </w:tblGrid>
      <w:tr w:rsidR="0060613B" w:rsidTr="002B277B">
        <w:tc>
          <w:tcPr>
            <w:tcW w:w="580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3799"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580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Gv chuyển giao nhiệm vụ</w:t>
            </w:r>
          </w:p>
          <w:p w:rsidR="0060613B" w:rsidRDefault="0060613B" w:rsidP="002B277B">
            <w:pPr>
              <w:spacing w:line="360" w:lineRule="auto"/>
              <w:jc w:val="both"/>
              <w:rPr>
                <w:rFonts w:eastAsia="Calibri"/>
                <w:i/>
                <w:iCs/>
                <w:color w:val="000000"/>
                <w:szCs w:val="28"/>
              </w:rPr>
            </w:pPr>
            <w:r>
              <w:rPr>
                <w:rFonts w:eastAsia="Calibri"/>
                <w:i/>
                <w:iCs/>
                <w:color w:val="000000"/>
                <w:szCs w:val="28"/>
              </w:rPr>
              <w:t xml:space="preserve"> Gv yêu cầu học sinh đọc đoạn giới thiệu bài học cùng với câu hỏi:</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Phần giới thiệu bài học muốn nói với chúng ta điều gì?</w:t>
            </w:r>
          </w:p>
          <w:p w:rsidR="0060613B" w:rsidRDefault="0060613B" w:rsidP="002B277B">
            <w:pPr>
              <w:spacing w:line="360" w:lineRule="auto"/>
              <w:jc w:val="both"/>
              <w:rPr>
                <w:rFonts w:eastAsia="Calibri"/>
                <w: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quan sát, lắng nghe, suy nghĩ</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lắng nghe,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Gv tổ chức hoạt động</w:t>
            </w:r>
          </w:p>
          <w:p w:rsidR="0060613B" w:rsidRDefault="0060613B" w:rsidP="002B277B">
            <w:pPr>
              <w:spacing w:line="360" w:lineRule="auto"/>
              <w:jc w:val="both"/>
              <w:rPr>
                <w:rFonts w:eastAsia="Calibri"/>
                <w:color w:val="000000"/>
                <w:szCs w:val="28"/>
              </w:rPr>
            </w:pPr>
            <w:r>
              <w:rPr>
                <w:rFonts w:eastAsia="Calibri"/>
                <w:color w:val="000000"/>
                <w:szCs w:val="28"/>
              </w:rPr>
              <w:t>- Hs trả lời câu hỏi</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widowControl w:val="0"/>
              <w:spacing w:line="360" w:lineRule="auto"/>
              <w:jc w:val="both"/>
              <w:rPr>
                <w:rFonts w:eastAsia="Cambria"/>
                <w:szCs w:val="28"/>
              </w:rPr>
            </w:pPr>
            <w:r>
              <w:rPr>
                <w:rFonts w:eastAsia="Cambria" w:cs="Cambria"/>
                <w:bCs/>
                <w:color w:val="000000"/>
                <w:szCs w:val="28"/>
              </w:rPr>
              <w:t>- Gv định hướng về mục tiêu cần đạt qua bài học cho học sinh</w:t>
            </w:r>
            <w:r>
              <w:rPr>
                <w:rFonts w:eastAsia="Cambria"/>
                <w:szCs w:val="28"/>
              </w:rPr>
              <w:t xml:space="preserve"> </w:t>
            </w:r>
          </w:p>
        </w:tc>
        <w:tc>
          <w:tcPr>
            <w:tcW w:w="3799"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color w:val="000000"/>
                <w:szCs w:val="28"/>
              </w:rPr>
            </w:pPr>
            <w:r>
              <w:rPr>
                <w:rFonts w:eastAsia="Calibri"/>
                <w:b/>
                <w:color w:val="000000"/>
                <w:szCs w:val="28"/>
              </w:rPr>
              <w:t>I. Giới thiệu bài học</w:t>
            </w:r>
          </w:p>
          <w:p w:rsidR="0060613B" w:rsidRDefault="0060613B" w:rsidP="002B277B">
            <w:pPr>
              <w:spacing w:line="360" w:lineRule="auto"/>
              <w:jc w:val="both"/>
              <w:rPr>
                <w:rFonts w:eastAsia="Calibri"/>
                <w:bCs/>
                <w:color w:val="000000"/>
                <w:szCs w:val="28"/>
              </w:rPr>
            </w:pPr>
            <w:r>
              <w:rPr>
                <w:rFonts w:eastAsia="Calibri"/>
                <w:bCs/>
                <w:color w:val="000000"/>
                <w:szCs w:val="28"/>
              </w:rPr>
              <w:t>- Chủ đề bài học: Thế giới viễn tưởng</w:t>
            </w:r>
          </w:p>
          <w:p w:rsidR="0060613B" w:rsidRDefault="0060613B" w:rsidP="002B277B">
            <w:pPr>
              <w:spacing w:line="360" w:lineRule="auto"/>
              <w:jc w:val="both"/>
              <w:rPr>
                <w:rFonts w:eastAsia="Calibri"/>
                <w:bCs/>
                <w:color w:val="000000"/>
                <w:szCs w:val="28"/>
              </w:rPr>
            </w:pPr>
            <w:r>
              <w:rPr>
                <w:rFonts w:eastAsia="Calibri"/>
                <w:bCs/>
                <w:color w:val="000000"/>
                <w:szCs w:val="28"/>
              </w:rPr>
              <w:t>- Thể loại chính: Truyện khoa họ viễn tưởng</w:t>
            </w:r>
          </w:p>
          <w:p w:rsidR="0060613B" w:rsidRDefault="0060613B" w:rsidP="002B277B">
            <w:pPr>
              <w:spacing w:line="360" w:lineRule="auto"/>
              <w:jc w:val="both"/>
              <w:rPr>
                <w:rFonts w:eastAsia="Calibri"/>
                <w:bCs/>
                <w:color w:val="000000"/>
                <w:szCs w:val="28"/>
              </w:rPr>
            </w:pPr>
            <w:r>
              <w:rPr>
                <w:rFonts w:eastAsia="Calibri"/>
                <w:bCs/>
                <w:color w:val="000000"/>
                <w:szCs w:val="28"/>
              </w:rPr>
              <w:t>- Văn bản:</w:t>
            </w:r>
          </w:p>
          <w:p w:rsidR="0060613B" w:rsidRDefault="0060613B" w:rsidP="002B277B">
            <w:pPr>
              <w:spacing w:line="360" w:lineRule="auto"/>
              <w:jc w:val="both"/>
              <w:rPr>
                <w:rFonts w:eastAsia="Calibri"/>
                <w:szCs w:val="28"/>
              </w:rPr>
            </w:pPr>
            <w:r>
              <w:rPr>
                <w:rFonts w:eastAsia="Calibri"/>
                <w:szCs w:val="28"/>
              </w:rPr>
              <w:t>+ Cuộc chạm trán trên đại dương (trích Hai vạn dặm dưới đáy biển, Giuyn Véc-nơ)</w:t>
            </w:r>
          </w:p>
          <w:p w:rsidR="0060613B" w:rsidRDefault="0060613B" w:rsidP="002B277B">
            <w:pPr>
              <w:spacing w:line="360" w:lineRule="auto"/>
              <w:jc w:val="both"/>
              <w:rPr>
                <w:rFonts w:eastAsia="Calibri"/>
                <w:szCs w:val="28"/>
              </w:rPr>
            </w:pPr>
            <w:r>
              <w:rPr>
                <w:rFonts w:eastAsia="Calibri"/>
                <w:szCs w:val="28"/>
              </w:rPr>
              <w:t>+ Đường vào trung tâm vũ trụ (trích Thiên Mã, Hà Thuỷ Nguyên)</w:t>
            </w:r>
          </w:p>
          <w:p w:rsidR="0060613B" w:rsidRDefault="0060613B" w:rsidP="002B277B">
            <w:pPr>
              <w:spacing w:line="360" w:lineRule="auto"/>
              <w:jc w:val="both"/>
              <w:rPr>
                <w:rFonts w:eastAsia="Calibri"/>
                <w:szCs w:val="28"/>
              </w:rPr>
            </w:pPr>
            <w:r>
              <w:rPr>
                <w:rFonts w:eastAsia="Calibri"/>
                <w:szCs w:val="28"/>
              </w:rPr>
              <w:t>+ Dấu ấn Hồ Khanh (Nhật Văn)</w:t>
            </w: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Cs/>
                <w:color w:val="000000"/>
                <w:szCs w:val="28"/>
              </w:rPr>
            </w:pPr>
          </w:p>
          <w:p w:rsidR="0060613B" w:rsidRDefault="0060613B" w:rsidP="002B277B">
            <w:pPr>
              <w:spacing w:line="360" w:lineRule="auto"/>
              <w:jc w:val="both"/>
              <w:rPr>
                <w:rFonts w:eastAsia="Calibri"/>
                <w:bCs/>
                <w:color w:val="000000"/>
                <w:szCs w:val="28"/>
              </w:rPr>
            </w:pPr>
          </w:p>
        </w:tc>
      </w:tr>
    </w:tbl>
    <w:p w:rsidR="0060613B" w:rsidRDefault="0060613B" w:rsidP="0060613B">
      <w:pPr>
        <w:spacing w:line="360" w:lineRule="auto"/>
        <w:jc w:val="both"/>
        <w:rPr>
          <w:rFonts w:eastAsia="Calibri"/>
          <w:b/>
          <w:szCs w:val="28"/>
          <w:lang w:val="nl-NL"/>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2: Khám phá Tri thức ngữ văn</w:t>
      </w:r>
    </w:p>
    <w:p w:rsidR="0060613B" w:rsidRDefault="0060613B" w:rsidP="0060613B">
      <w:pPr>
        <w:spacing w:line="360" w:lineRule="auto"/>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60613B">
      <w:pPr>
        <w:spacing w:line="360" w:lineRule="auto"/>
        <w:jc w:val="both"/>
        <w:rPr>
          <w:rFonts w:eastAsia="Calibri"/>
          <w:szCs w:val="28"/>
        </w:rPr>
      </w:pPr>
      <w:r>
        <w:rPr>
          <w:rFonts w:eastAsia="Calibri"/>
          <w:szCs w:val="28"/>
        </w:rPr>
        <w:t xml:space="preserve">- Nhận biết được một số yếu tố của truyện khoa học viễn tưởng: đề tài, sự kiện, tình huống, cốt truyện, nhân vật, không gian, thời gian, tóm tắt được văn bản một cách ngắn gọn. </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p w:rsidR="0060613B" w:rsidRDefault="0060613B" w:rsidP="0060613B">
      <w:pPr>
        <w:spacing w:line="360" w:lineRule="auto"/>
        <w:jc w:val="both"/>
        <w:rPr>
          <w:rFonts w:eastAsia="Calibri"/>
          <w:b/>
          <w:color w:val="000000"/>
          <w:szCs w:val="28"/>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4511"/>
      </w:tblGrid>
      <w:tr w:rsidR="0060613B" w:rsidTr="002B277B">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788"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color w:val="000000"/>
                <w:szCs w:val="28"/>
              </w:rPr>
            </w:pPr>
            <w:r>
              <w:rPr>
                <w:rFonts w:eastAsia="Calibri"/>
                <w:b/>
                <w:color w:val="000000"/>
                <w:szCs w:val="28"/>
              </w:rPr>
              <w:t xml:space="preserve">NV1: Hướng dẫn Hs tìm hiểu </w:t>
            </w:r>
          </w:p>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Gv chuyển giao nhiệm vụ</w:t>
            </w:r>
          </w:p>
          <w:p w:rsidR="0060613B" w:rsidRDefault="0060613B" w:rsidP="002B277B">
            <w:pPr>
              <w:widowControl w:val="0"/>
              <w:spacing w:line="360" w:lineRule="auto"/>
              <w:jc w:val="both"/>
              <w:rPr>
                <w:rFonts w:eastAsia="SimSun"/>
                <w:i/>
                <w:iCs/>
                <w:color w:val="000000"/>
                <w:kern w:val="2"/>
                <w:szCs w:val="28"/>
                <w:lang w:eastAsia="zh-CN"/>
              </w:rPr>
            </w:pPr>
            <w:r>
              <w:rPr>
                <w:rFonts w:eastAsia="SimSun"/>
                <w:i/>
                <w:iCs/>
                <w:color w:val="000000"/>
                <w:kern w:val="2"/>
                <w:szCs w:val="28"/>
                <w:lang w:eastAsia="zh-CN"/>
              </w:rPr>
              <w:t>+ GV yêu cầu HS đọc phần Tri thức ngữ văn trong SGK và hoàn thiện PHT số 1 theo hình thức nhóm đôi:</w:t>
            </w:r>
          </w:p>
          <w:tbl>
            <w:tblPr>
              <w:tblStyle w:val="TableGrid"/>
              <w:tblW w:w="0" w:type="auto"/>
              <w:tblLook w:val="04A0" w:firstRow="1" w:lastRow="0" w:firstColumn="1" w:lastColumn="0" w:noHBand="0" w:noVBand="1"/>
            </w:tblPr>
            <w:tblGrid>
              <w:gridCol w:w="2169"/>
              <w:gridCol w:w="2156"/>
            </w:tblGrid>
            <w:tr w:rsidR="0060613B" w:rsidTr="002B277B">
              <w:tc>
                <w:tcPr>
                  <w:tcW w:w="227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widowControl w:val="0"/>
                    <w:spacing w:line="360" w:lineRule="auto"/>
                    <w:jc w:val="both"/>
                    <w:rPr>
                      <w:i/>
                      <w:iCs/>
                      <w:kern w:val="2"/>
                      <w:szCs w:val="28"/>
                      <w:lang w:val="vi-VN" w:eastAsia="zh-CN"/>
                    </w:rPr>
                  </w:pPr>
                  <w:r>
                    <w:rPr>
                      <w:i/>
                      <w:iCs/>
                      <w:kern w:val="2"/>
                      <w:szCs w:val="28"/>
                      <w:lang w:eastAsia="zh-CN"/>
                    </w:rPr>
                    <w:t>Yếu tố</w:t>
                  </w:r>
                </w:p>
              </w:tc>
              <w:tc>
                <w:tcPr>
                  <w:tcW w:w="2279"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widowControl w:val="0"/>
                    <w:spacing w:line="360" w:lineRule="auto"/>
                    <w:jc w:val="both"/>
                    <w:rPr>
                      <w:i/>
                      <w:iCs/>
                      <w:kern w:val="2"/>
                      <w:szCs w:val="28"/>
                      <w:lang w:val="vi-VN" w:eastAsia="zh-CN"/>
                    </w:rPr>
                  </w:pPr>
                  <w:r>
                    <w:rPr>
                      <w:i/>
                      <w:iCs/>
                      <w:kern w:val="2"/>
                      <w:szCs w:val="28"/>
                      <w:lang w:eastAsia="zh-CN"/>
                    </w:rPr>
                    <w:t>Khái niệm/ biểu hiện</w:t>
                  </w:r>
                </w:p>
              </w:tc>
            </w:tr>
            <w:tr w:rsidR="0060613B" w:rsidTr="002B277B">
              <w:tc>
                <w:tcPr>
                  <w:tcW w:w="227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widowControl w:val="0"/>
                    <w:spacing w:line="360" w:lineRule="auto"/>
                    <w:jc w:val="both"/>
                    <w:rPr>
                      <w:i/>
                      <w:iCs/>
                      <w:kern w:val="2"/>
                      <w:szCs w:val="28"/>
                      <w:lang w:val="vi-VN" w:eastAsia="zh-CN"/>
                    </w:rPr>
                  </w:pPr>
                  <w:r>
                    <w:rPr>
                      <w:i/>
                      <w:iCs/>
                      <w:kern w:val="2"/>
                      <w:szCs w:val="28"/>
                      <w:lang w:eastAsia="zh-CN"/>
                    </w:rPr>
                    <w:t>Truyện khoa học viễn tưởng</w:t>
                  </w:r>
                </w:p>
              </w:tc>
              <w:tc>
                <w:tcPr>
                  <w:tcW w:w="2279" w:type="dxa"/>
                  <w:tcBorders>
                    <w:top w:val="single" w:sz="4" w:space="0" w:color="000000"/>
                    <w:left w:val="single" w:sz="4" w:space="0" w:color="000000"/>
                    <w:bottom w:val="single" w:sz="4" w:space="0" w:color="000000"/>
                    <w:right w:val="single" w:sz="4" w:space="0" w:color="000000"/>
                  </w:tcBorders>
                </w:tcPr>
                <w:p w:rsidR="0060613B" w:rsidRDefault="0060613B" w:rsidP="002B277B">
                  <w:pPr>
                    <w:widowControl w:val="0"/>
                    <w:spacing w:line="360" w:lineRule="auto"/>
                    <w:jc w:val="both"/>
                    <w:rPr>
                      <w:i/>
                      <w:iCs/>
                      <w:kern w:val="2"/>
                      <w:szCs w:val="28"/>
                      <w:lang w:val="vi-VN" w:eastAsia="zh-CN"/>
                    </w:rPr>
                  </w:pPr>
                </w:p>
              </w:tc>
            </w:tr>
            <w:tr w:rsidR="0060613B" w:rsidTr="002B277B">
              <w:tc>
                <w:tcPr>
                  <w:tcW w:w="227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widowControl w:val="0"/>
                    <w:spacing w:line="360" w:lineRule="auto"/>
                    <w:jc w:val="both"/>
                    <w:rPr>
                      <w:i/>
                      <w:iCs/>
                      <w:kern w:val="2"/>
                      <w:szCs w:val="28"/>
                      <w:lang w:val="vi-VN" w:eastAsia="zh-CN"/>
                    </w:rPr>
                  </w:pPr>
                  <w:r>
                    <w:rPr>
                      <w:i/>
                      <w:iCs/>
                      <w:kern w:val="2"/>
                      <w:szCs w:val="28"/>
                      <w:lang w:eastAsia="zh-CN"/>
                    </w:rPr>
                    <w:t>Đề tài</w:t>
                  </w:r>
                </w:p>
              </w:tc>
              <w:tc>
                <w:tcPr>
                  <w:tcW w:w="2279" w:type="dxa"/>
                  <w:tcBorders>
                    <w:top w:val="single" w:sz="4" w:space="0" w:color="000000"/>
                    <w:left w:val="single" w:sz="4" w:space="0" w:color="000000"/>
                    <w:bottom w:val="single" w:sz="4" w:space="0" w:color="000000"/>
                    <w:right w:val="single" w:sz="4" w:space="0" w:color="000000"/>
                  </w:tcBorders>
                </w:tcPr>
                <w:p w:rsidR="0060613B" w:rsidRDefault="0060613B" w:rsidP="002B277B">
                  <w:pPr>
                    <w:widowControl w:val="0"/>
                    <w:spacing w:line="360" w:lineRule="auto"/>
                    <w:jc w:val="both"/>
                    <w:rPr>
                      <w:i/>
                      <w:iCs/>
                      <w:kern w:val="2"/>
                      <w:szCs w:val="28"/>
                      <w:lang w:val="vi-VN" w:eastAsia="zh-CN"/>
                    </w:rPr>
                  </w:pPr>
                </w:p>
              </w:tc>
            </w:tr>
            <w:tr w:rsidR="0060613B" w:rsidTr="002B277B">
              <w:tc>
                <w:tcPr>
                  <w:tcW w:w="227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widowControl w:val="0"/>
                    <w:spacing w:line="360" w:lineRule="auto"/>
                    <w:jc w:val="both"/>
                    <w:rPr>
                      <w:i/>
                      <w:iCs/>
                      <w:kern w:val="2"/>
                      <w:szCs w:val="28"/>
                      <w:lang w:val="vi-VN" w:eastAsia="zh-CN"/>
                    </w:rPr>
                  </w:pPr>
                  <w:r>
                    <w:rPr>
                      <w:i/>
                      <w:iCs/>
                      <w:kern w:val="2"/>
                      <w:szCs w:val="28"/>
                      <w:lang w:eastAsia="zh-CN"/>
                    </w:rPr>
                    <w:t>Không gian</w:t>
                  </w:r>
                </w:p>
              </w:tc>
              <w:tc>
                <w:tcPr>
                  <w:tcW w:w="2279" w:type="dxa"/>
                  <w:tcBorders>
                    <w:top w:val="single" w:sz="4" w:space="0" w:color="000000"/>
                    <w:left w:val="single" w:sz="4" w:space="0" w:color="000000"/>
                    <w:bottom w:val="single" w:sz="4" w:space="0" w:color="000000"/>
                    <w:right w:val="single" w:sz="4" w:space="0" w:color="000000"/>
                  </w:tcBorders>
                </w:tcPr>
                <w:p w:rsidR="0060613B" w:rsidRDefault="0060613B" w:rsidP="002B277B">
                  <w:pPr>
                    <w:widowControl w:val="0"/>
                    <w:spacing w:line="360" w:lineRule="auto"/>
                    <w:jc w:val="both"/>
                    <w:rPr>
                      <w:i/>
                      <w:iCs/>
                      <w:kern w:val="2"/>
                      <w:szCs w:val="28"/>
                      <w:lang w:val="vi-VN" w:eastAsia="zh-CN"/>
                    </w:rPr>
                  </w:pPr>
                </w:p>
              </w:tc>
            </w:tr>
            <w:tr w:rsidR="0060613B" w:rsidTr="002B277B">
              <w:tc>
                <w:tcPr>
                  <w:tcW w:w="227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widowControl w:val="0"/>
                    <w:spacing w:line="360" w:lineRule="auto"/>
                    <w:jc w:val="both"/>
                    <w:rPr>
                      <w:i/>
                      <w:iCs/>
                      <w:kern w:val="2"/>
                      <w:szCs w:val="28"/>
                      <w:lang w:val="vi-VN" w:eastAsia="zh-CN"/>
                    </w:rPr>
                  </w:pPr>
                  <w:r>
                    <w:rPr>
                      <w:i/>
                      <w:iCs/>
                      <w:kern w:val="2"/>
                      <w:szCs w:val="28"/>
                      <w:lang w:eastAsia="zh-CN"/>
                    </w:rPr>
                    <w:t>Cốt truyện</w:t>
                  </w:r>
                </w:p>
              </w:tc>
              <w:tc>
                <w:tcPr>
                  <w:tcW w:w="2279" w:type="dxa"/>
                  <w:tcBorders>
                    <w:top w:val="single" w:sz="4" w:space="0" w:color="000000"/>
                    <w:left w:val="single" w:sz="4" w:space="0" w:color="000000"/>
                    <w:bottom w:val="single" w:sz="4" w:space="0" w:color="000000"/>
                    <w:right w:val="single" w:sz="4" w:space="0" w:color="000000"/>
                  </w:tcBorders>
                </w:tcPr>
                <w:p w:rsidR="0060613B" w:rsidRDefault="0060613B" w:rsidP="002B277B">
                  <w:pPr>
                    <w:widowControl w:val="0"/>
                    <w:spacing w:line="360" w:lineRule="auto"/>
                    <w:jc w:val="both"/>
                    <w:rPr>
                      <w:i/>
                      <w:iCs/>
                      <w:kern w:val="2"/>
                      <w:szCs w:val="28"/>
                      <w:lang w:val="vi-VN" w:eastAsia="zh-CN"/>
                    </w:rPr>
                  </w:pPr>
                </w:p>
              </w:tc>
            </w:tr>
            <w:tr w:rsidR="0060613B" w:rsidTr="002B277B">
              <w:tc>
                <w:tcPr>
                  <w:tcW w:w="227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widowControl w:val="0"/>
                    <w:spacing w:line="360" w:lineRule="auto"/>
                    <w:jc w:val="both"/>
                    <w:rPr>
                      <w:i/>
                      <w:iCs/>
                      <w:kern w:val="2"/>
                      <w:szCs w:val="28"/>
                      <w:lang w:val="vi-VN" w:eastAsia="zh-CN"/>
                    </w:rPr>
                  </w:pPr>
                  <w:r>
                    <w:rPr>
                      <w:i/>
                      <w:iCs/>
                      <w:kern w:val="2"/>
                      <w:szCs w:val="28"/>
                      <w:lang w:eastAsia="zh-CN"/>
                    </w:rPr>
                    <w:t>Nhân vật</w:t>
                  </w:r>
                </w:p>
              </w:tc>
              <w:tc>
                <w:tcPr>
                  <w:tcW w:w="2279" w:type="dxa"/>
                  <w:tcBorders>
                    <w:top w:val="single" w:sz="4" w:space="0" w:color="000000"/>
                    <w:left w:val="single" w:sz="4" w:space="0" w:color="000000"/>
                    <w:bottom w:val="single" w:sz="4" w:space="0" w:color="000000"/>
                    <w:right w:val="single" w:sz="4" w:space="0" w:color="000000"/>
                  </w:tcBorders>
                </w:tcPr>
                <w:p w:rsidR="0060613B" w:rsidRDefault="0060613B" w:rsidP="002B277B">
                  <w:pPr>
                    <w:widowControl w:val="0"/>
                    <w:spacing w:line="360" w:lineRule="auto"/>
                    <w:jc w:val="both"/>
                    <w:rPr>
                      <w:i/>
                      <w:iCs/>
                      <w:kern w:val="2"/>
                      <w:szCs w:val="28"/>
                      <w:lang w:val="vi-VN" w:eastAsia="zh-CN"/>
                    </w:rPr>
                  </w:pPr>
                </w:p>
              </w:tc>
            </w:tr>
          </w:tbl>
          <w:p w:rsidR="0060613B" w:rsidRDefault="0060613B" w:rsidP="002B277B">
            <w:pPr>
              <w:widowControl w:val="0"/>
              <w:spacing w:line="360" w:lineRule="auto"/>
              <w:jc w:val="both"/>
              <w:rPr>
                <w:rFonts w:eastAsia="SimSun"/>
                <w:i/>
                <w:iCs/>
                <w:color w:val="000000"/>
                <w:kern w:val="2"/>
                <w:szCs w:val="28"/>
                <w:lang w:eastAsia="zh-CN"/>
              </w:rPr>
            </w:pPr>
          </w:p>
          <w:p w:rsidR="0060613B" w:rsidRDefault="0060613B" w:rsidP="002B277B">
            <w:pPr>
              <w:spacing w:line="360" w:lineRule="auto"/>
              <w:jc w:val="both"/>
              <w:rPr>
                <w:rFonts w:eastAsia="MS Mincho"/>
                <w:color w:val="000000"/>
                <w:szCs w:val="28"/>
              </w:rPr>
            </w:pPr>
            <w:r>
              <w:rPr>
                <w:rFonts w:eastAsia="MS Mincho"/>
                <w:color w:val="000000"/>
                <w:szCs w:val="28"/>
              </w:rPr>
              <w:t>- HS tiếp nhận nhiệm vụ</w:t>
            </w:r>
          </w:p>
          <w:p w:rsidR="0060613B" w:rsidRDefault="0060613B" w:rsidP="002B277B">
            <w:pPr>
              <w:widowControl w:val="0"/>
              <w:shd w:val="clear" w:color="auto" w:fill="FFFFFF"/>
              <w:spacing w:line="360" w:lineRule="auto"/>
              <w:ind w:right="48"/>
              <w:jc w:val="both"/>
              <w:rPr>
                <w:rFonts w:eastAsia="MS Mincho"/>
                <w:color w:val="000000"/>
                <w:kern w:val="2"/>
                <w:szCs w:val="28"/>
              </w:rPr>
            </w:pPr>
            <w:r>
              <w:rPr>
                <w:rFonts w:eastAsia="MS Mincho"/>
                <w:b/>
                <w:color w:val="000000"/>
                <w:kern w:val="2"/>
                <w:szCs w:val="28"/>
                <w:lang w:eastAsia="zh-CN"/>
              </w:rPr>
              <w:t>Bước 2: HS trao đổi thảo luận, thực hiện nhiệm vụ</w:t>
            </w:r>
          </w:p>
          <w:p w:rsidR="0060613B" w:rsidRDefault="0060613B" w:rsidP="002B277B">
            <w:pPr>
              <w:tabs>
                <w:tab w:val="left" w:pos="649"/>
              </w:tabs>
              <w:spacing w:line="360" w:lineRule="auto"/>
              <w:jc w:val="both"/>
              <w:rPr>
                <w:rFonts w:eastAsia="MS Mincho"/>
                <w:color w:val="000000"/>
                <w:szCs w:val="28"/>
              </w:rPr>
            </w:pPr>
            <w:r>
              <w:rPr>
                <w:rFonts w:eastAsia="MS Mincho"/>
                <w:color w:val="000000"/>
                <w:szCs w:val="28"/>
              </w:rPr>
              <w:t>- Hs làm việc cá nhân, tham gia trò chơi</w:t>
            </w:r>
          </w:p>
          <w:p w:rsidR="0060613B" w:rsidRDefault="0060613B" w:rsidP="002B277B">
            <w:pPr>
              <w:tabs>
                <w:tab w:val="left" w:pos="649"/>
              </w:tabs>
              <w:spacing w:line="360" w:lineRule="auto"/>
              <w:jc w:val="both"/>
              <w:rPr>
                <w:rFonts w:eastAsia="MS Mincho"/>
                <w:color w:val="000000"/>
                <w:szCs w:val="28"/>
              </w:rPr>
            </w:pPr>
            <w:r>
              <w:rPr>
                <w:rFonts w:eastAsia="MS Mincho"/>
                <w:color w:val="000000"/>
                <w:szCs w:val="28"/>
              </w:rPr>
              <w:t>- GV quan sát</w:t>
            </w:r>
          </w:p>
          <w:p w:rsidR="0060613B" w:rsidRDefault="0060613B" w:rsidP="002B277B">
            <w:pPr>
              <w:spacing w:line="360" w:lineRule="auto"/>
              <w:jc w:val="both"/>
              <w:rPr>
                <w:rFonts w:eastAsia="MS Mincho"/>
                <w:b/>
                <w:color w:val="000000"/>
                <w:szCs w:val="28"/>
              </w:rPr>
            </w:pPr>
            <w:r>
              <w:rPr>
                <w:rFonts w:eastAsia="MS Mincho"/>
                <w:b/>
                <w:color w:val="000000"/>
                <w:szCs w:val="28"/>
              </w:rPr>
              <w:t>Bước 3: Báo cáo kết quả hoạt động và thảo luận</w:t>
            </w:r>
          </w:p>
          <w:p w:rsidR="0060613B" w:rsidRDefault="0060613B" w:rsidP="002B277B">
            <w:pPr>
              <w:spacing w:line="360" w:lineRule="auto"/>
              <w:jc w:val="both"/>
              <w:rPr>
                <w:rFonts w:eastAsia="MS Mincho"/>
                <w:color w:val="000000"/>
                <w:szCs w:val="28"/>
              </w:rPr>
            </w:pPr>
            <w:r>
              <w:rPr>
                <w:rFonts w:eastAsia="MS Mincho"/>
                <w:color w:val="000000"/>
                <w:szCs w:val="28"/>
              </w:rPr>
              <w:t xml:space="preserve">- HS trình bày sản phẩm </w:t>
            </w:r>
          </w:p>
          <w:p w:rsidR="0060613B" w:rsidRDefault="0060613B" w:rsidP="002B277B">
            <w:pPr>
              <w:spacing w:line="360" w:lineRule="auto"/>
              <w:jc w:val="both"/>
              <w:rPr>
                <w:rFonts w:eastAsia="MS Mincho"/>
                <w:color w:val="000000"/>
                <w:szCs w:val="28"/>
              </w:rPr>
            </w:pPr>
            <w:r>
              <w:rPr>
                <w:rFonts w:eastAsia="MS Mincho"/>
                <w:color w:val="000000"/>
                <w:szCs w:val="28"/>
              </w:rPr>
              <w:t>- GV gọi hs nhận xét, bổ sung câu trả lời của bạn.</w:t>
            </w:r>
          </w:p>
          <w:p w:rsidR="0060613B" w:rsidRDefault="0060613B" w:rsidP="002B277B">
            <w:pPr>
              <w:spacing w:line="360" w:lineRule="auto"/>
              <w:jc w:val="both"/>
              <w:rPr>
                <w:rFonts w:eastAsia="MS Mincho"/>
                <w:b/>
                <w:color w:val="000000"/>
                <w:szCs w:val="28"/>
              </w:rPr>
            </w:pPr>
            <w:r>
              <w:rPr>
                <w:rFonts w:eastAsia="MS Mincho"/>
                <w:b/>
                <w:color w:val="000000"/>
                <w:szCs w:val="28"/>
              </w:rPr>
              <w:t>Bước 4: Đánh giá kết quả thực hiện nhiệm vụ</w:t>
            </w:r>
          </w:p>
          <w:p w:rsidR="0060613B" w:rsidRDefault="0060613B" w:rsidP="002B277B">
            <w:pPr>
              <w:spacing w:line="360" w:lineRule="auto"/>
              <w:rPr>
                <w:rFonts w:eastAsia="MS Mincho"/>
                <w:color w:val="000000"/>
                <w:szCs w:val="28"/>
              </w:rPr>
            </w:pPr>
            <w:r>
              <w:rPr>
                <w:rFonts w:eastAsia="MS Mincho"/>
                <w:color w:val="000000"/>
                <w:szCs w:val="28"/>
              </w:rPr>
              <w:t xml:space="preserve">- GV nhận xét, bổ sung, chốt kiến thức </w:t>
            </w:r>
          </w:p>
          <w:p w:rsidR="0060613B" w:rsidRDefault="0060613B" w:rsidP="002B277B">
            <w:pPr>
              <w:spacing w:line="360" w:lineRule="auto"/>
              <w:rPr>
                <w:rFonts w:eastAsia="MS Mincho"/>
                <w:color w:val="000000"/>
                <w:szCs w:val="28"/>
              </w:rPr>
            </w:pPr>
          </w:p>
          <w:p w:rsidR="0060613B" w:rsidRDefault="0060613B" w:rsidP="002B277B">
            <w:pPr>
              <w:spacing w:line="360" w:lineRule="auto"/>
              <w:rPr>
                <w:rFonts w:eastAsia="MS Mincho"/>
                <w:color w:val="000000"/>
                <w:szCs w:val="28"/>
              </w:rPr>
            </w:pPr>
            <w:r>
              <w:rPr>
                <w:rFonts w:eastAsia="MS Mincho"/>
                <w:color w:val="000000"/>
                <w:szCs w:val="28"/>
              </w:rPr>
              <w:t xml:space="preserve"> </w:t>
            </w:r>
          </w:p>
        </w:tc>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szCs w:val="28"/>
              </w:rPr>
            </w:pPr>
            <w:r>
              <w:rPr>
                <w:rFonts w:eastAsia="Calibri"/>
                <w:b/>
                <w:szCs w:val="28"/>
              </w:rPr>
              <w:t xml:space="preserve">II. Khám phá Tri thức ngữ văn </w:t>
            </w:r>
          </w:p>
          <w:p w:rsidR="0060613B" w:rsidRDefault="0060613B" w:rsidP="002B277B">
            <w:pPr>
              <w:spacing w:line="360" w:lineRule="auto"/>
              <w:jc w:val="both"/>
              <w:rPr>
                <w:rFonts w:eastAsia="Calibri"/>
                <w:b/>
                <w:szCs w:val="28"/>
              </w:rPr>
            </w:pPr>
            <w:r>
              <w:rPr>
                <w:rFonts w:eastAsia="Calibri"/>
                <w:b/>
                <w:szCs w:val="28"/>
              </w:rPr>
              <w:t>1. Truyện khoa học viễn tưởng</w:t>
            </w:r>
          </w:p>
          <w:p w:rsidR="0060613B" w:rsidRDefault="0060613B" w:rsidP="002B277B">
            <w:pPr>
              <w:spacing w:line="360" w:lineRule="auto"/>
              <w:jc w:val="both"/>
              <w:rPr>
                <w:rFonts w:eastAsia="Calibri"/>
                <w:szCs w:val="28"/>
              </w:rPr>
            </w:pPr>
            <w:r>
              <w:rPr>
                <w:rFonts w:eastAsia="Calibri"/>
                <w:szCs w:val="28"/>
              </w:rPr>
              <w:t>- Truyện khoa học viễn tưởng là loại tác phẩm viết về thế giới tương lai dựa trên sự phát triển của khoa học dự đoán, thường có tính chất li kì. Truyện khoa học viễn tưởng sử dụng cách viết lô-gíc nhằm triển khai những ý tưởng về viễn cảnh hay công nghệ tương lai. Vì có nền tảng là các nguyên lí khoa học mới của thời hiện tại nên có những giả tưởng trong truyện khoa học viễn tưởng có thể trở thành sự thật. Truyện khoa học viễn tưởng xuất hiện đầu tiên ở Pháp vào khoảng nửa sau thế kỉ XIX, sau đó nhanh chóng lan rộng ra các nước như Mỹ, Anh, Ca-na-đa (Canada), Nga và phổ biến trên toàn thế giới. </w:t>
            </w:r>
          </w:p>
          <w:p w:rsidR="0060613B" w:rsidRDefault="0060613B" w:rsidP="002B277B">
            <w:pPr>
              <w:spacing w:line="360" w:lineRule="auto"/>
              <w:jc w:val="both"/>
              <w:rPr>
                <w:rFonts w:eastAsia="Calibri"/>
                <w:b/>
                <w:szCs w:val="28"/>
              </w:rPr>
            </w:pPr>
            <w:r>
              <w:rPr>
                <w:rFonts w:eastAsia="Calibri"/>
                <w:b/>
                <w:szCs w:val="28"/>
              </w:rPr>
              <w:t>2. Một số yếu tố của truyện khoa học viễn tưởng</w:t>
            </w:r>
          </w:p>
          <w:p w:rsidR="0060613B" w:rsidRDefault="0060613B" w:rsidP="002B277B">
            <w:pPr>
              <w:spacing w:line="360" w:lineRule="auto"/>
              <w:jc w:val="both"/>
              <w:rPr>
                <w:rFonts w:eastAsia="Calibri"/>
                <w:szCs w:val="28"/>
              </w:rPr>
            </w:pPr>
            <w:r>
              <w:rPr>
                <w:rFonts w:eastAsia="Calibri"/>
                <w:szCs w:val="28"/>
              </w:rPr>
              <w:t>- Đề tài của truyện khoa học viễn tưởng thường là những cuộc thám hiểm vũ trụ, du hành xuyên thời gian, những cuộc kết nối với sự sống ngoài Trái Đất,... Tất cả những hoạt động ấy được thực hiện trên cơ sở những phát kiến khoa học đặc biệt trong tương lai, liên quan tới bước tiến nhảy vọt của công nghệ thông tin, Công nghệ sinh học hay khoa học vũ trụ. </w:t>
            </w:r>
          </w:p>
          <w:p w:rsidR="0060613B" w:rsidRDefault="0060613B" w:rsidP="002B277B">
            <w:pPr>
              <w:spacing w:line="360" w:lineRule="auto"/>
              <w:jc w:val="both"/>
              <w:rPr>
                <w:rFonts w:eastAsia="Calibri"/>
                <w:szCs w:val="28"/>
              </w:rPr>
            </w:pPr>
            <w:r>
              <w:rPr>
                <w:rFonts w:eastAsia="Calibri"/>
                <w:szCs w:val="28"/>
              </w:rPr>
              <w:t>- Không gian của truyện khoa học viễn tưởng có thể là không gian Trái Đất (trên mặt đất, ở tâm địa cầu hay dưới đáy đại dương) hoặc ngoài Trái Đất (trên các hành tinh của hệ Mặt Trời hay trong những thiên hà xa xôi khác)... Thời gian diễn ra các câu chuyện viễn tưởng thường là thời gian trong tương lai xa, xét từ mốc ra đời của tác phẩm. </w:t>
            </w:r>
          </w:p>
          <w:p w:rsidR="0060613B" w:rsidRDefault="0060613B" w:rsidP="002B277B">
            <w:pPr>
              <w:spacing w:line="360" w:lineRule="auto"/>
              <w:jc w:val="both"/>
              <w:rPr>
                <w:rFonts w:eastAsia="Calibri"/>
                <w:szCs w:val="28"/>
              </w:rPr>
            </w:pPr>
            <w:r>
              <w:rPr>
                <w:rFonts w:eastAsia="Calibri"/>
                <w:szCs w:val="28"/>
              </w:rPr>
              <w:t>- Cốt truyện trong truyện khoa học viễn tưởng gồm một chuỗi tình huống, sự kiện hoàn toàn tưởng tượng, dựa trên những giả thuyết, dự báo và quan niệm khoa học. </w:t>
            </w:r>
          </w:p>
          <w:p w:rsidR="0060613B" w:rsidRDefault="0060613B" w:rsidP="002B277B">
            <w:pPr>
              <w:spacing w:after="160" w:line="360" w:lineRule="auto"/>
              <w:jc w:val="both"/>
              <w:rPr>
                <w:rFonts w:eastAsia="Calibri"/>
                <w:szCs w:val="28"/>
              </w:rPr>
            </w:pPr>
            <w:r>
              <w:rPr>
                <w:rFonts w:eastAsia="Calibri"/>
                <w:szCs w:val="28"/>
              </w:rPr>
              <w:t>- Nhân vật chính của truyện khoa học viễn tưởng thường có sức mạnh thể chất phi thường do những tác động của các nhân tố khoa học nào đó, có cấu tạo hoặc khả năng kì lạ, có trí thông minh kiệt xuất để tạo ra những phát minh.</w:t>
            </w:r>
          </w:p>
        </w:tc>
      </w:tr>
    </w:tbl>
    <w:p w:rsidR="0060613B" w:rsidRDefault="0060613B" w:rsidP="00066A70">
      <w:pPr>
        <w:spacing w:after="0"/>
        <w:jc w:val="both"/>
        <w:rPr>
          <w:rFonts w:eastAsia="Calibri"/>
          <w:b/>
          <w:color w:val="000000"/>
          <w:szCs w:val="28"/>
          <w:lang w:val="nl-NL"/>
        </w:rPr>
      </w:pPr>
      <w:r>
        <w:rPr>
          <w:rFonts w:eastAsia="Calibri"/>
          <w:b/>
          <w:color w:val="000000"/>
          <w:szCs w:val="28"/>
          <w:lang w:val="nl-NL"/>
        </w:rPr>
        <w:t>Hoạt động 2: Đọc và tìm hiểu chung</w:t>
      </w:r>
    </w:p>
    <w:p w:rsidR="0060613B" w:rsidRDefault="0060613B" w:rsidP="00066A70">
      <w:pPr>
        <w:spacing w:after="0"/>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066A70">
      <w:pPr>
        <w:spacing w:after="0"/>
        <w:jc w:val="both"/>
        <w:rPr>
          <w:rFonts w:eastAsia="Calibri"/>
          <w:bCs/>
          <w:color w:val="000000"/>
          <w:szCs w:val="28"/>
          <w:lang w:val="nl-NL"/>
        </w:rPr>
      </w:pPr>
      <w:r>
        <w:rPr>
          <w:rFonts w:eastAsia="Calibri"/>
          <w:bCs/>
          <w:color w:val="000000"/>
          <w:szCs w:val="28"/>
          <w:lang w:val="nl-NL"/>
        </w:rPr>
        <w:t>- Biết cách đọc văn bản</w:t>
      </w:r>
    </w:p>
    <w:p w:rsidR="0060613B" w:rsidRDefault="0060613B" w:rsidP="00066A70">
      <w:pPr>
        <w:spacing w:after="0"/>
        <w:jc w:val="both"/>
        <w:rPr>
          <w:rFonts w:eastAsia="Calibri"/>
          <w:szCs w:val="28"/>
          <w:lang w:val="sv-SE"/>
        </w:rPr>
      </w:pPr>
      <w:r>
        <w:rPr>
          <w:rFonts w:eastAsia="Calibri"/>
          <w:bCs/>
          <w:color w:val="000000"/>
          <w:szCs w:val="28"/>
          <w:lang w:val="nl-NL"/>
        </w:rPr>
        <w:t>- Nắm được thông tin về tác giả, tác phẩm</w:t>
      </w:r>
    </w:p>
    <w:p w:rsidR="0060613B" w:rsidRDefault="0060613B" w:rsidP="00066A70">
      <w:pPr>
        <w:spacing w:after="0"/>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đọc văn bản theo sự hướng dẫn của GV</w:t>
      </w:r>
    </w:p>
    <w:p w:rsidR="0060613B" w:rsidRDefault="0060613B" w:rsidP="00066A70">
      <w:pPr>
        <w:spacing w:after="0"/>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066A70">
      <w:pPr>
        <w:jc w:val="both"/>
        <w:rPr>
          <w:rFonts w:eastAsia="Calibri"/>
          <w:b/>
          <w:color w:val="000000"/>
          <w:szCs w:val="28"/>
          <w:lang w:val="nl-NL"/>
        </w:rPr>
      </w:pPr>
      <w:r>
        <w:rPr>
          <w:rFonts w:eastAsia="Calibri"/>
          <w:b/>
          <w:color w:val="000000"/>
          <w:szCs w:val="28"/>
          <w:lang w:val="nl-NL"/>
        </w:rPr>
        <w:t>d. Tổ chức thực hiện:</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5"/>
        <w:gridCol w:w="3904"/>
      </w:tblGrid>
      <w:tr w:rsidR="0060613B" w:rsidTr="00066A70">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lang w:val="nl-NL"/>
              </w:rPr>
              <w:t>HOẠT ĐỘNG CỦA GV - HS</w:t>
            </w:r>
          </w:p>
        </w:tc>
        <w:tc>
          <w:tcPr>
            <w:tcW w:w="3904"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lang w:val="nl-NL"/>
              </w:rPr>
              <w:t>DỰ KIẾN SẢN PHẨM</w:t>
            </w:r>
          </w:p>
        </w:tc>
      </w:tr>
      <w:tr w:rsidR="0060613B" w:rsidTr="00066A70">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NV1: Hướng dẫn học sinh đọc văn bản</w:t>
            </w:r>
          </w:p>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GV chuyển giao nhiệm vụ</w:t>
            </w:r>
          </w:p>
          <w:p w:rsidR="0060613B" w:rsidRDefault="0060613B" w:rsidP="002B277B">
            <w:pPr>
              <w:spacing w:line="360" w:lineRule="auto"/>
              <w:jc w:val="both"/>
              <w:rPr>
                <w:rFonts w:eastAsia="Calibri"/>
                <w:i/>
                <w:color w:val="000000"/>
                <w:szCs w:val="28"/>
              </w:rPr>
            </w:pPr>
            <w:r>
              <w:rPr>
                <w:rFonts w:eastAsia="Calibri"/>
                <w:bCs/>
                <w:color w:val="000000"/>
                <w:szCs w:val="28"/>
              </w:rPr>
              <w:t>+</w:t>
            </w:r>
            <w:r>
              <w:rPr>
                <w:rFonts w:eastAsia="Calibri"/>
                <w:i/>
                <w:color w:val="000000"/>
                <w:szCs w:val="28"/>
              </w:rPr>
              <w:t xml:space="preserve"> Hướng dẫn cách đọc thầm, đọc to, đọc diễn cảm, ngắt nghỉ đúng chỗ</w:t>
            </w:r>
          </w:p>
          <w:p w:rsidR="0060613B" w:rsidRDefault="0060613B" w:rsidP="002B277B">
            <w:pPr>
              <w:spacing w:line="360" w:lineRule="auto"/>
              <w:jc w:val="both"/>
              <w:rPr>
                <w:rFonts w:eastAsia="Calibri"/>
                <w:i/>
                <w:color w:val="000000"/>
                <w:szCs w:val="28"/>
              </w:rPr>
            </w:pPr>
            <w:r>
              <w:rPr>
                <w:rFonts w:eastAsia="Calibri"/>
                <w:i/>
                <w:color w:val="000000"/>
                <w:szCs w:val="28"/>
              </w:rPr>
              <w:t>+ GV đọc mẫu thành tiếng một đoạn đầu, sau đó HS thay nhau đọc thành tiếng toàn VB.</w:t>
            </w:r>
          </w:p>
          <w:p w:rsidR="0060613B" w:rsidRDefault="0060613B" w:rsidP="002B277B">
            <w:pPr>
              <w:spacing w:line="360" w:lineRule="auto"/>
              <w:jc w:val="both"/>
              <w:rPr>
                <w:rFonts w:eastAsia="Calibri"/>
                <w:i/>
                <w:color w:val="000000"/>
                <w:szCs w:val="28"/>
              </w:rPr>
            </w:pPr>
            <w:r>
              <w:rPr>
                <w:rFonts w:eastAsia="Calibri"/>
                <w:i/>
                <w:color w:val="000000"/>
                <w:szCs w:val="28"/>
              </w:rPr>
              <w:t>+ GV hướng dẫn HS chú ý về các câu hỏi suy luận, theo dõi</w:t>
            </w:r>
          </w:p>
          <w:p w:rsidR="0060613B" w:rsidRDefault="0060613B" w:rsidP="002B277B">
            <w:pPr>
              <w:spacing w:line="360" w:lineRule="auto"/>
              <w:jc w:val="both"/>
              <w:rPr>
                <w:rFonts w:eastAsia="Calibri"/>
                <w:i/>
                <w:color w:val="000000"/>
                <w:szCs w:val="28"/>
              </w:rPr>
            </w:pPr>
            <w:r>
              <w:rPr>
                <w:rFonts w:eastAsia="Calibri"/>
                <w:i/>
                <w:color w:val="000000"/>
                <w:szCs w:val="28"/>
              </w:rPr>
              <w:t>+ Trình bày vài thông tin về tác giả, tác phẩm</w:t>
            </w:r>
          </w:p>
          <w:p w:rsidR="0060613B" w:rsidRDefault="0060613B" w:rsidP="002B277B">
            <w:pPr>
              <w:spacing w:line="360" w:lineRule="auto"/>
              <w:jc w:val="both"/>
              <w:rPr>
                <w:rFonts w:eastAsia="Calibri"/>
                <w:color w:val="000000"/>
                <w:szCs w:val="28"/>
              </w:rPr>
            </w:pPr>
            <w:r>
              <w:rPr>
                <w:rFonts w:eastAsia="Calibri"/>
                <w:i/>
                <w:color w:val="000000"/>
                <w:szCs w:val="28"/>
              </w:rPr>
              <w:t xml:space="preserve"> </w:t>
            </w: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nghe và đặt câu hỏi liên quan đến bài học.</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rPr>
                <w:rFonts w:eastAsia="Calibri"/>
                <w:color w:val="000000"/>
                <w:szCs w:val="28"/>
              </w:rPr>
            </w:pPr>
            <w:r>
              <w:rPr>
                <w:rFonts w:eastAsia="Calibri"/>
                <w:color w:val="000000"/>
                <w:szCs w:val="28"/>
              </w:rPr>
              <w:t xml:space="preserve">- GV nhận xét, bổ sung, chốt lại kiến thức </w:t>
            </w:r>
          </w:p>
        </w:tc>
        <w:tc>
          <w:tcPr>
            <w:tcW w:w="3904"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szCs w:val="28"/>
              </w:rPr>
            </w:pPr>
            <w:r>
              <w:rPr>
                <w:rFonts w:eastAsia="Calibri"/>
                <w:b/>
                <w:szCs w:val="28"/>
              </w:rPr>
              <w:t xml:space="preserve">III. Đọc và tìm hiểu chung </w:t>
            </w:r>
          </w:p>
          <w:p w:rsidR="0060613B" w:rsidRDefault="0060613B" w:rsidP="002B277B">
            <w:pPr>
              <w:spacing w:line="360" w:lineRule="auto"/>
              <w:jc w:val="both"/>
              <w:rPr>
                <w:rFonts w:eastAsia="Calibri"/>
                <w:b/>
                <w:szCs w:val="28"/>
              </w:rPr>
            </w:pPr>
            <w:r>
              <w:rPr>
                <w:rFonts w:eastAsia="Calibri"/>
                <w:b/>
                <w:szCs w:val="28"/>
              </w:rPr>
              <w:t>1. Đọc</w:t>
            </w:r>
          </w:p>
          <w:p w:rsidR="0060613B" w:rsidRDefault="0060613B" w:rsidP="002B277B">
            <w:pPr>
              <w:spacing w:line="360" w:lineRule="auto"/>
              <w:jc w:val="both"/>
              <w:rPr>
                <w:rFonts w:eastAsia="Calibri"/>
                <w:szCs w:val="28"/>
              </w:rPr>
            </w:pPr>
            <w:r>
              <w:rPr>
                <w:rFonts w:eastAsia="Calibri"/>
                <w:szCs w:val="28"/>
              </w:rPr>
              <w:t>- HS biết cách đọc thầm, trả lời được các câu hỏi suy luận</w:t>
            </w:r>
          </w:p>
          <w:p w:rsidR="0060613B" w:rsidRDefault="0060613B" w:rsidP="002B277B">
            <w:pPr>
              <w:spacing w:line="360" w:lineRule="auto"/>
              <w:jc w:val="both"/>
              <w:rPr>
                <w:rFonts w:eastAsia="Calibri"/>
                <w:szCs w:val="28"/>
              </w:rPr>
            </w:pPr>
            <w:r>
              <w:rPr>
                <w:rFonts w:eastAsia="Calibri"/>
                <w:szCs w:val="28"/>
              </w:rPr>
              <w:t>- HS biết cách đọc to, trôi chảy, phù hợp về tốc độ đọc, phân biệt được lời người kể chuyện và lời nhân vật</w:t>
            </w:r>
          </w:p>
          <w:p w:rsidR="0060613B" w:rsidRDefault="0060613B" w:rsidP="002B277B">
            <w:pPr>
              <w:spacing w:line="360" w:lineRule="auto"/>
              <w:jc w:val="both"/>
              <w:rPr>
                <w:rFonts w:eastAsia="Calibri"/>
                <w:b/>
                <w:szCs w:val="28"/>
              </w:rPr>
            </w:pPr>
            <w:r>
              <w:rPr>
                <w:rFonts w:eastAsia="Calibri"/>
                <w:b/>
                <w:szCs w:val="28"/>
              </w:rPr>
              <w:t>2. Tác giả, tác phẩm</w:t>
            </w:r>
          </w:p>
          <w:p w:rsidR="0060613B" w:rsidRDefault="0060613B" w:rsidP="002B277B">
            <w:pPr>
              <w:spacing w:line="360" w:lineRule="auto"/>
              <w:jc w:val="both"/>
              <w:rPr>
                <w:rFonts w:eastAsia="Calibri"/>
                <w:b/>
                <w:szCs w:val="28"/>
              </w:rPr>
            </w:pPr>
            <w:r>
              <w:rPr>
                <w:rFonts w:eastAsia="Calibri"/>
                <w:b/>
                <w:szCs w:val="28"/>
              </w:rPr>
              <w:t>a. Tác giả</w:t>
            </w:r>
          </w:p>
          <w:p w:rsidR="0060613B" w:rsidRDefault="0060613B" w:rsidP="002B277B">
            <w:pPr>
              <w:spacing w:line="360" w:lineRule="auto"/>
              <w:jc w:val="both"/>
              <w:rPr>
                <w:rFonts w:eastAsia="Calibri"/>
                <w:szCs w:val="28"/>
              </w:rPr>
            </w:pPr>
            <w:r>
              <w:rPr>
                <w:rFonts w:eastAsia="Calibri"/>
                <w:szCs w:val="28"/>
              </w:rPr>
              <w:t>- Giuyn Véc-nơ (1828-1905)</w:t>
            </w:r>
          </w:p>
          <w:p w:rsidR="0060613B" w:rsidRDefault="0060613B" w:rsidP="002B277B">
            <w:pPr>
              <w:spacing w:line="360" w:lineRule="auto"/>
              <w:jc w:val="both"/>
              <w:rPr>
                <w:rFonts w:eastAsia="Calibri"/>
                <w:szCs w:val="28"/>
              </w:rPr>
            </w:pPr>
            <w:r>
              <w:rPr>
                <w:rFonts w:eastAsia="Calibri"/>
                <w:szCs w:val="28"/>
              </w:rPr>
              <w:t>- Tác giả nhà văn người Pháp</w:t>
            </w:r>
          </w:p>
          <w:p w:rsidR="0060613B" w:rsidRDefault="0060613B" w:rsidP="002B277B">
            <w:pPr>
              <w:spacing w:line="360" w:lineRule="auto"/>
              <w:jc w:val="both"/>
              <w:rPr>
                <w:rFonts w:eastAsia="Calibri"/>
                <w:szCs w:val="28"/>
              </w:rPr>
            </w:pPr>
            <w:r>
              <w:rPr>
                <w:rFonts w:eastAsia="Calibri"/>
                <w:szCs w:val="28"/>
              </w:rPr>
              <w:t>- Ông được xem là “nhà tiên tri khoa học” kì tài vì đã dề cập đến những cuộc phiêu lưu kì thú bằng tàu ngầm, máy bay, tàu vũ trụ trước khi con người chế tạo ra các phương tiện này</w:t>
            </w:r>
          </w:p>
          <w:p w:rsidR="0060613B" w:rsidRDefault="0060613B" w:rsidP="002B277B">
            <w:pPr>
              <w:spacing w:line="360" w:lineRule="auto"/>
              <w:jc w:val="both"/>
              <w:rPr>
                <w:rFonts w:eastAsia="Calibri"/>
                <w:szCs w:val="28"/>
              </w:rPr>
            </w:pPr>
            <w:r>
              <w:rPr>
                <w:rFonts w:eastAsia="Calibri"/>
                <w:szCs w:val="28"/>
              </w:rPr>
              <w:t>- Tác phẩm chính: Hành trình vào Trái Đất (1864), Từ Trái Đất đến mặt trăng(1865), Hai vạn dặm dưới biển(1870)</w:t>
            </w:r>
          </w:p>
          <w:p w:rsidR="0060613B" w:rsidRDefault="0060613B" w:rsidP="002B277B">
            <w:pPr>
              <w:spacing w:line="360" w:lineRule="auto"/>
              <w:jc w:val="both"/>
              <w:rPr>
                <w:rFonts w:eastAsia="Calibri"/>
                <w:b/>
                <w:szCs w:val="28"/>
              </w:rPr>
            </w:pPr>
            <w:r>
              <w:rPr>
                <w:rFonts w:eastAsia="Calibri"/>
                <w:b/>
                <w:szCs w:val="28"/>
              </w:rPr>
              <w:t>b. Tác phẩm Cuộc chạm trán đại dương</w:t>
            </w:r>
          </w:p>
          <w:p w:rsidR="0060613B" w:rsidRDefault="0060613B" w:rsidP="002B277B">
            <w:pPr>
              <w:spacing w:line="360" w:lineRule="auto"/>
              <w:jc w:val="both"/>
              <w:rPr>
                <w:rFonts w:eastAsia="Calibri"/>
                <w:szCs w:val="28"/>
              </w:rPr>
            </w:pPr>
            <w:r>
              <w:rPr>
                <w:rFonts w:eastAsia="Calibri"/>
                <w:szCs w:val="28"/>
              </w:rPr>
              <w:t>- Thể loại: Truyện khoa học viễn tưởng</w:t>
            </w:r>
          </w:p>
          <w:p w:rsidR="0060613B" w:rsidRDefault="0060613B" w:rsidP="002B277B">
            <w:pPr>
              <w:spacing w:line="360" w:lineRule="auto"/>
              <w:jc w:val="both"/>
              <w:rPr>
                <w:rFonts w:eastAsia="Calibri"/>
                <w:szCs w:val="28"/>
              </w:rPr>
            </w:pPr>
            <w:r>
              <w:rPr>
                <w:rFonts w:eastAsia="Calibri"/>
                <w:szCs w:val="28"/>
              </w:rPr>
              <w:t>- Xuất xứ:</w:t>
            </w:r>
            <w:r>
              <w:rPr>
                <w:rFonts w:eastAsia="Calibri"/>
                <w:b/>
                <w:szCs w:val="28"/>
              </w:rPr>
              <w:t xml:space="preserve"> </w:t>
            </w:r>
            <w:r>
              <w:rPr>
                <w:rFonts w:eastAsia="Calibri"/>
                <w:szCs w:val="28"/>
              </w:rPr>
              <w:t xml:space="preserve">Trích tác phẩm Hai vạn dặm dưới biển (1986). </w:t>
            </w:r>
          </w:p>
          <w:p w:rsidR="0060613B" w:rsidRDefault="0060613B" w:rsidP="002B277B">
            <w:pPr>
              <w:spacing w:line="360" w:lineRule="auto"/>
              <w:jc w:val="both"/>
              <w:rPr>
                <w:rFonts w:eastAsia="Calibri"/>
                <w:szCs w:val="28"/>
              </w:rPr>
            </w:pPr>
            <w:r>
              <w:rPr>
                <w:rFonts w:eastAsia="Calibri"/>
                <w:szCs w:val="28"/>
              </w:rPr>
              <w:t>- Người kể chuyện: Ngôi thứ nhất</w:t>
            </w:r>
          </w:p>
          <w:p w:rsidR="0060613B" w:rsidRDefault="0060613B" w:rsidP="002B277B">
            <w:pPr>
              <w:spacing w:line="360" w:lineRule="auto"/>
              <w:jc w:val="both"/>
              <w:rPr>
                <w:rFonts w:eastAsia="Calibri"/>
                <w:szCs w:val="28"/>
              </w:rPr>
            </w:pPr>
            <w:r>
              <w:rPr>
                <w:rFonts w:eastAsia="Calibri"/>
                <w:szCs w:val="28"/>
              </w:rPr>
              <w:t>- Phương thức biểu đạt: Tự sự và miêu tả</w:t>
            </w:r>
          </w:p>
          <w:p w:rsidR="0060613B" w:rsidRDefault="0060613B" w:rsidP="002B277B">
            <w:pPr>
              <w:spacing w:line="360" w:lineRule="auto"/>
              <w:jc w:val="both"/>
              <w:rPr>
                <w:rFonts w:eastAsia="Calibri"/>
                <w:szCs w:val="28"/>
              </w:rPr>
            </w:pPr>
            <w:r>
              <w:rPr>
                <w:rFonts w:eastAsia="Calibri"/>
                <w:szCs w:val="28"/>
              </w:rPr>
              <w:t xml:space="preserve">- Bố cục </w:t>
            </w:r>
          </w:p>
          <w:p w:rsidR="0060613B" w:rsidRDefault="0060613B" w:rsidP="002B277B">
            <w:pPr>
              <w:spacing w:line="360" w:lineRule="auto"/>
              <w:jc w:val="both"/>
              <w:rPr>
                <w:rFonts w:eastAsia="Calibri"/>
                <w:szCs w:val="28"/>
              </w:rPr>
            </w:pPr>
            <w:r>
              <w:rPr>
                <w:rFonts w:eastAsia="Calibri"/>
                <w:szCs w:val="28"/>
              </w:rPr>
              <w:t>+ Phần 1: Từ đầu…nhưng nó phớt lờ : đoàn tàu phát hiện con cá</w:t>
            </w:r>
          </w:p>
          <w:p w:rsidR="0060613B" w:rsidRDefault="0060613B" w:rsidP="002B277B">
            <w:pPr>
              <w:spacing w:line="360" w:lineRule="auto"/>
              <w:jc w:val="both"/>
              <w:rPr>
                <w:rFonts w:eastAsia="Calibri"/>
                <w:szCs w:val="28"/>
              </w:rPr>
            </w:pPr>
            <w:r>
              <w:rPr>
                <w:rFonts w:eastAsia="Calibri"/>
                <w:szCs w:val="28"/>
              </w:rPr>
              <w:t>+ Phần 2: Tiếp theo….mất tinh thần khi rơi xuống nước: Hành trình chiến đấu với cá voi của đoàn tà</w:t>
            </w:r>
          </w:p>
          <w:p w:rsidR="0060613B" w:rsidRDefault="0060613B" w:rsidP="002B277B">
            <w:pPr>
              <w:spacing w:line="360" w:lineRule="auto"/>
              <w:rPr>
                <w:rFonts w:ascii="Calibri" w:eastAsia="Calibri" w:hAnsi="Calibri"/>
                <w:sz w:val="22"/>
              </w:rPr>
            </w:pPr>
            <w:r>
              <w:rPr>
                <w:rFonts w:eastAsia="Calibri"/>
                <w:szCs w:val="28"/>
              </w:rPr>
              <w:t>+ Phần 3: Còn lại: phát hiện ra tàu ngầm</w:t>
            </w:r>
          </w:p>
        </w:tc>
      </w:tr>
    </w:tbl>
    <w:p w:rsidR="0060613B" w:rsidRDefault="0060613B" w:rsidP="0060613B">
      <w:pPr>
        <w:spacing w:line="360" w:lineRule="auto"/>
        <w:jc w:val="both"/>
        <w:rPr>
          <w:rFonts w:eastAsia="Calibri"/>
          <w:b/>
          <w:szCs w:val="28"/>
          <w:lang w:val="nl-NL"/>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2: Khám phá văn bản</w:t>
      </w:r>
    </w:p>
    <w:p w:rsidR="0060613B" w:rsidRDefault="0060613B" w:rsidP="0060613B">
      <w:pPr>
        <w:spacing w:line="360" w:lineRule="auto"/>
        <w:jc w:val="both"/>
        <w:rPr>
          <w:rFonts w:eastAsia="Calibri"/>
          <w:szCs w:val="28"/>
        </w:rPr>
      </w:pPr>
      <w:r>
        <w:rPr>
          <w:rFonts w:eastAsia="Calibri"/>
          <w:szCs w:val="28"/>
        </w:rPr>
        <w:t>- HS nhận biết được tác dụng của việc chọn nhân vật người kể chuyện ngôi thứ nhất là một nhà khoa học. Điều này khiến những điều người kể chuyện trình bày vừa hấp dẫn vừa đáng tin cậy.</w:t>
      </w:r>
    </w:p>
    <w:p w:rsidR="0060613B" w:rsidRDefault="0060613B" w:rsidP="0060613B">
      <w:pPr>
        <w:spacing w:line="360" w:lineRule="auto"/>
        <w:jc w:val="both"/>
        <w:rPr>
          <w:rFonts w:eastAsia="Calibri"/>
          <w:szCs w:val="28"/>
        </w:rPr>
      </w:pPr>
      <w:r>
        <w:rPr>
          <w:rFonts w:eastAsia="Calibri"/>
          <w:szCs w:val="28"/>
        </w:rPr>
        <w:t>- HS nhận biết được một số yếu tố của truyện khoa học viễn tưởng: đề tài (phát triển khoa học trong tương lai), tình huống (li kì, gay cấn), không gian (đại dương và đáy đại dương).</w:t>
      </w:r>
    </w:p>
    <w:p w:rsidR="0060613B" w:rsidRDefault="0060613B" w:rsidP="0060613B">
      <w:pPr>
        <w:spacing w:line="360" w:lineRule="auto"/>
        <w:jc w:val="both"/>
        <w:rPr>
          <w:rFonts w:eastAsia="Calibri"/>
          <w:szCs w:val="28"/>
        </w:rPr>
      </w:pPr>
      <w:r>
        <w:rPr>
          <w:rFonts w:eastAsia="Calibri"/>
          <w:szCs w:val="28"/>
        </w:rPr>
        <w:t>- HS nắm được lối viết lô-gic mang tính đặc trưng của truyện khoa học viễn tưởng. Đặc điểm này được thể hiện thông qua cách trình bày và dẫn dắt các sự kiện của người kể chuyện.</w:t>
      </w:r>
    </w:p>
    <w:p w:rsidR="0060613B" w:rsidRDefault="0060613B" w:rsidP="0060613B">
      <w:pPr>
        <w:spacing w:line="360" w:lineRule="auto"/>
        <w:jc w:val="both"/>
        <w:rPr>
          <w:rFonts w:eastAsia="Calibri"/>
          <w:szCs w:val="28"/>
        </w:rPr>
      </w:pPr>
      <w:r>
        <w:rPr>
          <w:rFonts w:eastAsia="Calibri"/>
          <w:szCs w:val="28"/>
        </w:rPr>
        <w:t>- Biết khát vọng và ước mơ; có ý chí biến khát vọng, ước mơ tốt đẹp thành hiện thực.</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8867"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5211"/>
      </w:tblGrid>
      <w:tr w:rsidR="0060613B" w:rsidTr="00066A70">
        <w:tc>
          <w:tcPr>
            <w:tcW w:w="3656"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5211"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066A70">
        <w:tc>
          <w:tcPr>
            <w:tcW w:w="3656"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color w:val="000000"/>
                <w:szCs w:val="28"/>
              </w:rPr>
            </w:pPr>
            <w:r>
              <w:rPr>
                <w:rFonts w:eastAsia="Calibri"/>
                <w:b/>
                <w:color w:val="000000"/>
                <w:szCs w:val="28"/>
              </w:rPr>
              <w:t xml:space="preserve">NV1: Hướng dẫn học sinh tìm hiểu </w:t>
            </w:r>
            <w:r>
              <w:rPr>
                <w:rFonts w:eastAsia="Calibri"/>
                <w:b/>
                <w:szCs w:val="28"/>
                <w:lang w:val="nl-NL"/>
              </w:rPr>
              <w:t>Chi</w:t>
            </w:r>
            <w:r>
              <w:rPr>
                <w:rFonts w:eastAsia="Calibri"/>
                <w:b/>
                <w:szCs w:val="28"/>
              </w:rPr>
              <w:t xml:space="preserve"> tiết miêu tả con cá thiết kình</w:t>
            </w:r>
            <w:r>
              <w:rPr>
                <w:rFonts w:eastAsia="Calibri"/>
                <w:b/>
                <w:color w:val="000000"/>
                <w:szCs w:val="28"/>
              </w:rPr>
              <w:t xml:space="preserve"> Bước 1: Chuyển giao nhiệm vụ</w:t>
            </w:r>
          </w:p>
          <w:p w:rsidR="0060613B" w:rsidRDefault="0060613B" w:rsidP="002B277B">
            <w:pPr>
              <w:spacing w:line="360" w:lineRule="auto"/>
              <w:jc w:val="both"/>
              <w:rPr>
                <w:rFonts w:eastAsia="Calibri"/>
                <w:bCs/>
                <w:i/>
                <w:color w:val="000000"/>
                <w:szCs w:val="28"/>
              </w:rPr>
            </w:pPr>
            <w:r>
              <w:rPr>
                <w:rFonts w:eastAsia="Calibri"/>
                <w:bCs/>
                <w:color w:val="000000"/>
                <w:szCs w:val="28"/>
              </w:rPr>
              <w:t xml:space="preserve">- GV chuyển giao nhiệm vụ: </w:t>
            </w:r>
            <w:r>
              <w:rPr>
                <w:rFonts w:eastAsia="Calibri"/>
                <w:bCs/>
                <w:i/>
                <w:color w:val="000000"/>
                <w:szCs w:val="28"/>
              </w:rPr>
              <w:t>Gv phát PHT số 2, Hs làm việc cá nhân để tìm các chi tiết miêu tả con cá thiết kình</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nghe và đặt câu hỏi liên quan đến bài học.</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widowControl w:val="0"/>
              <w:tabs>
                <w:tab w:val="left" w:pos="649"/>
              </w:tabs>
              <w:spacing w:line="360" w:lineRule="auto"/>
              <w:jc w:val="both"/>
              <w:rPr>
                <w:rFonts w:eastAsia="Calibri"/>
                <w:color w:val="000000"/>
                <w:szCs w:val="28"/>
              </w:rPr>
            </w:pPr>
            <w:r>
              <w:rPr>
                <w:rFonts w:eastAsia="Calibri"/>
                <w:color w:val="000000"/>
                <w:szCs w:val="28"/>
              </w:rPr>
              <w:t>- GV nhận xét, bổ sung, chốt lại kiến thức</w:t>
            </w:r>
          </w:p>
          <w:p w:rsidR="0060613B" w:rsidRDefault="0060613B" w:rsidP="002B277B">
            <w:pPr>
              <w:spacing w:line="360" w:lineRule="auto"/>
              <w:jc w:val="both"/>
              <w:rPr>
                <w:rFonts w:eastAsia="Calibri"/>
                <w:b/>
                <w:szCs w:val="28"/>
              </w:rPr>
            </w:pPr>
            <w:r>
              <w:rPr>
                <w:rFonts w:eastAsia="Calibri"/>
                <w:szCs w:val="28"/>
                <w:lang w:val="nl-NL"/>
              </w:rPr>
              <w:t xml:space="preserve"> </w:t>
            </w:r>
            <w:r>
              <w:rPr>
                <w:rFonts w:eastAsia="Calibri"/>
                <w:b/>
                <w:color w:val="000000"/>
                <w:szCs w:val="28"/>
              </w:rPr>
              <w:t xml:space="preserve">NV2: Hướng dẫn học sinh tìm hiểu </w:t>
            </w:r>
            <w:r>
              <w:rPr>
                <w:rFonts w:eastAsia="Calibri"/>
                <w:b/>
                <w:szCs w:val="28"/>
              </w:rPr>
              <w:t>Một số yếu tố của truyện khoa học viễn tưởng</w:t>
            </w:r>
          </w:p>
          <w:p w:rsidR="0060613B" w:rsidRDefault="0060613B" w:rsidP="002B277B">
            <w:pPr>
              <w:spacing w:line="360" w:lineRule="auto"/>
              <w:jc w:val="both"/>
              <w:rPr>
                <w:rFonts w:eastAsia="Calibri"/>
                <w:b/>
                <w:szCs w:val="28"/>
              </w:rPr>
            </w:pPr>
            <w:r>
              <w:rPr>
                <w:rFonts w:eastAsia="Calibri"/>
                <w:b/>
                <w:color w:val="000000"/>
                <w:szCs w:val="28"/>
              </w:rPr>
              <w:t>Bước 1: Chuyển giao nhiệm vụ</w:t>
            </w:r>
          </w:p>
          <w:p w:rsidR="0060613B" w:rsidRDefault="0060613B" w:rsidP="002B277B">
            <w:pPr>
              <w:spacing w:line="360" w:lineRule="auto"/>
              <w:rPr>
                <w:rFonts w:eastAsia="Calibri"/>
                <w:bCs/>
                <w:color w:val="000000"/>
                <w:szCs w:val="28"/>
              </w:rPr>
            </w:pPr>
            <w:r>
              <w:rPr>
                <w:rFonts w:eastAsia="Calibri"/>
                <w:bCs/>
                <w:color w:val="000000"/>
                <w:szCs w:val="28"/>
              </w:rPr>
              <w:t xml:space="preserve">- GV chuyển giao nhiệm vụ: </w:t>
            </w:r>
          </w:p>
          <w:p w:rsidR="0060613B" w:rsidRDefault="0060613B" w:rsidP="002B277B">
            <w:pPr>
              <w:spacing w:line="360" w:lineRule="auto"/>
              <w:jc w:val="both"/>
              <w:rPr>
                <w:rFonts w:eastAsia="Calibri"/>
                <w:i/>
                <w:szCs w:val="28"/>
              </w:rPr>
            </w:pPr>
            <w:r>
              <w:rPr>
                <w:rFonts w:eastAsia="Calibri"/>
                <w:i/>
                <w:szCs w:val="28"/>
              </w:rPr>
              <w:t xml:space="preserve">+ Tìm hiểu về không gian: Cuộc chạm trán trên đại dương dẫn ba nhân vật Pi-e A-rôn-nác, Công-xây và Nét Len vào cuộc phiêu lưu trong không gian nào? Lúc ấy, không gian này quen thuộc hay xa lạ với họ? </w:t>
            </w:r>
          </w:p>
          <w:p w:rsidR="0060613B" w:rsidRDefault="0060613B" w:rsidP="002B277B">
            <w:pPr>
              <w:spacing w:line="360" w:lineRule="auto"/>
              <w:jc w:val="both"/>
              <w:rPr>
                <w:rFonts w:eastAsia="Calibri"/>
                <w:i/>
                <w:szCs w:val="28"/>
              </w:rPr>
            </w:pPr>
            <w:r>
              <w:rPr>
                <w:rFonts w:eastAsia="Calibri"/>
                <w:i/>
                <w:szCs w:val="28"/>
              </w:rPr>
              <w:t>+ Tìm hiểu về đề tài (theo PHT số 3)</w:t>
            </w:r>
          </w:p>
          <w:tbl>
            <w:tblPr>
              <w:tblStyle w:val="TableGrid"/>
              <w:tblW w:w="0" w:type="auto"/>
              <w:tblLayout w:type="fixed"/>
              <w:tblLook w:val="04A0" w:firstRow="1" w:lastRow="0" w:firstColumn="1" w:lastColumn="0" w:noHBand="0" w:noVBand="1"/>
            </w:tblPr>
            <w:tblGrid>
              <w:gridCol w:w="2206"/>
              <w:gridCol w:w="2207"/>
            </w:tblGrid>
            <w:tr w:rsidR="0060613B" w:rsidTr="002B277B">
              <w:tc>
                <w:tcPr>
                  <w:tcW w:w="4413" w:type="dxa"/>
                  <w:gridSpan w:val="2"/>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i/>
                      <w:szCs w:val="28"/>
                      <w:lang w:val="vi-VN"/>
                    </w:rPr>
                  </w:pPr>
                  <w:r>
                    <w:rPr>
                      <w:rFonts w:eastAsia="Calibri"/>
                      <w:b/>
                      <w:i/>
                      <w:szCs w:val="28"/>
                    </w:rPr>
                    <w:t>Đề tài</w:t>
                  </w:r>
                </w:p>
              </w:tc>
            </w:tr>
            <w:tr w:rsidR="0060613B" w:rsidTr="002B277B">
              <w:tc>
                <w:tcPr>
                  <w:tcW w:w="2206"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 w:val="21"/>
                      <w:szCs w:val="21"/>
                    </w:rPr>
                  </w:pPr>
                  <w:r>
                    <w:rPr>
                      <w:rFonts w:eastAsia="Calibri"/>
                      <w:i/>
                      <w:szCs w:val="28"/>
                    </w:rPr>
                    <w:t>Đề tài của tác phẩm Hai vạn dặm dưới biển là gì</w:t>
                  </w:r>
                </w:p>
              </w:tc>
              <w:tc>
                <w:tcPr>
                  <w:tcW w:w="2207"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ascii="Tahoma" w:eastAsia="Calibri" w:hAnsi="Tahoma" w:cs="Tahoma"/>
                      <w:sz w:val="21"/>
                      <w:szCs w:val="21"/>
                    </w:rPr>
                  </w:pPr>
                </w:p>
              </w:tc>
            </w:tr>
            <w:tr w:rsidR="0060613B" w:rsidTr="002B277B">
              <w:tc>
                <w:tcPr>
                  <w:tcW w:w="2206"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ascii="Tahoma" w:eastAsia="Calibri" w:hAnsi="Tahoma" w:cs="Tahoma"/>
                      <w:sz w:val="21"/>
                      <w:szCs w:val="21"/>
                    </w:rPr>
                  </w:pPr>
                  <w:r>
                    <w:rPr>
                      <w:rFonts w:eastAsia="Calibri"/>
                      <w:i/>
                      <w:szCs w:val="28"/>
                    </w:rPr>
                    <w:t>Hiện nay, đề tài đó có còn nhận được sự quan tâm đặc biệt của chúng ta nữa hay không? Vì sao?</w:t>
                  </w:r>
                </w:p>
              </w:tc>
              <w:tc>
                <w:tcPr>
                  <w:tcW w:w="2207"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ascii="Tahoma" w:eastAsia="Calibri" w:hAnsi="Tahoma" w:cs="Tahoma"/>
                      <w:sz w:val="21"/>
                      <w:szCs w:val="21"/>
                    </w:rPr>
                  </w:pPr>
                </w:p>
              </w:tc>
            </w:tr>
            <w:tr w:rsidR="0060613B" w:rsidTr="002B277B">
              <w:tc>
                <w:tcPr>
                  <w:tcW w:w="2206"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r>
                    <w:rPr>
                      <w:rFonts w:eastAsia="Calibri"/>
                      <w:i/>
                      <w:szCs w:val="28"/>
                    </w:rPr>
                    <w:t>Theo em, nhà văn đã sáng tạo ra hình ảnh chiếc tàu ngầm dựa trên cơ sở hiện thực nào?</w:t>
                  </w:r>
                </w:p>
                <w:p w:rsidR="0060613B" w:rsidRDefault="0060613B" w:rsidP="002B277B">
                  <w:pPr>
                    <w:spacing w:line="360" w:lineRule="auto"/>
                    <w:jc w:val="both"/>
                    <w:rPr>
                      <w:rFonts w:ascii="Tahoma" w:eastAsia="Calibri" w:hAnsi="Tahoma" w:cs="Tahoma"/>
                      <w:sz w:val="21"/>
                      <w:szCs w:val="21"/>
                    </w:rPr>
                  </w:pPr>
                </w:p>
              </w:tc>
              <w:tc>
                <w:tcPr>
                  <w:tcW w:w="2207"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ascii="Tahoma" w:eastAsia="Calibri" w:hAnsi="Tahoma" w:cs="Tahoma"/>
                      <w:sz w:val="21"/>
                      <w:szCs w:val="21"/>
                    </w:rPr>
                  </w:pPr>
                </w:p>
              </w:tc>
            </w:tr>
          </w:tbl>
          <w:p w:rsidR="0060613B" w:rsidRDefault="0060613B" w:rsidP="002B277B">
            <w:pPr>
              <w:spacing w:line="360" w:lineRule="auto"/>
              <w:jc w:val="both"/>
              <w:rPr>
                <w:rFonts w:ascii="Tahoma" w:eastAsia="Calibri" w:hAnsi="Tahoma" w:cs="Tahoma"/>
                <w:color w:val="000000"/>
                <w:sz w:val="21"/>
                <w:szCs w:val="21"/>
              </w:rPr>
            </w:pP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nghe và đặt câu hỏi liên quan đến bài học.</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widowControl w:val="0"/>
              <w:tabs>
                <w:tab w:val="left" w:pos="649"/>
              </w:tabs>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widowControl w:val="0"/>
              <w:tabs>
                <w:tab w:val="left" w:pos="649"/>
              </w:tabs>
              <w:spacing w:line="360" w:lineRule="auto"/>
              <w:jc w:val="both"/>
              <w:rPr>
                <w:rFonts w:eastAsia="Calibri"/>
                <w:color w:val="000000"/>
                <w:szCs w:val="28"/>
              </w:rPr>
            </w:pPr>
          </w:p>
          <w:p w:rsidR="0060613B" w:rsidRDefault="0060613B" w:rsidP="002B277B">
            <w:pPr>
              <w:widowControl w:val="0"/>
              <w:tabs>
                <w:tab w:val="left" w:pos="649"/>
              </w:tabs>
              <w:spacing w:line="360" w:lineRule="auto"/>
              <w:jc w:val="both"/>
              <w:rPr>
                <w:rFonts w:eastAsia="Calibri"/>
                <w:color w:val="000000"/>
                <w:szCs w:val="28"/>
              </w:rPr>
            </w:pPr>
          </w:p>
          <w:p w:rsidR="0060613B" w:rsidRDefault="0060613B" w:rsidP="002B277B">
            <w:pPr>
              <w:widowControl w:val="0"/>
              <w:tabs>
                <w:tab w:val="left" w:pos="649"/>
              </w:tabs>
              <w:spacing w:line="360" w:lineRule="auto"/>
              <w:jc w:val="both"/>
              <w:rPr>
                <w:rFonts w:eastAsia="Calibri"/>
                <w:color w:val="000000"/>
                <w:szCs w:val="28"/>
              </w:rPr>
            </w:pPr>
          </w:p>
          <w:p w:rsidR="0060613B" w:rsidRDefault="0060613B" w:rsidP="002B277B">
            <w:pPr>
              <w:widowControl w:val="0"/>
              <w:tabs>
                <w:tab w:val="left" w:pos="649"/>
              </w:tabs>
              <w:spacing w:line="360" w:lineRule="auto"/>
              <w:jc w:val="both"/>
              <w:rPr>
                <w:rFonts w:eastAsia="Calibri"/>
                <w:color w:val="000000"/>
                <w:szCs w:val="28"/>
              </w:rPr>
            </w:pPr>
          </w:p>
          <w:p w:rsidR="0060613B" w:rsidRDefault="0060613B" w:rsidP="002B277B">
            <w:pPr>
              <w:spacing w:line="360" w:lineRule="auto"/>
              <w:jc w:val="both"/>
              <w:rPr>
                <w:rFonts w:eastAsia="Calibri"/>
                <w:b/>
                <w:szCs w:val="28"/>
              </w:rPr>
            </w:pPr>
            <w:r>
              <w:rPr>
                <w:rFonts w:eastAsia="Calibri"/>
                <w:b/>
                <w:color w:val="000000"/>
                <w:szCs w:val="28"/>
              </w:rPr>
              <w:t xml:space="preserve">NV3: Hướng dẫn học sinh tìm hiểu </w:t>
            </w:r>
            <w:r>
              <w:rPr>
                <w:rFonts w:eastAsia="Calibri"/>
                <w:b/>
                <w:szCs w:val="28"/>
              </w:rPr>
              <w:t>Người kể chuyện</w:t>
            </w:r>
          </w:p>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xml:space="preserve">- GV chuyển giao nhiệm vụ: </w:t>
            </w:r>
            <w:r>
              <w:rPr>
                <w:rFonts w:eastAsia="Calibri"/>
                <w:bCs/>
                <w:i/>
                <w:color w:val="000000"/>
                <w:szCs w:val="28"/>
              </w:rPr>
              <w:t>Gv sử dụng phương pháp gợi mở để hướng dẫn Hs tìm hiểu về người kể chuyện</w:t>
            </w:r>
          </w:p>
          <w:p w:rsidR="0060613B" w:rsidRDefault="0060613B" w:rsidP="002B277B">
            <w:pPr>
              <w:spacing w:line="360" w:lineRule="auto"/>
              <w:jc w:val="both"/>
              <w:rPr>
                <w:rFonts w:eastAsia="Calibri"/>
                <w:color w:val="000000"/>
                <w:szCs w:val="28"/>
              </w:rPr>
            </w:pPr>
            <w:r>
              <w:rPr>
                <w:rFonts w:eastAsia="Calibri"/>
                <w:i/>
                <w:szCs w:val="28"/>
              </w:rPr>
              <w:t>+ Nhân vật người kể chuyện trong văn bản là ai? Nêu tác dụng của việc nhà văn đã để cho một nhà khoa học vào vai người kể chuyện ngôi thứ nhất. Nếu để Nét-len hay Công-xây đảm nhiệm chức năng người kể chuyện thì câu chuyện sẽ như thế nào?</w:t>
            </w:r>
            <w:r>
              <w:rPr>
                <w:rFonts w:eastAsia="Calibri"/>
                <w:i/>
                <w:szCs w:val="28"/>
              </w:rPr>
              <w:br/>
              <w:t>+ Liệt kê những câu văn thể hiện tư duy lô-gic đặc trưng của truyện khoa học viễn tưởng trong đoạn kể lại những phán đoán của nhân vật giáo sư Pi-e A-rôn-nác - người kể chuyện - về chiếc tàu ngầm. (PHT số 4, Hs làm việc nhóm đôi)</w:t>
            </w:r>
            <w:r>
              <w:rPr>
                <w:rFonts w:ascii="Tahoma" w:eastAsia="Calibri" w:hAnsi="Tahoma" w:cs="Tahoma"/>
                <w:color w:val="000000"/>
                <w:sz w:val="21"/>
                <w:szCs w:val="21"/>
              </w:rPr>
              <w:br/>
            </w:r>
            <w:r>
              <w:rPr>
                <w:rFonts w:eastAsia="Calibri"/>
                <w:color w:val="000000"/>
                <w:szCs w:val="28"/>
              </w:rPr>
              <w:t>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suy nghĩ</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widowControl w:val="0"/>
              <w:tabs>
                <w:tab w:val="left" w:pos="649"/>
              </w:tabs>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spacing w:line="360" w:lineRule="auto"/>
              <w:jc w:val="both"/>
              <w:rPr>
                <w:rFonts w:eastAsia="Calibri"/>
                <w:b/>
                <w:szCs w:val="28"/>
              </w:rPr>
            </w:pPr>
            <w:r>
              <w:rPr>
                <w:rFonts w:eastAsia="Calibri"/>
                <w:b/>
                <w:color w:val="000000"/>
                <w:szCs w:val="28"/>
              </w:rPr>
              <w:t xml:space="preserve">NV4: Hướng dẫn học sinh </w:t>
            </w:r>
            <w:r>
              <w:rPr>
                <w:rFonts w:eastAsia="Calibri"/>
                <w:b/>
                <w:szCs w:val="28"/>
              </w:rPr>
              <w:t>Liên hệ, mở rộng, kết nối</w:t>
            </w:r>
          </w:p>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i/>
                <w:color w:val="000000"/>
                <w:szCs w:val="28"/>
              </w:rPr>
            </w:pPr>
            <w:r>
              <w:rPr>
                <w:rFonts w:eastAsia="Calibri"/>
                <w:bCs/>
                <w:color w:val="000000"/>
                <w:szCs w:val="28"/>
              </w:rPr>
              <w:t xml:space="preserve">- GV chuyển giao nhiệm vụ: </w:t>
            </w:r>
            <w:r>
              <w:rPr>
                <w:rFonts w:eastAsia="Calibri"/>
                <w:bCs/>
                <w:i/>
                <w:color w:val="000000"/>
                <w:szCs w:val="28"/>
              </w:rPr>
              <w:t>Gv sử dụng kĩ thuật khăn trải bàn</w:t>
            </w:r>
          </w:p>
          <w:p w:rsidR="0060613B" w:rsidRDefault="0060613B" w:rsidP="002B277B">
            <w:pPr>
              <w:spacing w:after="200" w:line="360" w:lineRule="auto"/>
              <w:jc w:val="both"/>
              <w:rPr>
                <w:rFonts w:eastAsia="Calibri"/>
                <w:i/>
                <w:szCs w:val="28"/>
              </w:rPr>
            </w:pPr>
            <w:r>
              <w:rPr>
                <w:rFonts w:eastAsia="Calibri"/>
                <w:i/>
                <w:szCs w:val="28"/>
              </w:rPr>
              <w:t>+ Nhan đề Hai vạn dặm dưới biển đã thể hiện ước mơ gì của Giuyn Véc-nơ và những người cùng thời với ông? Ước mơ ấy ngày nay đã được hiện thực hóa như thế nào?</w:t>
            </w:r>
          </w:p>
          <w:p w:rsidR="0060613B" w:rsidRDefault="0060613B" w:rsidP="002B277B">
            <w:pPr>
              <w:spacing w:after="200" w:line="360" w:lineRule="auto"/>
              <w:jc w:val="both"/>
              <w:rPr>
                <w:rFonts w:eastAsia="Calibri"/>
                <w:i/>
                <w:szCs w:val="28"/>
              </w:rPr>
            </w:pPr>
            <w:r>
              <w:rPr>
                <w:rFonts w:eastAsia="Calibri"/>
                <w:i/>
                <w:szCs w:val="28"/>
              </w:rPr>
              <w:t>+ Theo em, con người cần làm gì để vừa chinh phục đại dương vừa không làm ảnh hưởng đến môi trường biển?</w:t>
            </w:r>
          </w:p>
          <w:p w:rsidR="0060613B" w:rsidRDefault="0060613B" w:rsidP="002B277B">
            <w:pPr>
              <w:spacing w:after="200" w:line="360" w:lineRule="auto"/>
              <w:jc w:val="both"/>
              <w:rPr>
                <w:rFonts w:eastAsia="Calibri"/>
                <w:i/>
                <w:szCs w:val="28"/>
              </w:rPr>
            </w:pPr>
            <w:r>
              <w:rPr>
                <w:rFonts w:ascii="Calibri" w:eastAsia="Calibri" w:hAnsi="Calibri"/>
                <w:noProof/>
                <w:lang w:val="en-US"/>
              </w:rPr>
              <w:drawing>
                <wp:inline distT="0" distB="0" distL="0" distR="0" wp14:anchorId="734BF2DB" wp14:editId="43B0B278">
                  <wp:extent cx="2371725" cy="1495425"/>
                  <wp:effectExtent l="0" t="0" r="9525" b="9525"/>
                  <wp:docPr id="19" name="Picture 19" descr="Description: 10 kĩ thuật dạy học tích cực theo chương trình giáo dục mới - Kinh nghiệm  dạy họ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10 kĩ thuật dạy học tích cực theo chương trình giáo dục mới - Kinh nghiệm  dạy họ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1725" cy="1495425"/>
                          </a:xfrm>
                          <a:prstGeom prst="rect">
                            <a:avLst/>
                          </a:prstGeom>
                          <a:noFill/>
                          <a:ln>
                            <a:noFill/>
                          </a:ln>
                        </pic:spPr>
                      </pic:pic>
                    </a:graphicData>
                  </a:graphic>
                </wp:inline>
              </w:drawing>
            </w:r>
          </w:p>
          <w:p w:rsidR="0060613B" w:rsidRDefault="0060613B" w:rsidP="002B277B">
            <w:pPr>
              <w:spacing w:after="200" w:line="360" w:lineRule="auto"/>
              <w:jc w:val="both"/>
              <w:rPr>
                <w:rFonts w:eastAsia="Calibri"/>
                <w:i/>
                <w:szCs w:val="28"/>
              </w:rPr>
            </w:pP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suy nghĩ</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szCs w:val="28"/>
              </w:rPr>
            </w:pPr>
            <w:r>
              <w:rPr>
                <w:rFonts w:eastAsia="Calibri"/>
                <w:szCs w:val="28"/>
              </w:rPr>
              <w:t>Gv mở rộng: Trong tình hình chủ quyền biển đảo đang được đặt lên hàng đầu như hiện nay, nhận thức được vai trò của kinh tế biển và an ninh hàng hải. Bên cạnh việc phát triển lực lượng hải quân trên mặt biển và lực lượng kiểm ngư vững mạnh, tối tân hoá tàu ngầm cũng là một trong những mối quan tâm hàng đầu của Chính phủ Việt Nam nhằm bảo vệ môi trường biển khỏi các hoạt động gây mất an ninh hàng hải và chủ quyền biển đảo.</w:t>
            </w:r>
          </w:p>
          <w:p w:rsidR="0060613B" w:rsidRDefault="0060613B" w:rsidP="002B277B">
            <w:pPr>
              <w:spacing w:line="360" w:lineRule="auto"/>
              <w:jc w:val="both"/>
              <w:rPr>
                <w:rFonts w:eastAsia="Calibri"/>
                <w:b/>
                <w:color w:val="000000"/>
                <w:szCs w:val="28"/>
              </w:rPr>
            </w:pPr>
          </w:p>
        </w:tc>
        <w:tc>
          <w:tcPr>
            <w:tcW w:w="5211"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color w:val="000000"/>
                <w:szCs w:val="28"/>
                <w:lang w:val="nl-NL"/>
              </w:rPr>
            </w:pPr>
            <w:r>
              <w:rPr>
                <w:rFonts w:eastAsia="Calibri"/>
                <w:b/>
                <w:bCs/>
                <w:szCs w:val="28"/>
                <w:lang w:eastAsia="vi-VN"/>
              </w:rPr>
              <w:t xml:space="preserve">II. </w:t>
            </w:r>
            <w:r>
              <w:rPr>
                <w:rFonts w:eastAsia="Calibri"/>
                <w:b/>
                <w:color w:val="000000"/>
                <w:szCs w:val="28"/>
                <w:lang w:val="nl-NL"/>
              </w:rPr>
              <w:t>Khám phá văn bản</w:t>
            </w:r>
          </w:p>
          <w:p w:rsidR="0060613B" w:rsidRDefault="0060613B" w:rsidP="002B277B">
            <w:pPr>
              <w:spacing w:line="360" w:lineRule="auto"/>
              <w:jc w:val="both"/>
              <w:rPr>
                <w:rFonts w:eastAsia="Calibri"/>
                <w:b/>
                <w:szCs w:val="28"/>
              </w:rPr>
            </w:pPr>
            <w:r>
              <w:rPr>
                <w:rFonts w:eastAsia="Calibri"/>
                <w:b/>
                <w:szCs w:val="28"/>
                <w:lang w:val="nl-NL"/>
              </w:rPr>
              <w:t>1. Chi</w:t>
            </w:r>
            <w:r>
              <w:rPr>
                <w:rFonts w:eastAsia="Calibri"/>
                <w:b/>
                <w:szCs w:val="28"/>
              </w:rPr>
              <w:t xml:space="preserve"> tiết miêu tả con cá thiết kình</w:t>
            </w:r>
          </w:p>
          <w:p w:rsidR="0060613B" w:rsidRDefault="0060613B" w:rsidP="002B277B">
            <w:pPr>
              <w:spacing w:after="200" w:line="360" w:lineRule="auto"/>
              <w:jc w:val="both"/>
              <w:rPr>
                <w:rFonts w:eastAsia="Calibri"/>
                <w:szCs w:val="28"/>
              </w:rPr>
            </w:pPr>
            <w:r>
              <w:rPr>
                <w:rFonts w:eastAsia="Calibri"/>
                <w:szCs w:val="28"/>
              </w:rPr>
              <w:t>- “Con cá” có ánh điện</w:t>
            </w:r>
          </w:p>
          <w:p w:rsidR="0060613B" w:rsidRDefault="0060613B" w:rsidP="002B277B">
            <w:pPr>
              <w:spacing w:after="200" w:line="360" w:lineRule="auto"/>
              <w:jc w:val="both"/>
              <w:rPr>
                <w:rFonts w:eastAsia="Calibri"/>
                <w:szCs w:val="28"/>
              </w:rPr>
            </w:pPr>
            <w:r>
              <w:rPr>
                <w:rFonts w:eastAsia="Calibri"/>
                <w:szCs w:val="28"/>
              </w:rPr>
              <w:t>- Dài không quá tám mươi mét</w:t>
            </w:r>
          </w:p>
          <w:p w:rsidR="0060613B" w:rsidRDefault="0060613B" w:rsidP="002B277B">
            <w:pPr>
              <w:spacing w:after="200" w:line="360" w:lineRule="auto"/>
              <w:jc w:val="both"/>
              <w:rPr>
                <w:rFonts w:eastAsia="Calibri"/>
                <w:szCs w:val="28"/>
              </w:rPr>
            </w:pPr>
            <w:r>
              <w:rPr>
                <w:rFonts w:eastAsia="Calibri"/>
                <w:szCs w:val="28"/>
              </w:rPr>
              <w:t>- Đuôi quẫy sóng mạnh chưa từng có</w:t>
            </w:r>
          </w:p>
          <w:p w:rsidR="0060613B" w:rsidRDefault="0060613B" w:rsidP="002B277B">
            <w:pPr>
              <w:spacing w:after="200" w:line="360" w:lineRule="auto"/>
              <w:jc w:val="both"/>
              <w:rPr>
                <w:rFonts w:eastAsia="Calibri"/>
                <w:szCs w:val="28"/>
              </w:rPr>
            </w:pPr>
            <w:r>
              <w:rPr>
                <w:rFonts w:eastAsia="Calibri"/>
                <w:szCs w:val="28"/>
              </w:rPr>
              <w:t>- Hình dáng cân đối cả ba chiều và khi thở thì hai lỗ mũi vọt ra hai cột nước khổng lồ cao đến bốn mươi mét</w:t>
            </w:r>
          </w:p>
          <w:p w:rsidR="0060613B" w:rsidRDefault="0060613B" w:rsidP="002B277B">
            <w:pPr>
              <w:spacing w:after="200" w:line="360" w:lineRule="auto"/>
              <w:jc w:val="both"/>
              <w:rPr>
                <w:rFonts w:eastAsia="Calibri"/>
                <w:szCs w:val="28"/>
              </w:rPr>
            </w:pPr>
          </w:p>
          <w:p w:rsidR="0060613B" w:rsidRDefault="0060613B" w:rsidP="002B277B">
            <w:pPr>
              <w:spacing w:after="200" w:line="360" w:lineRule="auto"/>
              <w:jc w:val="both"/>
              <w:rPr>
                <w:rFonts w:eastAsia="Calibri"/>
                <w:szCs w:val="28"/>
              </w:rPr>
            </w:pPr>
          </w:p>
          <w:p w:rsidR="0060613B" w:rsidRDefault="0060613B" w:rsidP="002B277B">
            <w:pPr>
              <w:spacing w:after="200" w:line="360" w:lineRule="auto"/>
              <w:jc w:val="both"/>
              <w:rPr>
                <w:rFonts w:eastAsia="Calibri"/>
                <w:szCs w:val="28"/>
              </w:rPr>
            </w:pPr>
          </w:p>
          <w:p w:rsidR="0060613B" w:rsidRDefault="0060613B" w:rsidP="002B277B">
            <w:pPr>
              <w:spacing w:after="200" w:line="360" w:lineRule="auto"/>
              <w:jc w:val="both"/>
              <w:rPr>
                <w:rFonts w:eastAsia="Calibri"/>
                <w:szCs w:val="28"/>
              </w:rPr>
            </w:pPr>
          </w:p>
          <w:p w:rsidR="0060613B" w:rsidRDefault="0060613B" w:rsidP="002B277B">
            <w:pPr>
              <w:spacing w:after="200" w:line="360" w:lineRule="auto"/>
              <w:jc w:val="both"/>
              <w:rPr>
                <w:rFonts w:eastAsia="Calibri"/>
                <w:szCs w:val="28"/>
              </w:rPr>
            </w:pPr>
          </w:p>
          <w:p w:rsidR="0060613B" w:rsidRDefault="0060613B" w:rsidP="002B277B">
            <w:pPr>
              <w:spacing w:after="200" w:line="360" w:lineRule="auto"/>
              <w:jc w:val="both"/>
              <w:rPr>
                <w:rFonts w:eastAsia="Calibri"/>
                <w:szCs w:val="28"/>
              </w:rPr>
            </w:pPr>
          </w:p>
          <w:p w:rsidR="0060613B" w:rsidRDefault="0060613B" w:rsidP="002B277B">
            <w:pPr>
              <w:spacing w:after="200" w:line="360" w:lineRule="auto"/>
              <w:jc w:val="both"/>
              <w:rPr>
                <w:rFonts w:eastAsia="Calibri"/>
                <w:szCs w:val="28"/>
              </w:rPr>
            </w:pPr>
          </w:p>
          <w:p w:rsidR="0060613B" w:rsidRDefault="0060613B" w:rsidP="002B277B">
            <w:pPr>
              <w:spacing w:line="360" w:lineRule="auto"/>
              <w:jc w:val="both"/>
              <w:rPr>
                <w:rFonts w:eastAsia="Calibri"/>
                <w:b/>
                <w:szCs w:val="28"/>
              </w:rPr>
            </w:pPr>
            <w:r>
              <w:rPr>
                <w:rFonts w:eastAsia="Calibri"/>
                <w:b/>
                <w:szCs w:val="28"/>
              </w:rPr>
              <w:t>2. Một số yếu tố của truyện khoa học viễn tưởng</w:t>
            </w:r>
          </w:p>
          <w:p w:rsidR="0060613B" w:rsidRDefault="0060613B" w:rsidP="002B277B">
            <w:pPr>
              <w:spacing w:line="360" w:lineRule="auto"/>
              <w:jc w:val="both"/>
              <w:rPr>
                <w:rFonts w:eastAsia="Calibri"/>
                <w:b/>
                <w:szCs w:val="28"/>
              </w:rPr>
            </w:pPr>
            <w:r>
              <w:rPr>
                <w:rFonts w:eastAsia="Calibri"/>
                <w:b/>
                <w:szCs w:val="28"/>
              </w:rPr>
              <w:t>a. Không gian</w:t>
            </w:r>
          </w:p>
          <w:p w:rsidR="0060613B" w:rsidRDefault="0060613B" w:rsidP="002B277B">
            <w:pPr>
              <w:spacing w:after="200" w:line="360" w:lineRule="auto"/>
              <w:jc w:val="both"/>
              <w:rPr>
                <w:rFonts w:eastAsia="Calibri"/>
                <w:szCs w:val="28"/>
              </w:rPr>
            </w:pPr>
            <w:r>
              <w:rPr>
                <w:rFonts w:eastAsia="Calibri"/>
                <w:szCs w:val="28"/>
              </w:rPr>
              <w:t xml:space="preserve">- Cuộc chạm trán trên đại dương dẫn ba nhân vật: Pi-e A-rôn-nác, Công-xây và Nét Len vào cuộc phiêu lưu trước tiên là trong khoang chiếc tàu ngầm và sau đó là dưới đáy biển sâu. </w:t>
            </w:r>
          </w:p>
          <w:p w:rsidR="0060613B" w:rsidRDefault="0060613B" w:rsidP="002B277B">
            <w:pPr>
              <w:spacing w:after="200" w:line="360" w:lineRule="auto"/>
              <w:jc w:val="both"/>
              <w:rPr>
                <w:rFonts w:eastAsia="Calibri"/>
                <w:szCs w:val="28"/>
              </w:rPr>
            </w:pPr>
            <w:r>
              <w:rPr>
                <w:rFonts w:eastAsia="Calibri"/>
                <w:szCs w:val="28"/>
              </w:rPr>
              <w:t>- Lúc ấy, chiếc tàu ngầm tối tân và hiện đại được điều khiển hoàn toàn bằng điện năng khiến họ vô cùng kinh ngạc; bởi điện chưa phải là năng lượng chủ yếu của công nghiệp thời bấy giờ (những năm 60 của thế kỉ XIX).</w:t>
            </w:r>
          </w:p>
          <w:p w:rsidR="0060613B" w:rsidRDefault="0060613B" w:rsidP="002B277B">
            <w:pPr>
              <w:spacing w:line="360" w:lineRule="auto"/>
              <w:jc w:val="both"/>
              <w:rPr>
                <w:rFonts w:eastAsia="Calibri"/>
                <w:b/>
                <w:szCs w:val="28"/>
              </w:rPr>
            </w:pPr>
            <w:r>
              <w:rPr>
                <w:rFonts w:eastAsia="Calibri"/>
                <w:b/>
                <w:szCs w:val="28"/>
              </w:rPr>
              <w:t>b. Đề tài</w:t>
            </w:r>
          </w:p>
          <w:p w:rsidR="0060613B" w:rsidRDefault="0060613B" w:rsidP="002B277B">
            <w:pPr>
              <w:spacing w:line="360" w:lineRule="auto"/>
              <w:jc w:val="both"/>
              <w:rPr>
                <w:rFonts w:eastAsia="Calibri"/>
                <w:color w:val="000000"/>
                <w:szCs w:val="28"/>
                <w:shd w:val="clear" w:color="auto" w:fill="FFFFFF"/>
              </w:rPr>
            </w:pPr>
            <w:r>
              <w:rPr>
                <w:rFonts w:eastAsia="Calibri"/>
                <w:color w:val="000000"/>
                <w:szCs w:val="28"/>
                <w:shd w:val="clear" w:color="auto" w:fill="FFFFFF"/>
              </w:rPr>
              <w:t>- Đề tài: Tác phẩm Hai vạn dặm dưới biển viết về đề tài phát kiến khoa học công nghệ trong tương lai, một trong những đề tài của truyện khoa học viễn tưởng.</w:t>
            </w:r>
          </w:p>
          <w:p w:rsidR="0060613B" w:rsidRDefault="0060613B" w:rsidP="002B277B">
            <w:pPr>
              <w:spacing w:line="360" w:lineRule="auto"/>
              <w:jc w:val="both"/>
              <w:rPr>
                <w:rFonts w:eastAsia="Calibri"/>
                <w:color w:val="000000"/>
                <w:szCs w:val="28"/>
                <w:shd w:val="clear" w:color="auto" w:fill="FFFFFF"/>
              </w:rPr>
            </w:pPr>
            <w:r>
              <w:rPr>
                <w:rFonts w:eastAsia="Calibri"/>
                <w:color w:val="000000"/>
                <w:szCs w:val="28"/>
                <w:shd w:val="clear" w:color="auto" w:fill="FFFFFF"/>
              </w:rPr>
              <w:t>-  Ở thời điểm tác phẩm ra đời, tàu ngầm Nau-ti-luýt là một ý tưởng không tưởng. Chiếc tàu ngầm tối tân và hiện đại đã thực hiện chuyến thám hiểm kì thú dưới đáy biển sâu. Đề tài về phát kiến khoa học công nghệ trong tương lai luôn được các nhà văn viết truyện khoa học viễn tưởng quan tâm, dù bất cứ thời đại nào. Bạn đọc yêu thích thể loại này cũng say mê những câu chuyện về ý tưởng công nghệ mới. Ngày nay, chúng ta không ngạc nhiên về tàu ngầm nữa, nhưng nghiên cứu để tối tân tàu ngầm vẫn là một trong những mối quan tâm hàng đầu của các quốc gia sở hữu đường bờ biển dài trên thế giới. Bên cạnh đó, các nhà khoa học vẫn tiếp tục tìm tòi để chế tạo ra những thiết bị ngầm có thể lặn dưới biển ở độ sâu hàng nghìn mét nhằm phục vụ cho công cuộc khám phá thế giới dưới đáy đại dương đầy bí ẩn.</w:t>
            </w:r>
          </w:p>
          <w:p w:rsidR="0060613B" w:rsidRDefault="0060613B" w:rsidP="002B277B">
            <w:pPr>
              <w:spacing w:line="360" w:lineRule="auto"/>
              <w:jc w:val="both"/>
              <w:rPr>
                <w:rFonts w:eastAsia="Calibri"/>
                <w:color w:val="000000"/>
                <w:szCs w:val="28"/>
                <w:shd w:val="clear" w:color="auto" w:fill="FFFFFF"/>
              </w:rPr>
            </w:pPr>
            <w:r>
              <w:rPr>
                <w:rFonts w:eastAsia="Calibri"/>
                <w:color w:val="000000"/>
                <w:szCs w:val="28"/>
                <w:shd w:val="clear" w:color="auto" w:fill="FFFFFF"/>
              </w:rPr>
              <w:t>- Nhà văn đã sáng tạo ra hình ảnh chiếc tàu ngầm dựa trên cơ sở khoa học về công nghệ chế tạo tàu biển. Vào thời điểm Giuyn Véc-nơ cho ra đời tác phẩm Hai vạn dặm dưới biển, thế giới đã có tàu chạy dưới mặt nước nhưng vô cùng thô sơ (di chuyển chậm nhờ mái chèo), không hiện đại và tối tân như tàu ngầm Nau-ti-luýt (chạy bằng động cơ điện với vận tốc rất cao). </w:t>
            </w:r>
          </w:p>
          <w:p w:rsidR="0060613B" w:rsidRDefault="0060613B" w:rsidP="002B277B">
            <w:pPr>
              <w:spacing w:line="360" w:lineRule="auto"/>
              <w:jc w:val="both"/>
              <w:rPr>
                <w:rFonts w:eastAsia="Calibri"/>
                <w:b/>
                <w:szCs w:val="28"/>
              </w:rPr>
            </w:pPr>
            <w:r>
              <w:rPr>
                <w:rFonts w:eastAsia="Calibri"/>
                <w:b/>
                <w:szCs w:val="28"/>
              </w:rPr>
              <w:t>3. Người kể chuyện</w:t>
            </w:r>
          </w:p>
          <w:p w:rsidR="0060613B" w:rsidRDefault="0060613B" w:rsidP="002B277B">
            <w:pPr>
              <w:spacing w:line="360" w:lineRule="auto"/>
              <w:jc w:val="both"/>
              <w:rPr>
                <w:rFonts w:eastAsia="Calibri"/>
                <w:szCs w:val="28"/>
              </w:rPr>
            </w:pPr>
            <w:r>
              <w:rPr>
                <w:rFonts w:eastAsia="Calibri"/>
                <w:szCs w:val="28"/>
              </w:rPr>
              <w:t>- Người kể chuyện ngôi thứ nhất đồng thời là vị giáo sư, trực tiếp xuất hiện và tham gia vào diễn biến cốt truyện, vì thế câu chuyện về chiếc tàu ngầm tối tân được kể lại mang tính khoa học cao. Những kiến thức hay lập luận của nhân vật người kể chuyện về các vấn đề kĩ thuật, công nghệ và đại dương vừa đảm bảo tính chính xác và tuân theo lô-gíc khoa học, vừa đảm bảo sức hấp dẫn nhờ trí tưởng tượng phong phú của nhà văn.</w:t>
            </w:r>
            <w:r>
              <w:rPr>
                <w:rFonts w:ascii="Calibri" w:eastAsia="Calibri" w:hAnsi="Calibri"/>
              </w:rPr>
              <w:t> </w:t>
            </w:r>
            <w:r>
              <w:rPr>
                <w:rFonts w:ascii="Tahoma" w:eastAsia="Calibri" w:hAnsi="Tahoma" w:cs="Tahoma"/>
                <w:sz w:val="21"/>
                <w:szCs w:val="21"/>
              </w:rPr>
              <w:br/>
            </w:r>
            <w:r>
              <w:rPr>
                <w:rFonts w:eastAsia="Calibri"/>
                <w:szCs w:val="28"/>
              </w:rPr>
              <w:t>- Nếu để Nét-len hay Công-xây đảm nhiệm chức năng người kể chuyện thì câu chuyện sẽ thiếu đi sức hấp dẫn của những kiến thức uyên bác về kĩ thuật và thế giới tự nhiên qua điểm nhìn của một nhà khoa học.</w:t>
            </w: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b/>
                <w:szCs w:val="28"/>
              </w:rPr>
            </w:pPr>
            <w:r>
              <w:rPr>
                <w:rFonts w:eastAsia="Calibri"/>
                <w:b/>
                <w:szCs w:val="28"/>
              </w:rPr>
              <w:t>4. Liên hệ, mở rộng, kết nối</w:t>
            </w:r>
          </w:p>
          <w:p w:rsidR="0060613B" w:rsidRDefault="0060613B" w:rsidP="002B277B">
            <w:pPr>
              <w:spacing w:line="360" w:lineRule="auto"/>
              <w:jc w:val="both"/>
              <w:rPr>
                <w:rFonts w:eastAsia="Calibri"/>
                <w:szCs w:val="28"/>
              </w:rPr>
            </w:pPr>
            <w:r>
              <w:rPr>
                <w:rFonts w:eastAsia="Calibri"/>
                <w:szCs w:val="28"/>
              </w:rPr>
              <w:t>- Nhan đề Hai vạn dặm dưới biển đã thể hiện được ước mơ đầy cao cả của Giuyn-Véc-nơ và những người cùng thời với ông về sự chinh phục biển cả. Đối với Giuyn Véc-nơ thì việc chinh phục được những điều bí ẩn của biển cả dưới tận sâu chính là mơ ước lớn của ông cùng những người bạn cùng thời bấy giờ. Đây quả thật là một ước mơ đầy cao cả và vĩ đại của một con người dành cả tình yêu cho biển cả và sự thám hiểm, khám phá.</w:t>
            </w:r>
          </w:p>
          <w:p w:rsidR="0060613B" w:rsidRDefault="0060613B" w:rsidP="002B277B">
            <w:pPr>
              <w:spacing w:line="360" w:lineRule="auto"/>
              <w:jc w:val="both"/>
              <w:rPr>
                <w:rFonts w:eastAsia="Calibri"/>
                <w:szCs w:val="28"/>
              </w:rPr>
            </w:pPr>
            <w:r>
              <w:rPr>
                <w:rFonts w:eastAsia="Calibri"/>
                <w:szCs w:val="28"/>
              </w:rPr>
              <w:t>- Ngày nay với sự phát triển của công nghệ thì việc khám phá dưới hai vạn dặm sâu lòng biển đã được thực hiện dễ dàng hơn. Có rất nhiều những thiết bị công nghệ được con người sử dụng để tìm ra sự tươi đẹp ẩn sâu đáy biển khơi. Đó có thể là lặn hoặc sự hỗ trợ của tàu thuyền,...</w:t>
            </w:r>
            <w:r>
              <w:rPr>
                <w:rFonts w:eastAsia="Calibri"/>
                <w:szCs w:val="28"/>
              </w:rPr>
              <w:br/>
              <w:t xml:space="preserve">- Những vấn đề nổi cộm hiện nay mà con người đang phải đối mặt khi hệ sinh thái biển đang bị đe dọa nghiêm trọng: </w:t>
            </w:r>
          </w:p>
          <w:p w:rsidR="0060613B" w:rsidRDefault="0060613B" w:rsidP="002B277B">
            <w:pPr>
              <w:spacing w:line="360" w:lineRule="auto"/>
              <w:jc w:val="both"/>
              <w:rPr>
                <w:rFonts w:eastAsia="Calibri"/>
                <w:szCs w:val="28"/>
              </w:rPr>
            </w:pPr>
            <w:r>
              <w:rPr>
                <w:rFonts w:eastAsia="Calibri"/>
                <w:szCs w:val="28"/>
              </w:rPr>
              <w:t xml:space="preserve">+ Ô nhiễm môi trường biển đến từ rác thải nhựa, nước bẩn chưa qua xử lí chất thải của công nghiệp dầu khí có thể tiêu diệt một số loài sinh vật biển và làm mất cân bằng hệ sinh thái. </w:t>
            </w:r>
          </w:p>
          <w:p w:rsidR="0060613B" w:rsidRDefault="0060613B" w:rsidP="002B277B">
            <w:pPr>
              <w:spacing w:line="360" w:lineRule="auto"/>
              <w:jc w:val="both"/>
              <w:rPr>
                <w:rFonts w:eastAsia="Calibri"/>
                <w:szCs w:val="28"/>
              </w:rPr>
            </w:pPr>
            <w:r>
              <w:rPr>
                <w:rFonts w:eastAsia="Calibri"/>
                <w:szCs w:val="28"/>
              </w:rPr>
              <w:t>+ Việc đánh bắt thủy sản theo cách tận diệt cũng có nguy cơ hủy diệt sự sống của đại dương</w:t>
            </w:r>
          </w:p>
          <w:p w:rsidR="0060613B" w:rsidRDefault="0060613B" w:rsidP="002B277B">
            <w:pPr>
              <w:spacing w:line="360" w:lineRule="auto"/>
              <w:jc w:val="both"/>
              <w:rPr>
                <w:rFonts w:eastAsia="Calibri"/>
                <w:szCs w:val="28"/>
              </w:rPr>
            </w:pPr>
            <w:r>
              <w:rPr>
                <w:rFonts w:eastAsia="Calibri"/>
                <w:szCs w:val="28"/>
              </w:rPr>
              <w:t>- Giải pháp</w:t>
            </w:r>
          </w:p>
          <w:p w:rsidR="0060613B" w:rsidRDefault="0060613B" w:rsidP="002B277B">
            <w:pPr>
              <w:spacing w:line="360" w:lineRule="auto"/>
              <w:jc w:val="both"/>
              <w:rPr>
                <w:rFonts w:eastAsia="Calibri"/>
                <w:szCs w:val="28"/>
              </w:rPr>
            </w:pPr>
            <w:r>
              <w:rPr>
                <w:rFonts w:eastAsia="Calibri"/>
                <w:szCs w:val="28"/>
              </w:rPr>
              <w:t>+ Cùng chung tay bảo vệ môi trường Trái Đất nói chung, môi trường biển nói riêng ngay từ những việc nhỏ bé nhất hằng ngày như không dùng chai nhựa sử dụng một lần và túi ni lông...</w:t>
            </w:r>
          </w:p>
          <w:p w:rsidR="0060613B" w:rsidRDefault="0060613B" w:rsidP="002B277B">
            <w:pPr>
              <w:spacing w:line="360" w:lineRule="auto"/>
              <w:jc w:val="both"/>
              <w:rPr>
                <w:rFonts w:eastAsia="Calibri"/>
                <w:szCs w:val="28"/>
              </w:rPr>
            </w:pPr>
            <w:r>
              <w:rPr>
                <w:rFonts w:eastAsia="Calibri"/>
                <w:szCs w:val="28"/>
              </w:rPr>
              <w:t>+ Không được làm tổn hại đến hệ sinh thái biển như các rạn san hô</w:t>
            </w:r>
          </w:p>
          <w:p w:rsidR="0060613B" w:rsidRDefault="0060613B" w:rsidP="002B277B">
            <w:pPr>
              <w:spacing w:line="360" w:lineRule="auto"/>
              <w:jc w:val="both"/>
              <w:rPr>
                <w:rFonts w:eastAsia="Calibri"/>
                <w:szCs w:val="28"/>
              </w:rPr>
            </w:pPr>
            <w:r>
              <w:rPr>
                <w:rFonts w:eastAsia="Calibri"/>
                <w:szCs w:val="28"/>
              </w:rPr>
              <w:t xml:space="preserve">+ Tuyệt đối không khai thác hải sản bằng </w:t>
            </w:r>
            <w:r>
              <w:rPr>
                <w:rFonts w:eastAsia="Calibri"/>
                <w:color w:val="000000"/>
                <w:szCs w:val="28"/>
                <w:shd w:val="clear" w:color="auto" w:fill="FFFFFF"/>
              </w:rPr>
              <w:t xml:space="preserve">chất nổ, điện, công cụ kích điện hoặc tạo xung điện, hóa chất hoặc chất độc </w:t>
            </w:r>
            <w:r>
              <w:rPr>
                <w:rFonts w:eastAsia="Calibri"/>
                <w:szCs w:val="28"/>
              </w:rPr>
              <w:t>và các ngư cụ khai thác hải sản có mắt lưới nhỏ hơn quy định...</w:t>
            </w:r>
          </w:p>
        </w:tc>
      </w:tr>
    </w:tbl>
    <w:p w:rsidR="0060613B" w:rsidRDefault="0060613B" w:rsidP="0060613B">
      <w:pPr>
        <w:spacing w:line="360" w:lineRule="auto"/>
        <w:jc w:val="both"/>
        <w:rPr>
          <w:rFonts w:eastAsia="Calibri"/>
          <w:b/>
          <w:szCs w:val="28"/>
          <w:lang w:val="nl-NL"/>
        </w:rPr>
      </w:pP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Hoạt động 3: Tổng kết</w:t>
      </w:r>
    </w:p>
    <w:p w:rsidR="0060613B" w:rsidRDefault="0060613B" w:rsidP="0060613B">
      <w:pPr>
        <w:widowControl w:val="0"/>
        <w:spacing w:line="360" w:lineRule="auto"/>
        <w:jc w:val="both"/>
        <w:rPr>
          <w:rFonts w:eastAsia="SimSun"/>
          <w:bCs/>
          <w:color w:val="000000"/>
          <w:kern w:val="2"/>
          <w:szCs w:val="28"/>
          <w:lang w:eastAsia="zh-CN"/>
        </w:rPr>
      </w:pPr>
      <w:r>
        <w:rPr>
          <w:rFonts w:eastAsia="SimSun"/>
          <w:b/>
          <w:color w:val="000000"/>
          <w:kern w:val="2"/>
          <w:szCs w:val="28"/>
          <w:lang w:eastAsia="zh-CN"/>
        </w:rPr>
        <w:t>a. Mục tiêu:</w:t>
      </w:r>
      <w:r>
        <w:rPr>
          <w:rFonts w:eastAsia="SimSun"/>
          <w:bCs/>
          <w:color w:val="000000"/>
          <w:kern w:val="2"/>
          <w:szCs w:val="28"/>
          <w:lang w:eastAsia="zh-CN"/>
        </w:rPr>
        <w:t xml:space="preserve"> Khái quát lại nội dung nghệ thuật của văn bản</w:t>
      </w:r>
    </w:p>
    <w:p w:rsidR="0060613B" w:rsidRDefault="0060613B" w:rsidP="0060613B">
      <w:pPr>
        <w:widowControl w:val="0"/>
        <w:spacing w:line="360" w:lineRule="auto"/>
        <w:jc w:val="both"/>
        <w:rPr>
          <w:rFonts w:eastAsia="SimSun"/>
          <w:iCs/>
          <w:color w:val="000000"/>
          <w:kern w:val="2"/>
          <w:szCs w:val="28"/>
          <w:lang w:eastAsia="zh-CN"/>
        </w:rPr>
      </w:pPr>
      <w:r>
        <w:rPr>
          <w:rFonts w:eastAsia="SimSun"/>
          <w:b/>
          <w:kern w:val="2"/>
          <w:szCs w:val="28"/>
          <w:lang w:eastAsia="zh-CN"/>
        </w:rPr>
        <w:t>b. Nội dung:</w:t>
      </w:r>
      <w:r>
        <w:rPr>
          <w:rFonts w:eastAsia="SimSun"/>
          <w:iCs/>
          <w:color w:val="000000"/>
          <w:kern w:val="2"/>
          <w:szCs w:val="28"/>
          <w:lang w:eastAsia="zh-CN"/>
        </w:rPr>
        <w:t xml:space="preserve"> Giáo viên phát PHT, học sinh làm việc cá nhân</w:t>
      </w: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xml:space="preserve">c. Sản phẩm học tập: </w:t>
      </w:r>
      <w:r>
        <w:rPr>
          <w:rFonts w:eastAsia="SimSun"/>
          <w:bCs/>
          <w:color w:val="000000"/>
          <w:kern w:val="2"/>
          <w:szCs w:val="28"/>
          <w:lang w:eastAsia="zh-CN"/>
        </w:rPr>
        <w:t>Câu trả lời của HS bằng ngôn ngữ nói, PHT</w:t>
      </w:r>
      <w:r>
        <w:rPr>
          <w:rFonts w:eastAsia="SimSun"/>
          <w:b/>
          <w:color w:val="000000"/>
          <w:kern w:val="2"/>
          <w:szCs w:val="28"/>
          <w:lang w:eastAsia="zh-CN"/>
        </w:rPr>
        <w:t xml:space="preserve"> </w:t>
      </w: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d. Tổ chức thực hiện: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4584"/>
      </w:tblGrid>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lang w:val="nl-NL"/>
              </w:rPr>
            </w:pPr>
            <w:r>
              <w:rPr>
                <w:rFonts w:eastAsia="Calibri"/>
                <w:b/>
                <w:color w:val="000000"/>
                <w:szCs w:val="28"/>
                <w:lang w:val="de-DE"/>
              </w:rPr>
              <w:t>HOẠT ĐỘNG CỦA GV - HS</w:t>
            </w:r>
          </w:p>
        </w:tc>
        <w:tc>
          <w:tcPr>
            <w:tcW w:w="4584"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lang w:val="nl-NL"/>
              </w:rPr>
            </w:pPr>
            <w:r>
              <w:rPr>
                <w:rFonts w:eastAsia="Calibri"/>
                <w:b/>
                <w:color w:val="000000"/>
                <w:szCs w:val="28"/>
              </w:rPr>
              <w:t>DỰ KIẾN SẢN PHẨM</w:t>
            </w:r>
          </w:p>
        </w:tc>
      </w:tr>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spacing w:line="360" w:lineRule="auto"/>
              <w:jc w:val="both"/>
              <w:rPr>
                <w:rFonts w:eastAsia="Calibri"/>
                <w:color w:val="000000"/>
                <w:szCs w:val="28"/>
              </w:rPr>
            </w:pPr>
            <w:r>
              <w:rPr>
                <w:rFonts w:eastAsia="Calibri"/>
                <w:color w:val="000000"/>
                <w:szCs w:val="28"/>
              </w:rPr>
              <w:t>- GV chuyển giao nhiệm vụ</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xml:space="preserve">+ Hãy tóm tắt nội dung của văn bản. </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xml:space="preserve">+ Nghệ thuật đặc sắc được thể hiện qua văn bản? </w:t>
            </w:r>
          </w:p>
          <w:p w:rsidR="0060613B" w:rsidRDefault="0060613B" w:rsidP="002B277B">
            <w:pPr>
              <w:spacing w:line="360" w:lineRule="auto"/>
              <w:jc w:val="both"/>
              <w:rPr>
                <w:rFonts w:eastAsia="MS Mincho"/>
                <w:color w:val="000000"/>
                <w:szCs w:val="28"/>
                <w:lang w:val="nl-NL"/>
              </w:rPr>
            </w:pPr>
            <w:r>
              <w:rPr>
                <w:rFonts w:eastAsia="MS Mincho"/>
                <w:color w:val="000000"/>
                <w:szCs w:val="28"/>
                <w:lang w:val="nl-NL"/>
              </w:rPr>
              <w:t>- HS tiếp nhận nhiệm vụ.</w:t>
            </w:r>
          </w:p>
          <w:p w:rsidR="0060613B" w:rsidRDefault="0060613B" w:rsidP="002B277B">
            <w:pPr>
              <w:spacing w:line="360" w:lineRule="auto"/>
              <w:jc w:val="both"/>
              <w:rPr>
                <w:rFonts w:eastAsia="MS Mincho"/>
                <w:b/>
                <w:szCs w:val="28"/>
                <w:lang w:val="nl-NL"/>
              </w:rPr>
            </w:pPr>
            <w:r>
              <w:rPr>
                <w:rFonts w:eastAsia="MS Mincho"/>
                <w:b/>
                <w:szCs w:val="28"/>
                <w:lang w:val="nl-NL"/>
              </w:rPr>
              <w:t>Bước 2: HS trao đổi thảo luận, thực hiện nhiệm vụ</w:t>
            </w:r>
          </w:p>
          <w:p w:rsidR="0060613B" w:rsidRDefault="0060613B" w:rsidP="002B277B">
            <w:pPr>
              <w:spacing w:line="360" w:lineRule="auto"/>
              <w:jc w:val="both"/>
              <w:rPr>
                <w:rFonts w:eastAsia="MS Mincho"/>
                <w:bCs/>
                <w:szCs w:val="28"/>
                <w:lang w:val="nl-NL"/>
              </w:rPr>
            </w:pPr>
            <w:r>
              <w:rPr>
                <w:rFonts w:eastAsia="MS Mincho"/>
                <w:bCs/>
                <w:szCs w:val="28"/>
                <w:lang w:val="nl-NL"/>
              </w:rPr>
              <w:t>- GV quan sát, hướng dẫn</w:t>
            </w:r>
          </w:p>
          <w:p w:rsidR="0060613B" w:rsidRDefault="0060613B" w:rsidP="002B277B">
            <w:pPr>
              <w:spacing w:line="360" w:lineRule="auto"/>
              <w:jc w:val="both"/>
              <w:rPr>
                <w:rFonts w:eastAsia="MS Mincho"/>
                <w:szCs w:val="28"/>
                <w:lang w:val="nl-NL"/>
              </w:rPr>
            </w:pPr>
            <w:r>
              <w:rPr>
                <w:rFonts w:eastAsia="MS Mincho"/>
                <w:szCs w:val="28"/>
                <w:lang w:val="nl-NL"/>
              </w:rPr>
              <w:t>- HS suy nghĩ</w:t>
            </w:r>
          </w:p>
          <w:p w:rsidR="0060613B" w:rsidRDefault="0060613B" w:rsidP="002B277B">
            <w:pPr>
              <w:spacing w:line="360" w:lineRule="auto"/>
              <w:jc w:val="both"/>
              <w:rPr>
                <w:rFonts w:eastAsia="MS Mincho"/>
                <w:b/>
                <w:szCs w:val="28"/>
                <w:lang w:val="nl-NL"/>
              </w:rPr>
            </w:pPr>
            <w:r>
              <w:rPr>
                <w:rFonts w:eastAsia="MS Mincho"/>
                <w:b/>
                <w:szCs w:val="28"/>
                <w:lang w:val="nl-NL"/>
              </w:rPr>
              <w:t>Bước 3: Báo cáo kết quả và thảo luận</w:t>
            </w:r>
          </w:p>
          <w:p w:rsidR="0060613B" w:rsidRDefault="0060613B" w:rsidP="002B277B">
            <w:pPr>
              <w:spacing w:line="360" w:lineRule="auto"/>
              <w:jc w:val="both"/>
              <w:rPr>
                <w:rFonts w:eastAsia="MS Mincho"/>
                <w:bCs/>
                <w:szCs w:val="28"/>
                <w:lang w:val="nl-NL"/>
              </w:rPr>
            </w:pPr>
            <w:r>
              <w:rPr>
                <w:rFonts w:eastAsia="MS Mincho"/>
                <w:bCs/>
                <w:szCs w:val="28"/>
                <w:lang w:val="nl-NL"/>
              </w:rPr>
              <w:t xml:space="preserve">- Gv tổ chức hoạt động, gọi 4-5 học sinh báo cáo sản phẩm </w:t>
            </w:r>
          </w:p>
          <w:p w:rsidR="0060613B" w:rsidRDefault="0060613B" w:rsidP="002B277B">
            <w:pPr>
              <w:spacing w:line="360" w:lineRule="auto"/>
              <w:jc w:val="both"/>
              <w:rPr>
                <w:rFonts w:eastAsia="MS Mincho"/>
                <w:szCs w:val="28"/>
                <w:lang w:val="nl-NL"/>
              </w:rPr>
            </w:pPr>
            <w:r>
              <w:rPr>
                <w:rFonts w:eastAsia="MS Mincho"/>
                <w:szCs w:val="28"/>
                <w:lang w:val="nl-NL"/>
              </w:rPr>
              <w:t>- HS báo cáo sản phẩm, nhận xét, bổ sung câu trả lời của bạn.</w:t>
            </w:r>
          </w:p>
          <w:p w:rsidR="0060613B" w:rsidRDefault="0060613B" w:rsidP="002B277B">
            <w:pPr>
              <w:spacing w:line="360" w:lineRule="auto"/>
              <w:jc w:val="both"/>
              <w:rPr>
                <w:rFonts w:eastAsia="MS Mincho"/>
                <w:b/>
                <w:szCs w:val="28"/>
                <w:lang w:val="nl-NL"/>
              </w:rPr>
            </w:pPr>
            <w:r>
              <w:rPr>
                <w:rFonts w:eastAsia="MS Mincho"/>
                <w:b/>
                <w:szCs w:val="28"/>
                <w:lang w:val="nl-NL"/>
              </w:rPr>
              <w:t>Bước 4: Đánh giá kết quả thực hiện nhiệm vụ</w:t>
            </w:r>
          </w:p>
          <w:p w:rsidR="0060613B" w:rsidRDefault="0060613B" w:rsidP="002B277B">
            <w:pPr>
              <w:spacing w:line="360" w:lineRule="auto"/>
              <w:jc w:val="both"/>
              <w:rPr>
                <w:rFonts w:eastAsia="MS Mincho"/>
                <w:szCs w:val="28"/>
                <w:lang w:val="nl-NL"/>
              </w:rPr>
            </w:pPr>
            <w:r>
              <w:rPr>
                <w:rFonts w:eastAsia="MS Mincho"/>
                <w:szCs w:val="28"/>
                <w:lang w:val="nl-NL"/>
              </w:rPr>
              <w:t>- GV nhận xét, đánh giá, bổ sung, chốt lại kiến thức</w:t>
            </w:r>
          </w:p>
        </w:tc>
        <w:tc>
          <w:tcPr>
            <w:tcW w:w="4584"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Calibri"/>
                <w:b/>
                <w:bCs/>
                <w:iCs/>
                <w:color w:val="000000"/>
                <w:szCs w:val="28"/>
                <w:lang w:val="nl-NL"/>
              </w:rPr>
            </w:pPr>
            <w:r>
              <w:rPr>
                <w:rFonts w:eastAsia="Calibri"/>
                <w:b/>
                <w:bCs/>
                <w:iCs/>
                <w:color w:val="000000"/>
                <w:szCs w:val="28"/>
                <w:lang w:val="nl-NL"/>
              </w:rPr>
              <w:t>III. Tổng kết</w:t>
            </w:r>
          </w:p>
          <w:p w:rsidR="0060613B" w:rsidRDefault="0060613B" w:rsidP="002B277B">
            <w:pPr>
              <w:spacing w:line="360" w:lineRule="auto"/>
              <w:jc w:val="both"/>
              <w:rPr>
                <w:rFonts w:eastAsia="Calibri"/>
                <w:color w:val="000000"/>
                <w:szCs w:val="28"/>
              </w:rPr>
            </w:pPr>
            <w:r>
              <w:rPr>
                <w:rFonts w:eastAsia="Calibri"/>
                <w:b/>
                <w:bCs/>
                <w:color w:val="000000"/>
                <w:szCs w:val="28"/>
              </w:rPr>
              <w:t>1. Nội dung</w:t>
            </w:r>
          </w:p>
          <w:p w:rsidR="0060613B" w:rsidRDefault="0060613B" w:rsidP="002B277B">
            <w:pPr>
              <w:spacing w:line="360" w:lineRule="auto"/>
              <w:jc w:val="both"/>
              <w:rPr>
                <w:rFonts w:eastAsia="Calibri"/>
                <w:szCs w:val="28"/>
              </w:rPr>
            </w:pPr>
            <w:r>
              <w:rPr>
                <w:rFonts w:eastAsia="Calibri"/>
                <w:szCs w:val="28"/>
              </w:rPr>
              <w:t xml:space="preserve">- Văn bản viết về hành trình thám hiểm đại dương của đoàn tàu qua đó </w:t>
            </w:r>
            <w:r>
              <w:rPr>
                <w:rFonts w:eastAsia="Calibri"/>
                <w:color w:val="333333"/>
                <w:szCs w:val="28"/>
                <w:shd w:val="clear" w:color="auto" w:fill="FFFFFF"/>
              </w:rPr>
              <w:t>thể hiện khát vọng chinh phục đại dương, chinh phục khoa học, từ đó khơi gợi ở người đọc ước mơ khám phá, làm chủ thế giới với muôn điều bí ẩn.</w:t>
            </w:r>
          </w:p>
          <w:p w:rsidR="0060613B" w:rsidRDefault="0060613B" w:rsidP="002B277B">
            <w:pPr>
              <w:spacing w:line="360" w:lineRule="auto"/>
              <w:jc w:val="both"/>
              <w:rPr>
                <w:rFonts w:eastAsia="Calibri"/>
                <w:color w:val="000000"/>
                <w:szCs w:val="28"/>
              </w:rPr>
            </w:pPr>
            <w:r>
              <w:rPr>
                <w:rFonts w:eastAsia="Calibri"/>
                <w:b/>
                <w:bCs/>
                <w:color w:val="000000"/>
                <w:szCs w:val="28"/>
              </w:rPr>
              <w:t>2. Nghệ thuật</w:t>
            </w:r>
          </w:p>
          <w:p w:rsidR="0060613B" w:rsidRDefault="0060613B" w:rsidP="002B277B">
            <w:pPr>
              <w:spacing w:line="360" w:lineRule="auto"/>
              <w:jc w:val="both"/>
              <w:rPr>
                <w:rFonts w:eastAsia="Calibri"/>
                <w:szCs w:val="28"/>
              </w:rPr>
            </w:pPr>
            <w:r>
              <w:rPr>
                <w:rFonts w:eastAsia="Calibri"/>
                <w:szCs w:val="28"/>
              </w:rPr>
              <w:t>- Tình huống truyện độc đáo</w:t>
            </w:r>
          </w:p>
          <w:p w:rsidR="0060613B" w:rsidRDefault="0060613B" w:rsidP="002B277B">
            <w:pPr>
              <w:spacing w:line="360" w:lineRule="auto"/>
              <w:jc w:val="both"/>
              <w:rPr>
                <w:rFonts w:eastAsia="Calibri"/>
                <w:szCs w:val="28"/>
              </w:rPr>
            </w:pPr>
            <w:r>
              <w:rPr>
                <w:rFonts w:eastAsia="Calibri"/>
                <w:szCs w:val="28"/>
              </w:rPr>
              <w:t>- Tình tiết hấp dẫn, lôi cuốn</w:t>
            </w:r>
          </w:p>
          <w:p w:rsidR="0060613B" w:rsidRDefault="0060613B" w:rsidP="002B277B">
            <w:pPr>
              <w:spacing w:line="360" w:lineRule="auto"/>
              <w:jc w:val="both"/>
              <w:rPr>
                <w:rFonts w:eastAsia="Calibri"/>
                <w:szCs w:val="28"/>
              </w:rPr>
            </w:pPr>
            <w:r>
              <w:rPr>
                <w:rFonts w:eastAsia="Calibri"/>
                <w:szCs w:val="28"/>
              </w:rPr>
              <w:t>- Miêu tả chi tiết đặc sắc</w:t>
            </w: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b/>
                <w:color w:val="000000"/>
                <w:szCs w:val="28"/>
              </w:rPr>
            </w:pPr>
            <w:r>
              <w:rPr>
                <w:rFonts w:ascii="Tahoma" w:eastAsia="Calibri" w:hAnsi="Tahoma" w:cs="Tahoma"/>
                <w:color w:val="000000"/>
                <w:sz w:val="21"/>
                <w:szCs w:val="21"/>
              </w:rPr>
              <w:br/>
            </w:r>
          </w:p>
        </w:tc>
      </w:tr>
    </w:tbl>
    <w:p w:rsidR="0060613B" w:rsidRDefault="0060613B" w:rsidP="0060613B">
      <w:pPr>
        <w:spacing w:line="360" w:lineRule="auto"/>
        <w:rPr>
          <w:rFonts w:eastAsia="Calibri"/>
          <w:b/>
          <w:szCs w:val="28"/>
          <w:lang w:val="nl-NL"/>
        </w:rPr>
      </w:pP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C. HOẠT ĐỘNG LUYỆN TẬP</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Củng cố lại kiến thức đã học.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 xml:space="preserve">Gv tổ chức trò chơi </w:t>
      </w:r>
      <w:r>
        <w:rPr>
          <w:rFonts w:eastAsia="MS Mincho"/>
          <w:i/>
          <w:iCs/>
          <w:kern w:val="2"/>
          <w:szCs w:val="28"/>
          <w:lang w:eastAsia="zh-CN"/>
        </w:rPr>
        <w:t>“Hộp quà bí mật”</w:t>
      </w:r>
      <w:r>
        <w:rPr>
          <w:rFonts w:eastAsia="SimSun"/>
          <w:bCs/>
          <w:kern w:val="2"/>
          <w:szCs w:val="28"/>
          <w:lang w:val="sv-SE" w:eastAsia="zh-CN"/>
        </w:rPr>
        <w:t>để hướng dẫn học sinh củng cố kiến thức đã học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Câu trả lời của HS, thái độ khi tham gia trò chơi</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4314"/>
      </w:tblGrid>
      <w:tr w:rsidR="0060613B" w:rsidTr="002B277B">
        <w:tc>
          <w:tcPr>
            <w:tcW w:w="55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4314"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55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1: Chuyển giao nhiệm vụ</w:t>
            </w:r>
          </w:p>
          <w:p w:rsidR="0060613B" w:rsidRDefault="0060613B" w:rsidP="002B277B">
            <w:pPr>
              <w:widowControl w:val="0"/>
              <w:tabs>
                <w:tab w:val="left" w:pos="142"/>
                <w:tab w:val="left" w:pos="284"/>
              </w:tabs>
              <w:spacing w:line="360" w:lineRule="auto"/>
              <w:rPr>
                <w:rFonts w:eastAsia="MS Mincho"/>
                <w:kern w:val="2"/>
                <w:szCs w:val="28"/>
                <w:lang w:eastAsia="zh-CN"/>
              </w:rPr>
            </w:pPr>
            <w:r>
              <w:rPr>
                <w:rFonts w:eastAsia="MS Mincho"/>
                <w:kern w:val="2"/>
                <w:szCs w:val="28"/>
                <w:lang w:eastAsia="zh-CN"/>
              </w:rPr>
              <w:t>- Gv chuyển giao nhiệm vụ:</w:t>
            </w:r>
          </w:p>
          <w:p w:rsidR="0060613B" w:rsidRDefault="0060613B" w:rsidP="002B277B">
            <w:pPr>
              <w:widowControl w:val="0"/>
              <w:tabs>
                <w:tab w:val="left" w:pos="142"/>
                <w:tab w:val="left" w:pos="284"/>
              </w:tabs>
              <w:spacing w:line="360" w:lineRule="auto"/>
              <w:jc w:val="both"/>
              <w:rPr>
                <w:rFonts w:eastAsia="MS Mincho"/>
                <w:i/>
                <w:iCs/>
                <w:kern w:val="2"/>
                <w:szCs w:val="28"/>
                <w:lang w:eastAsia="zh-CN"/>
              </w:rPr>
            </w:pPr>
            <w:r>
              <w:rPr>
                <w:rFonts w:eastAsia="MS Mincho"/>
                <w:i/>
                <w:iCs/>
                <w:kern w:val="2"/>
                <w:szCs w:val="28"/>
                <w:lang w:eastAsia="zh-CN"/>
              </w:rPr>
              <w:t xml:space="preserve"> Gv tổ chức trò chơi “Hộp quà bí mật” để hướng dẫn học sinh củng cố lại kiến thức đã học.</w:t>
            </w:r>
          </w:p>
          <w:p w:rsidR="0060613B" w:rsidRDefault="0060613B" w:rsidP="002B277B">
            <w:pPr>
              <w:spacing w:line="360" w:lineRule="auto"/>
              <w:jc w:val="both"/>
              <w:rPr>
                <w:rFonts w:eastAsia="Calibri"/>
                <w:szCs w:val="28"/>
              </w:rPr>
            </w:pPr>
            <w:r>
              <w:rPr>
                <w:rFonts w:eastAsia="Calibri"/>
                <w:szCs w:val="28"/>
              </w:rPr>
              <w:t>Câu 1: Tác giả của văn bản  "Cuộc chạm trán trên đại dương" là ai?</w:t>
            </w:r>
          </w:p>
          <w:p w:rsidR="0060613B" w:rsidRDefault="0060613B" w:rsidP="002B277B">
            <w:pPr>
              <w:spacing w:line="360" w:lineRule="auto"/>
              <w:jc w:val="both"/>
              <w:rPr>
                <w:rFonts w:eastAsia="Calibri"/>
                <w:b/>
                <w:szCs w:val="28"/>
              </w:rPr>
            </w:pPr>
            <w:r>
              <w:rPr>
                <w:rFonts w:eastAsia="Calibri"/>
                <w:b/>
                <w:szCs w:val="28"/>
              </w:rPr>
              <w:t>A. Giuyn Véc - nơ </w:t>
            </w:r>
          </w:p>
          <w:p w:rsidR="0060613B" w:rsidRDefault="0060613B" w:rsidP="002B277B">
            <w:pPr>
              <w:spacing w:line="360" w:lineRule="auto"/>
              <w:jc w:val="both"/>
              <w:rPr>
                <w:rFonts w:eastAsia="Calibri"/>
                <w:szCs w:val="28"/>
              </w:rPr>
            </w:pPr>
            <w:r>
              <w:rPr>
                <w:rFonts w:eastAsia="Calibri"/>
                <w:szCs w:val="28"/>
              </w:rPr>
              <w:t>B. William Shakespeare</w:t>
            </w:r>
          </w:p>
          <w:p w:rsidR="0060613B" w:rsidRDefault="0060613B" w:rsidP="002B277B">
            <w:pPr>
              <w:spacing w:line="360" w:lineRule="auto"/>
              <w:jc w:val="both"/>
              <w:rPr>
                <w:rFonts w:eastAsia="Calibri"/>
                <w:szCs w:val="28"/>
              </w:rPr>
            </w:pPr>
            <w:r>
              <w:rPr>
                <w:rFonts w:eastAsia="Calibri"/>
                <w:szCs w:val="28"/>
              </w:rPr>
              <w:t>C. Jacob Ludwig Karl</w:t>
            </w:r>
          </w:p>
          <w:p w:rsidR="0060613B" w:rsidRDefault="0060613B" w:rsidP="002B277B">
            <w:pPr>
              <w:spacing w:line="360" w:lineRule="auto"/>
              <w:jc w:val="both"/>
              <w:rPr>
                <w:rFonts w:eastAsia="Calibri"/>
                <w:szCs w:val="28"/>
              </w:rPr>
            </w:pPr>
            <w:r>
              <w:rPr>
                <w:rFonts w:eastAsia="Calibri"/>
                <w:szCs w:val="28"/>
              </w:rPr>
              <w:t>D. Lev Nikolayevich Tolstoy</w:t>
            </w:r>
          </w:p>
          <w:p w:rsidR="0060613B" w:rsidRDefault="0060613B" w:rsidP="002B277B">
            <w:pPr>
              <w:spacing w:line="360" w:lineRule="auto"/>
              <w:jc w:val="both"/>
              <w:rPr>
                <w:rFonts w:eastAsia="Calibri"/>
                <w:szCs w:val="28"/>
              </w:rPr>
            </w:pPr>
            <w:r>
              <w:rPr>
                <w:rFonts w:eastAsia="Calibri"/>
                <w:szCs w:val="28"/>
              </w:rPr>
              <w:t>Câu 2: Tác giả Giuyn Véc - nơ được mệnh danh là gì?</w:t>
            </w:r>
          </w:p>
          <w:p w:rsidR="0060613B" w:rsidRDefault="0060613B" w:rsidP="002B277B">
            <w:pPr>
              <w:spacing w:line="360" w:lineRule="auto"/>
              <w:jc w:val="both"/>
              <w:rPr>
                <w:rFonts w:eastAsia="Calibri"/>
                <w:szCs w:val="28"/>
              </w:rPr>
            </w:pPr>
            <w:r>
              <w:rPr>
                <w:rFonts w:eastAsia="Calibri"/>
                <w:szCs w:val="28"/>
              </w:rPr>
              <w:t>A. Cha của đẻ của tiểu thuyết kinh dị.</w:t>
            </w:r>
          </w:p>
          <w:p w:rsidR="0060613B" w:rsidRDefault="0060613B" w:rsidP="002B277B">
            <w:pPr>
              <w:spacing w:line="360" w:lineRule="auto"/>
              <w:jc w:val="both"/>
              <w:rPr>
                <w:rFonts w:eastAsia="Calibri"/>
                <w:szCs w:val="28"/>
              </w:rPr>
            </w:pPr>
            <w:r>
              <w:rPr>
                <w:rFonts w:eastAsia="Calibri"/>
                <w:szCs w:val="28"/>
              </w:rPr>
              <w:t>B. Cha đẻ của tiểu thuyết Pháp.</w:t>
            </w:r>
          </w:p>
          <w:p w:rsidR="0060613B" w:rsidRDefault="0060613B" w:rsidP="002B277B">
            <w:pPr>
              <w:spacing w:line="360" w:lineRule="auto"/>
              <w:jc w:val="both"/>
              <w:rPr>
                <w:rFonts w:eastAsia="Calibri"/>
                <w:szCs w:val="28"/>
              </w:rPr>
            </w:pPr>
            <w:r>
              <w:rPr>
                <w:rFonts w:eastAsia="Calibri"/>
                <w:szCs w:val="28"/>
              </w:rPr>
              <w:t>C. Cha đẻ của văn học lãng mạn Pháp.</w:t>
            </w:r>
          </w:p>
          <w:p w:rsidR="0060613B" w:rsidRDefault="0060613B" w:rsidP="002B277B">
            <w:pPr>
              <w:spacing w:line="360" w:lineRule="auto"/>
              <w:jc w:val="both"/>
              <w:rPr>
                <w:rFonts w:eastAsia="Calibri"/>
                <w:b/>
                <w:szCs w:val="28"/>
              </w:rPr>
            </w:pPr>
            <w:r>
              <w:rPr>
                <w:rFonts w:eastAsia="Calibri"/>
                <w:b/>
                <w:szCs w:val="28"/>
              </w:rPr>
              <w:t>D. Cha đẻ của thể loại truyện khoa học viễn tưởng</w:t>
            </w:r>
          </w:p>
          <w:p w:rsidR="0060613B" w:rsidRDefault="0060613B" w:rsidP="002B277B">
            <w:pPr>
              <w:spacing w:line="360" w:lineRule="auto"/>
              <w:jc w:val="both"/>
              <w:rPr>
                <w:rFonts w:eastAsia="Calibri"/>
                <w:szCs w:val="28"/>
              </w:rPr>
            </w:pPr>
            <w:r>
              <w:rPr>
                <w:rFonts w:eastAsia="Calibri"/>
                <w:szCs w:val="28"/>
              </w:rPr>
              <w:t>Câu 3: Tác phẩm  "Hai Vạn dặm dưới biển" được hoàn thành sáng tác năm bao nhiêu?</w:t>
            </w:r>
          </w:p>
          <w:p w:rsidR="0060613B" w:rsidRDefault="0060613B" w:rsidP="002B277B">
            <w:pPr>
              <w:spacing w:line="360" w:lineRule="auto"/>
              <w:jc w:val="both"/>
              <w:rPr>
                <w:rFonts w:eastAsia="Calibri"/>
                <w:b/>
                <w:szCs w:val="28"/>
              </w:rPr>
            </w:pPr>
            <w:r>
              <w:rPr>
                <w:rFonts w:eastAsia="Calibri"/>
                <w:b/>
                <w:szCs w:val="28"/>
              </w:rPr>
              <w:t>A. 1868</w:t>
            </w:r>
          </w:p>
          <w:p w:rsidR="0060613B" w:rsidRDefault="0060613B" w:rsidP="002B277B">
            <w:pPr>
              <w:spacing w:line="360" w:lineRule="auto"/>
              <w:jc w:val="both"/>
              <w:rPr>
                <w:rFonts w:eastAsia="Calibri"/>
                <w:szCs w:val="28"/>
              </w:rPr>
            </w:pPr>
            <w:r>
              <w:rPr>
                <w:rFonts w:eastAsia="Calibri"/>
                <w:szCs w:val="28"/>
              </w:rPr>
              <w:t>B. 1870</w:t>
            </w:r>
          </w:p>
          <w:p w:rsidR="0060613B" w:rsidRDefault="0060613B" w:rsidP="002B277B">
            <w:pPr>
              <w:spacing w:line="360" w:lineRule="auto"/>
              <w:jc w:val="both"/>
              <w:rPr>
                <w:rFonts w:eastAsia="Calibri"/>
                <w:szCs w:val="28"/>
              </w:rPr>
            </w:pPr>
            <w:r>
              <w:rPr>
                <w:rFonts w:eastAsia="Calibri"/>
                <w:szCs w:val="28"/>
              </w:rPr>
              <w:t>C. 1869</w:t>
            </w:r>
          </w:p>
          <w:p w:rsidR="0060613B" w:rsidRDefault="0060613B" w:rsidP="002B277B">
            <w:pPr>
              <w:spacing w:line="360" w:lineRule="auto"/>
              <w:jc w:val="both"/>
              <w:rPr>
                <w:rFonts w:eastAsia="Calibri"/>
                <w:szCs w:val="28"/>
              </w:rPr>
            </w:pPr>
            <w:r>
              <w:rPr>
                <w:rFonts w:eastAsia="Calibri"/>
                <w:szCs w:val="28"/>
              </w:rPr>
              <w:t>D. 1867</w:t>
            </w:r>
          </w:p>
          <w:p w:rsidR="0060613B" w:rsidRDefault="0060613B" w:rsidP="002B277B">
            <w:pPr>
              <w:spacing w:line="360" w:lineRule="auto"/>
              <w:jc w:val="both"/>
              <w:rPr>
                <w:rFonts w:eastAsia="Calibri"/>
                <w:szCs w:val="28"/>
              </w:rPr>
            </w:pPr>
            <w:r>
              <w:rPr>
                <w:rFonts w:eastAsia="Calibri"/>
                <w:szCs w:val="28"/>
              </w:rPr>
              <w:t>Câu 4: Con cá thiết kình trong "Hai Vạn dặm dưới biển" có gì khác thường?</w:t>
            </w:r>
          </w:p>
          <w:p w:rsidR="0060613B" w:rsidRDefault="0060613B" w:rsidP="002B277B">
            <w:pPr>
              <w:spacing w:line="360" w:lineRule="auto"/>
              <w:jc w:val="both"/>
              <w:rPr>
                <w:rFonts w:eastAsia="Calibri"/>
                <w:szCs w:val="28"/>
              </w:rPr>
            </w:pPr>
            <w:r>
              <w:rPr>
                <w:rFonts w:eastAsia="Calibri"/>
                <w:szCs w:val="28"/>
              </w:rPr>
              <w:t>A. là một loài cá voi có răng thuộc họ cá heo đại dương.</w:t>
            </w:r>
          </w:p>
          <w:p w:rsidR="0060613B" w:rsidRDefault="0060613B" w:rsidP="002B277B">
            <w:pPr>
              <w:spacing w:line="360" w:lineRule="auto"/>
              <w:jc w:val="both"/>
              <w:rPr>
                <w:rFonts w:eastAsia="Calibri"/>
                <w:szCs w:val="28"/>
              </w:rPr>
            </w:pPr>
            <w:r>
              <w:rPr>
                <w:rFonts w:eastAsia="Calibri"/>
                <w:szCs w:val="28"/>
              </w:rPr>
              <w:t>B. nhỏ hơn, dài khoảng 5 – 7m, với cân nặng từ 3 đến 4 tấn</w:t>
            </w:r>
          </w:p>
          <w:p w:rsidR="0060613B" w:rsidRDefault="0060613B" w:rsidP="002B277B">
            <w:pPr>
              <w:spacing w:line="360" w:lineRule="auto"/>
              <w:jc w:val="both"/>
              <w:rPr>
                <w:rFonts w:eastAsia="Calibri"/>
                <w:b/>
                <w:szCs w:val="28"/>
              </w:rPr>
            </w:pPr>
            <w:r>
              <w:rPr>
                <w:rFonts w:eastAsia="Calibri"/>
                <w:b/>
                <w:szCs w:val="28"/>
              </w:rPr>
              <w:t>C. xuất hiện những tia sáng đầu tiên của bình minh, ánh điện của cá thiết kình cũng phụt tắt</w:t>
            </w:r>
          </w:p>
          <w:p w:rsidR="0060613B" w:rsidRDefault="0060613B" w:rsidP="002B277B">
            <w:pPr>
              <w:spacing w:line="360" w:lineRule="auto"/>
              <w:jc w:val="both"/>
              <w:rPr>
                <w:rFonts w:eastAsia="Calibri"/>
                <w:szCs w:val="28"/>
              </w:rPr>
            </w:pPr>
            <w:r>
              <w:rPr>
                <w:rFonts w:eastAsia="Calibri"/>
                <w:szCs w:val="28"/>
              </w:rPr>
              <w:t>D. có thể sinh sản đến khoảng 40 tuổi.</w:t>
            </w:r>
          </w:p>
          <w:p w:rsidR="0060613B" w:rsidRDefault="0060613B" w:rsidP="002B277B">
            <w:pPr>
              <w:spacing w:line="360" w:lineRule="auto"/>
              <w:jc w:val="both"/>
              <w:rPr>
                <w:rFonts w:eastAsia="Calibri"/>
                <w:szCs w:val="28"/>
              </w:rPr>
            </w:pPr>
            <w:r>
              <w:rPr>
                <w:rFonts w:eastAsia="Calibri"/>
                <w:szCs w:val="28"/>
              </w:rPr>
              <w:t>Câu 5: Mũi lao đã đâm trúng vật gì?</w:t>
            </w:r>
          </w:p>
          <w:p w:rsidR="0060613B" w:rsidRDefault="0060613B" w:rsidP="002B277B">
            <w:pPr>
              <w:spacing w:line="360" w:lineRule="auto"/>
              <w:jc w:val="both"/>
              <w:rPr>
                <w:rFonts w:eastAsia="Calibri"/>
                <w:szCs w:val="28"/>
              </w:rPr>
            </w:pPr>
            <w:r>
              <w:rPr>
                <w:rFonts w:eastAsia="Calibri"/>
                <w:szCs w:val="28"/>
              </w:rPr>
              <w:t>A. một con cá heo</w:t>
            </w:r>
          </w:p>
          <w:p w:rsidR="0060613B" w:rsidRDefault="0060613B" w:rsidP="002B277B">
            <w:pPr>
              <w:spacing w:line="360" w:lineRule="auto"/>
              <w:jc w:val="both"/>
              <w:rPr>
                <w:rFonts w:eastAsia="Calibri"/>
                <w:szCs w:val="28"/>
              </w:rPr>
            </w:pPr>
            <w:r>
              <w:rPr>
                <w:rFonts w:eastAsia="Calibri"/>
                <w:szCs w:val="28"/>
              </w:rPr>
              <w:t>B. một con cá kình thiết</w:t>
            </w:r>
          </w:p>
          <w:p w:rsidR="0060613B" w:rsidRDefault="0060613B" w:rsidP="002B277B">
            <w:pPr>
              <w:spacing w:line="360" w:lineRule="auto"/>
              <w:jc w:val="both"/>
              <w:rPr>
                <w:rFonts w:eastAsia="Calibri"/>
                <w:szCs w:val="28"/>
              </w:rPr>
            </w:pPr>
            <w:r>
              <w:rPr>
                <w:rFonts w:eastAsia="Calibri"/>
                <w:szCs w:val="28"/>
              </w:rPr>
              <w:t>C. rặng san hô</w:t>
            </w:r>
          </w:p>
          <w:p w:rsidR="0060613B" w:rsidRDefault="0060613B" w:rsidP="002B277B">
            <w:pPr>
              <w:spacing w:line="360" w:lineRule="auto"/>
              <w:jc w:val="both"/>
              <w:rPr>
                <w:rFonts w:eastAsia="Calibri"/>
                <w:b/>
                <w:szCs w:val="28"/>
              </w:rPr>
            </w:pPr>
            <w:r>
              <w:rPr>
                <w:rFonts w:eastAsia="Calibri"/>
                <w:b/>
                <w:szCs w:val="28"/>
              </w:rPr>
              <w:t>D. một vật bằng kim loại</w:t>
            </w:r>
          </w:p>
          <w:p w:rsidR="0060613B" w:rsidRDefault="0060613B" w:rsidP="002B277B">
            <w:pPr>
              <w:spacing w:line="360" w:lineRule="auto"/>
              <w:jc w:val="both"/>
              <w:rPr>
                <w:rFonts w:eastAsia="Calibri"/>
                <w:szCs w:val="28"/>
              </w:rPr>
            </w:pPr>
            <w:r>
              <w:rPr>
                <w:rFonts w:eastAsia="Calibri"/>
                <w:szCs w:val="28"/>
              </w:rPr>
              <w:t>Câu 6: Hình dáng bên ngoài của chiếc tàu ngầm như thế nào?</w:t>
            </w:r>
          </w:p>
          <w:p w:rsidR="0060613B" w:rsidRDefault="0060613B" w:rsidP="002B277B">
            <w:pPr>
              <w:spacing w:line="360" w:lineRule="auto"/>
              <w:jc w:val="both"/>
              <w:rPr>
                <w:rFonts w:eastAsia="Calibri"/>
                <w:b/>
                <w:szCs w:val="28"/>
              </w:rPr>
            </w:pPr>
            <w:r>
              <w:rPr>
                <w:rFonts w:eastAsia="Calibri"/>
                <w:b/>
                <w:szCs w:val="28"/>
              </w:rPr>
              <w:t>A. khoảng 8 mét, cân đối, vỏ bằng thép</w:t>
            </w:r>
          </w:p>
          <w:p w:rsidR="0060613B" w:rsidRDefault="0060613B" w:rsidP="002B277B">
            <w:pPr>
              <w:spacing w:line="360" w:lineRule="auto"/>
              <w:jc w:val="both"/>
              <w:rPr>
                <w:rFonts w:eastAsia="Calibri"/>
                <w:szCs w:val="28"/>
              </w:rPr>
            </w:pPr>
            <w:r>
              <w:rPr>
                <w:rFonts w:eastAsia="Calibri"/>
                <w:szCs w:val="28"/>
              </w:rPr>
              <w:t>B. khoảng 10 mét, cân đối, vỏ bằng thép</w:t>
            </w:r>
          </w:p>
          <w:p w:rsidR="0060613B" w:rsidRDefault="0060613B" w:rsidP="002B277B">
            <w:pPr>
              <w:spacing w:line="360" w:lineRule="auto"/>
              <w:jc w:val="both"/>
              <w:rPr>
                <w:rFonts w:eastAsia="Calibri"/>
                <w:szCs w:val="28"/>
              </w:rPr>
            </w:pPr>
            <w:r>
              <w:rPr>
                <w:rFonts w:eastAsia="Calibri"/>
                <w:szCs w:val="28"/>
              </w:rPr>
              <w:t>C. khoảng 7 mét, cân đối, vỏ bằng thép.</w:t>
            </w:r>
          </w:p>
          <w:p w:rsidR="0060613B" w:rsidRDefault="0060613B" w:rsidP="002B277B">
            <w:pPr>
              <w:spacing w:line="360" w:lineRule="auto"/>
              <w:jc w:val="both"/>
              <w:rPr>
                <w:rFonts w:eastAsia="Calibri"/>
                <w:szCs w:val="28"/>
              </w:rPr>
            </w:pPr>
            <w:r>
              <w:rPr>
                <w:rFonts w:eastAsia="Calibri"/>
                <w:szCs w:val="28"/>
              </w:rPr>
              <w:t>D. khoảng 9 mét, cân đối, vỏ bằng thép.</w:t>
            </w:r>
          </w:p>
          <w:p w:rsidR="0060613B" w:rsidRDefault="0060613B" w:rsidP="002B277B">
            <w:pPr>
              <w:spacing w:line="360" w:lineRule="auto"/>
              <w:jc w:val="both"/>
              <w:rPr>
                <w:rFonts w:eastAsia="Calibri"/>
                <w:szCs w:val="28"/>
              </w:rPr>
            </w:pPr>
            <w:r>
              <w:rPr>
                <w:rFonts w:eastAsia="Calibri"/>
                <w:szCs w:val="28"/>
              </w:rPr>
              <w:t>Câu 7:  Cuộc chạm trán trên đại dương dẫn những nhân vật nào vào cuộc phiêu lưu ở không gian trên mặt biển, cụ thể là trên một con tàu ngầm?</w:t>
            </w:r>
          </w:p>
          <w:p w:rsidR="0060613B" w:rsidRDefault="0060613B" w:rsidP="002B277B">
            <w:pPr>
              <w:spacing w:line="360" w:lineRule="auto"/>
              <w:jc w:val="both"/>
              <w:rPr>
                <w:rFonts w:eastAsia="Calibri"/>
                <w:b/>
                <w:szCs w:val="28"/>
              </w:rPr>
            </w:pPr>
            <w:r>
              <w:rPr>
                <w:rFonts w:eastAsia="Calibri"/>
                <w:b/>
                <w:szCs w:val="28"/>
              </w:rPr>
              <w:t>A. Pi-e A-rôn-nác, Công-xây và Nét Len</w:t>
            </w:r>
          </w:p>
          <w:p w:rsidR="0060613B" w:rsidRDefault="0060613B" w:rsidP="002B277B">
            <w:pPr>
              <w:spacing w:line="360" w:lineRule="auto"/>
              <w:jc w:val="both"/>
              <w:rPr>
                <w:rFonts w:eastAsia="Calibri"/>
                <w:szCs w:val="28"/>
              </w:rPr>
            </w:pPr>
            <w:r>
              <w:rPr>
                <w:rFonts w:eastAsia="Calibri"/>
                <w:szCs w:val="28"/>
              </w:rPr>
              <w:t>B. Pi-e A-rôn-nár, Giuyn Véc - nơ  và Nét Len</w:t>
            </w:r>
          </w:p>
          <w:p w:rsidR="0060613B" w:rsidRDefault="0060613B" w:rsidP="002B277B">
            <w:pPr>
              <w:spacing w:line="360" w:lineRule="auto"/>
              <w:jc w:val="both"/>
              <w:rPr>
                <w:rFonts w:eastAsia="Calibri"/>
                <w:szCs w:val="28"/>
              </w:rPr>
            </w:pPr>
            <w:r>
              <w:rPr>
                <w:rFonts w:eastAsia="Calibri"/>
                <w:szCs w:val="28"/>
              </w:rPr>
              <w:t>C. Công-xâC, Pi-e A-rôn-nár và Giuyn Véc - nơ </w:t>
            </w:r>
          </w:p>
          <w:p w:rsidR="0060613B" w:rsidRDefault="0060613B" w:rsidP="002B277B">
            <w:pPr>
              <w:spacing w:line="360" w:lineRule="auto"/>
              <w:jc w:val="both"/>
              <w:rPr>
                <w:rFonts w:eastAsia="Calibri"/>
                <w:szCs w:val="28"/>
              </w:rPr>
            </w:pPr>
            <w:r>
              <w:rPr>
                <w:rFonts w:eastAsia="Calibri"/>
                <w:szCs w:val="28"/>
              </w:rPr>
              <w:t>D. Nét Len, Pi-e A-rôn-nár, Nau-ti-luýt</w:t>
            </w:r>
          </w:p>
          <w:p w:rsidR="0060613B" w:rsidRDefault="0060613B" w:rsidP="002B277B">
            <w:pPr>
              <w:spacing w:line="360" w:lineRule="auto"/>
              <w:jc w:val="both"/>
              <w:rPr>
                <w:rFonts w:eastAsia="Calibri"/>
                <w:szCs w:val="28"/>
              </w:rPr>
            </w:pPr>
            <w:r>
              <w:rPr>
                <w:rFonts w:eastAsia="Calibri"/>
                <w:szCs w:val="28"/>
              </w:rPr>
              <w:t>Câu 8: Với những người phiêu lưu, không gian dưới đáy biển mang cho họ cảm giác gì?</w:t>
            </w:r>
          </w:p>
          <w:p w:rsidR="0060613B" w:rsidRDefault="0060613B" w:rsidP="002B277B">
            <w:pPr>
              <w:spacing w:line="360" w:lineRule="auto"/>
              <w:jc w:val="both"/>
              <w:rPr>
                <w:rFonts w:eastAsia="Calibri"/>
                <w:szCs w:val="28"/>
              </w:rPr>
            </w:pPr>
            <w:r>
              <w:rPr>
                <w:rFonts w:eastAsia="Calibri"/>
                <w:szCs w:val="28"/>
              </w:rPr>
              <w:t>A. xinh đẹp</w:t>
            </w:r>
          </w:p>
          <w:p w:rsidR="0060613B" w:rsidRDefault="0060613B" w:rsidP="002B277B">
            <w:pPr>
              <w:spacing w:line="360" w:lineRule="auto"/>
              <w:jc w:val="both"/>
              <w:rPr>
                <w:rFonts w:eastAsia="Calibri"/>
                <w:b/>
                <w:szCs w:val="28"/>
              </w:rPr>
            </w:pPr>
            <w:r>
              <w:rPr>
                <w:rFonts w:eastAsia="Calibri"/>
                <w:b/>
                <w:szCs w:val="28"/>
              </w:rPr>
              <w:t>B. xa lạ</w:t>
            </w:r>
          </w:p>
          <w:p w:rsidR="0060613B" w:rsidRDefault="0060613B" w:rsidP="002B277B">
            <w:pPr>
              <w:spacing w:line="360" w:lineRule="auto"/>
              <w:jc w:val="both"/>
              <w:rPr>
                <w:rFonts w:eastAsia="Calibri"/>
                <w:szCs w:val="28"/>
              </w:rPr>
            </w:pPr>
            <w:r>
              <w:rPr>
                <w:rFonts w:eastAsia="Calibri"/>
                <w:szCs w:val="28"/>
              </w:rPr>
              <w:t>C. quen thuộc </w:t>
            </w:r>
          </w:p>
          <w:p w:rsidR="0060613B" w:rsidRDefault="0060613B" w:rsidP="002B277B">
            <w:pPr>
              <w:spacing w:line="360" w:lineRule="auto"/>
              <w:jc w:val="both"/>
              <w:rPr>
                <w:rFonts w:eastAsia="Calibri"/>
                <w:szCs w:val="28"/>
              </w:rPr>
            </w:pPr>
            <w:r>
              <w:rPr>
                <w:rFonts w:eastAsia="Calibri"/>
                <w:szCs w:val="28"/>
              </w:rPr>
              <w:t>D. gần gũi</w:t>
            </w:r>
          </w:p>
          <w:p w:rsidR="0060613B" w:rsidRDefault="0060613B" w:rsidP="002B277B">
            <w:pPr>
              <w:spacing w:line="360" w:lineRule="auto"/>
              <w:jc w:val="both"/>
              <w:rPr>
                <w:rFonts w:eastAsia="Calibri"/>
                <w:szCs w:val="28"/>
              </w:rPr>
            </w:pPr>
            <w:r>
              <w:rPr>
                <w:rFonts w:eastAsia="Calibri"/>
                <w:szCs w:val="28"/>
              </w:rPr>
              <w:t>Câu 9:  Nhan đề Hai vạn dặm dưới biển đã thể hiện điều gì?</w:t>
            </w:r>
          </w:p>
          <w:p w:rsidR="0060613B" w:rsidRDefault="0060613B" w:rsidP="002B277B">
            <w:pPr>
              <w:spacing w:line="360" w:lineRule="auto"/>
              <w:jc w:val="both"/>
              <w:rPr>
                <w:rFonts w:eastAsia="Calibri"/>
                <w:b/>
                <w:szCs w:val="28"/>
              </w:rPr>
            </w:pPr>
            <w:r>
              <w:rPr>
                <w:rFonts w:eastAsia="Calibri"/>
                <w:b/>
                <w:szCs w:val="28"/>
              </w:rPr>
              <w:t>A. ước mơ khám phá tận sâu dưới đáy biển</w:t>
            </w:r>
          </w:p>
          <w:p w:rsidR="0060613B" w:rsidRDefault="0060613B" w:rsidP="002B277B">
            <w:pPr>
              <w:spacing w:line="360" w:lineRule="auto"/>
              <w:jc w:val="both"/>
              <w:rPr>
                <w:rFonts w:eastAsia="Calibri"/>
                <w:szCs w:val="28"/>
              </w:rPr>
            </w:pPr>
            <w:r>
              <w:rPr>
                <w:rFonts w:eastAsia="Calibri"/>
                <w:szCs w:val="28"/>
              </w:rPr>
              <w:t>B. khát vọng sống</w:t>
            </w:r>
          </w:p>
          <w:p w:rsidR="0060613B" w:rsidRDefault="0060613B" w:rsidP="002B277B">
            <w:pPr>
              <w:spacing w:line="360" w:lineRule="auto"/>
              <w:jc w:val="both"/>
              <w:rPr>
                <w:rFonts w:eastAsia="Calibri"/>
                <w:szCs w:val="28"/>
              </w:rPr>
            </w:pPr>
            <w:r>
              <w:rPr>
                <w:rFonts w:eastAsia="Calibri"/>
                <w:szCs w:val="28"/>
              </w:rPr>
              <w:t>C. thể hiện ước mơ khám phá không gian mới</w:t>
            </w:r>
          </w:p>
          <w:p w:rsidR="0060613B" w:rsidRDefault="0060613B" w:rsidP="002B277B">
            <w:pPr>
              <w:spacing w:line="360" w:lineRule="auto"/>
              <w:jc w:val="both"/>
              <w:rPr>
                <w:rFonts w:eastAsia="Calibri"/>
                <w:szCs w:val="28"/>
              </w:rPr>
            </w:pPr>
            <w:r>
              <w:rPr>
                <w:rFonts w:eastAsia="Calibri"/>
                <w:szCs w:val="28"/>
              </w:rPr>
              <w:t>D. thể hiện ước mơ tìm kiếm không gian sống mới cho con người</w:t>
            </w:r>
          </w:p>
          <w:p w:rsidR="0060613B" w:rsidRDefault="0060613B" w:rsidP="002B277B">
            <w:pPr>
              <w:spacing w:line="360" w:lineRule="auto"/>
              <w:jc w:val="both"/>
              <w:rPr>
                <w:rFonts w:eastAsia="Calibri"/>
                <w:szCs w:val="28"/>
              </w:rPr>
            </w:pPr>
            <w:r>
              <w:rPr>
                <w:rFonts w:eastAsia="Calibri"/>
                <w:szCs w:val="28"/>
              </w:rPr>
              <w:t>Câu 10: Cuộc trạm trán diễn ra ở đâu?</w:t>
            </w:r>
          </w:p>
          <w:p w:rsidR="0060613B" w:rsidRDefault="0060613B" w:rsidP="002B277B">
            <w:pPr>
              <w:spacing w:line="360" w:lineRule="auto"/>
              <w:jc w:val="both"/>
              <w:rPr>
                <w:rFonts w:eastAsia="Calibri"/>
                <w:szCs w:val="28"/>
              </w:rPr>
            </w:pPr>
            <w:r>
              <w:rPr>
                <w:rFonts w:eastAsia="Calibri"/>
                <w:szCs w:val="28"/>
              </w:rPr>
              <w:t>A. mặt trời</w:t>
            </w:r>
          </w:p>
          <w:p w:rsidR="0060613B" w:rsidRDefault="0060613B" w:rsidP="002B277B">
            <w:pPr>
              <w:spacing w:line="360" w:lineRule="auto"/>
              <w:jc w:val="both"/>
              <w:rPr>
                <w:rFonts w:eastAsia="Calibri"/>
                <w:szCs w:val="28"/>
              </w:rPr>
            </w:pPr>
            <w:r>
              <w:rPr>
                <w:rFonts w:eastAsia="Calibri"/>
                <w:szCs w:val="28"/>
              </w:rPr>
              <w:t>B. dưới lòng đất</w:t>
            </w:r>
          </w:p>
          <w:p w:rsidR="0060613B" w:rsidRDefault="0060613B" w:rsidP="002B277B">
            <w:pPr>
              <w:spacing w:line="360" w:lineRule="auto"/>
              <w:jc w:val="both"/>
              <w:rPr>
                <w:rFonts w:eastAsia="Calibri"/>
                <w:szCs w:val="28"/>
              </w:rPr>
            </w:pPr>
            <w:r>
              <w:rPr>
                <w:rFonts w:eastAsia="Calibri"/>
                <w:szCs w:val="28"/>
              </w:rPr>
              <w:t>C. không gian 3 chiều</w:t>
            </w:r>
          </w:p>
          <w:p w:rsidR="0060613B" w:rsidRDefault="0060613B" w:rsidP="002B277B">
            <w:pPr>
              <w:spacing w:line="360" w:lineRule="auto"/>
              <w:jc w:val="both"/>
              <w:rPr>
                <w:rFonts w:eastAsia="Calibri"/>
                <w:b/>
                <w:szCs w:val="28"/>
              </w:rPr>
            </w:pPr>
            <w:r>
              <w:rPr>
                <w:rFonts w:eastAsia="Calibri"/>
                <w:b/>
                <w:szCs w:val="28"/>
              </w:rPr>
              <w:t>D. dưới đáy biển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tham gia trò chơi, trả lời câu hỏi</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MS Mincho"/>
                <w:i/>
                <w:iCs/>
                <w:kern w:val="2"/>
                <w:szCs w:val="28"/>
                <w:lang w:eastAsia="zh-CN"/>
              </w:rPr>
            </w:pPr>
            <w:r>
              <w:rPr>
                <w:rFonts w:eastAsia="MS Mincho"/>
                <w:kern w:val="2"/>
                <w:szCs w:val="28"/>
                <w:lang w:eastAsia="zh-CN"/>
              </w:rPr>
              <w:t>- GV nhận xét, đánh giá, bổ sung, chốt lại kiến thức</w:t>
            </w:r>
          </w:p>
        </w:tc>
        <w:tc>
          <w:tcPr>
            <w:tcW w:w="4314"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tabs>
                <w:tab w:val="left" w:pos="142"/>
                <w:tab w:val="left" w:pos="284"/>
              </w:tabs>
              <w:spacing w:line="360" w:lineRule="auto"/>
              <w:jc w:val="both"/>
              <w:rPr>
                <w:rFonts w:eastAsia="SimSun"/>
                <w:b/>
                <w:bCs/>
                <w:i/>
                <w:kern w:val="2"/>
                <w:szCs w:val="28"/>
                <w:lang w:val="sv-SE" w:eastAsia="zh-CN"/>
              </w:rPr>
            </w:pPr>
            <w:r>
              <w:rPr>
                <w:rFonts w:eastAsia="SimSun"/>
                <w:b/>
                <w:bCs/>
                <w:i/>
                <w:kern w:val="2"/>
                <w:szCs w:val="28"/>
                <w:lang w:val="sv-SE" w:eastAsia="zh-CN"/>
              </w:rPr>
              <w:t>Gợi ý:</w:t>
            </w:r>
          </w:p>
          <w:p w:rsidR="0060613B" w:rsidRDefault="0060613B" w:rsidP="002B277B">
            <w:pPr>
              <w:widowControl w:val="0"/>
              <w:tabs>
                <w:tab w:val="left" w:pos="142"/>
                <w:tab w:val="left" w:pos="284"/>
              </w:tabs>
              <w:spacing w:line="360" w:lineRule="auto"/>
              <w:jc w:val="both"/>
              <w:rPr>
                <w:rFonts w:eastAsia="SimSun"/>
                <w:b/>
                <w:bCs/>
                <w:i/>
                <w:kern w:val="2"/>
                <w:szCs w:val="28"/>
                <w:lang w:val="sv-SE" w:eastAsia="zh-CN"/>
              </w:rPr>
            </w:pPr>
          </w:p>
        </w:tc>
      </w:tr>
    </w:tbl>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5"/>
        <w:gridCol w:w="5162"/>
      </w:tblGrid>
      <w:tr w:rsidR="0060613B" w:rsidTr="002B277B">
        <w:tc>
          <w:tcPr>
            <w:tcW w:w="458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5162"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458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Bước1: Chuyển giao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bCs/>
                <w:kern w:val="2"/>
                <w:szCs w:val="28"/>
                <w:lang w:val="sv-SE" w:eastAsia="zh-CN"/>
              </w:rPr>
              <w:t>- GV chuyển giao nhiệm vụ</w:t>
            </w:r>
          </w:p>
          <w:p w:rsidR="0060613B" w:rsidRDefault="00852B33" w:rsidP="002B277B">
            <w:pPr>
              <w:spacing w:line="360" w:lineRule="auto"/>
              <w:jc w:val="both"/>
              <w:rPr>
                <w:rFonts w:eastAsia="Calibri"/>
                <w:i/>
                <w:szCs w:val="28"/>
              </w:rPr>
            </w:pPr>
            <w:hyperlink r:id="rId8" w:history="1">
              <w:r w:rsidR="0060613B">
                <w:rPr>
                  <w:rStyle w:val="Hyperlink"/>
                  <w:rFonts w:eastAsia="Calibri"/>
                  <w:i/>
                  <w:szCs w:val="28"/>
                </w:rPr>
                <w:t>Viết đoạn văn (khoảng 5 - 7 câu) kể tiếp (theo tưởng tượng của em) về sự kiện diễn ra sau tình huống nhân vật “tôi”, Công-xây và Nét Len bị kéo vào bên trong con tàu ngầm.</w:t>
              </w:r>
            </w:hyperlink>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bCs/>
                <w:i/>
                <w:kern w:val="2"/>
                <w:szCs w:val="28"/>
                <w:lang w:val="sv-SE" w:eastAsia="zh-CN"/>
              </w:rPr>
              <w:t xml:space="preserve"> </w:t>
            </w: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 gọi 4-5 hs trình bày sản phẩm</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kern w:val="2"/>
                <w:szCs w:val="28"/>
                <w:lang w:eastAsia="zh-CN"/>
              </w:rPr>
              <w:t xml:space="preserve">- GV nhận xét, đánh giá, bổ sung, chốt lại kiến thức </w:t>
            </w:r>
          </w:p>
        </w:tc>
        <w:tc>
          <w:tcPr>
            <w:tcW w:w="5162"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tabs>
                <w:tab w:val="left" w:pos="142"/>
                <w:tab w:val="left" w:pos="284"/>
              </w:tabs>
              <w:spacing w:line="360" w:lineRule="auto"/>
              <w:jc w:val="both"/>
              <w:rPr>
                <w:rFonts w:eastAsia="Calibri"/>
                <w:i/>
                <w:color w:val="000000"/>
                <w:szCs w:val="28"/>
                <w:shd w:val="clear" w:color="auto" w:fill="FFFFFF"/>
              </w:rPr>
            </w:pPr>
            <w:r>
              <w:rPr>
                <w:rFonts w:eastAsia="Calibri"/>
                <w:i/>
                <w:color w:val="000000"/>
                <w:szCs w:val="28"/>
                <w:shd w:val="clear" w:color="auto" w:fill="FFFFFF"/>
              </w:rPr>
              <w:t xml:space="preserve">       Gợi ý: </w:t>
            </w:r>
          </w:p>
          <w:p w:rsidR="0060613B" w:rsidRDefault="0060613B" w:rsidP="002B277B">
            <w:pPr>
              <w:spacing w:line="360" w:lineRule="auto"/>
              <w:jc w:val="both"/>
              <w:rPr>
                <w:rFonts w:eastAsia="Calibri"/>
                <w:szCs w:val="28"/>
              </w:rPr>
            </w:pPr>
            <w:r>
              <w:rPr>
                <w:rFonts w:eastAsia="Calibri"/>
                <w:szCs w:val="28"/>
              </w:rPr>
              <w:t xml:space="preserve">     Cuộc bắt cóc diễn ra trong nháy mắt. Chúng tôi chưa kịp hoàn hồn. Tôi không biết Công-xây và Nét Len cảm thấy thế nào, nhưng tôi thì sởn gai ốc trong cái nhà tù này. Tôi suy nghĩ, không biết những kẻ trong tàu này là ai? Bọn chúng có phải đám phỉ kiểu mới, tung hoành ngoài biển mới nổi gần đây hay không. Đang đắm chìm trong dòng suy nghĩ, thì có tiếng then cửa lách cách, cánh cửa mở ra, hai người bước vào. Một người lực lưỡng, vai rộng, đầu to với bộ tóc đen rối bù, còn một người trông có vẻ lanh lợi với cặp ria mép và đôi mắt sắc sảo. Chúng tiến lại gần chúng tôi, và nói một thứ ngôn ngữ kỳ lạ mà tôi không hề biết.</w:t>
            </w:r>
          </w:p>
          <w:p w:rsidR="0060613B" w:rsidRDefault="0060613B" w:rsidP="002B277B">
            <w:pPr>
              <w:widowControl w:val="0"/>
              <w:tabs>
                <w:tab w:val="left" w:pos="142"/>
                <w:tab w:val="left" w:pos="284"/>
              </w:tabs>
              <w:spacing w:line="360" w:lineRule="auto"/>
              <w:jc w:val="both"/>
              <w:rPr>
                <w:rFonts w:eastAsia="MS Mincho"/>
                <w:bCs/>
                <w:i/>
                <w:iCs/>
                <w:kern w:val="2"/>
                <w:szCs w:val="28"/>
                <w:lang w:val="sv-SE" w:eastAsia="zh-CN"/>
              </w:rPr>
            </w:pP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br w:type="page"/>
        <w:t>IV. Phụ lục</w:t>
      </w:r>
    </w:p>
    <w:p w:rsidR="0060613B" w:rsidRDefault="0060613B" w:rsidP="0060613B">
      <w:pPr>
        <w:spacing w:line="360" w:lineRule="auto"/>
        <w:jc w:val="center"/>
        <w:rPr>
          <w:b/>
          <w:szCs w:val="28"/>
        </w:rPr>
      </w:pPr>
      <w:r>
        <w:rPr>
          <w:b/>
          <w:szCs w:val="28"/>
        </w:rPr>
        <w:t>PHT số 2</w:t>
      </w:r>
    </w:p>
    <w:p w:rsidR="0060613B" w:rsidRDefault="0060613B" w:rsidP="0060613B">
      <w:pPr>
        <w:spacing w:line="360" w:lineRule="auto"/>
        <w:jc w:val="both"/>
        <w:rPr>
          <w:b/>
          <w:szCs w:val="28"/>
        </w:rPr>
      </w:pPr>
      <w:r>
        <w:rPr>
          <w:rFonts w:asciiTheme="minorHAnsi" w:hAnsiTheme="minorHAnsi"/>
          <w:noProof/>
          <w:sz w:val="22"/>
          <w:lang w:val="en-US"/>
        </w:rPr>
        <mc:AlternateContent>
          <mc:Choice Requires="wpg">
            <w:drawing>
              <wp:anchor distT="0" distB="0" distL="114300" distR="114300" simplePos="0" relativeHeight="251659264" behindDoc="0" locked="0" layoutInCell="1" allowOverlap="1" wp14:anchorId="6CBB899F" wp14:editId="719B8568">
                <wp:simplePos x="0" y="0"/>
                <wp:positionH relativeFrom="margin">
                  <wp:align>left</wp:align>
                </wp:positionH>
                <wp:positionV relativeFrom="paragraph">
                  <wp:posOffset>9525</wp:posOffset>
                </wp:positionV>
                <wp:extent cx="5756275" cy="4752340"/>
                <wp:effectExtent l="0" t="0" r="15875" b="10160"/>
                <wp:wrapNone/>
                <wp:docPr id="324" name="Group 324"/>
                <wp:cNvGraphicFramePr/>
                <a:graphic xmlns:a="http://schemas.openxmlformats.org/drawingml/2006/main">
                  <a:graphicData uri="http://schemas.microsoft.com/office/word/2010/wordprocessingGroup">
                    <wpg:wgp>
                      <wpg:cNvGrpSpPr/>
                      <wpg:grpSpPr bwMode="auto">
                        <a:xfrm>
                          <a:off x="0" y="0"/>
                          <a:ext cx="5756275" cy="4752340"/>
                          <a:chOff x="0" y="0"/>
                          <a:chExt cx="8616" cy="6780"/>
                        </a:xfrm>
                      </wpg:grpSpPr>
                      <wps:wsp>
                        <wps:cNvPr id="75" name="Oval 75"/>
                        <wps:cNvSpPr>
                          <a:spLocks noChangeArrowheads="1"/>
                        </wps:cNvSpPr>
                        <wps:spPr bwMode="auto">
                          <a:xfrm>
                            <a:off x="3048" y="2292"/>
                            <a:ext cx="2448" cy="2160"/>
                          </a:xfrm>
                          <a:prstGeom prst="ellipse">
                            <a:avLst/>
                          </a:prstGeom>
                          <a:solidFill>
                            <a:srgbClr val="FFFFFF"/>
                          </a:solidFill>
                          <a:ln w="19050">
                            <a:solidFill>
                              <a:srgbClr val="538135"/>
                            </a:solidFill>
                            <a:round/>
                            <a:headEnd/>
                            <a:tailEnd/>
                          </a:ln>
                        </wps:spPr>
                        <wps:txbx>
                          <w:txbxContent>
                            <w:p w:rsidR="002B277B" w:rsidRDefault="002B277B" w:rsidP="0060613B">
                              <w:pPr>
                                <w:jc w:val="center"/>
                                <w:rPr>
                                  <w:b/>
                                  <w:bCs/>
                                  <w:sz w:val="26"/>
                                  <w:szCs w:val="26"/>
                                </w:rPr>
                              </w:pPr>
                              <w:r>
                                <w:rPr>
                                  <w:b/>
                                  <w:bCs/>
                                  <w:sz w:val="26"/>
                                  <w:szCs w:val="26"/>
                                </w:rPr>
                                <w:t xml:space="preserve">Hình dáng lak lùng của “con cá” </w:t>
                              </w:r>
                            </w:p>
                          </w:txbxContent>
                        </wps:txbx>
                        <wps:bodyPr rot="0" vert="horz" wrap="square" lIns="91440" tIns="45720" rIns="91440" bIns="45720" anchor="t" anchorCtr="0" upright="1">
                          <a:noAutofit/>
                        </wps:bodyPr>
                      </wps:wsp>
                      <wps:wsp>
                        <wps:cNvPr id="76" name="Oval 76"/>
                        <wps:cNvSpPr>
                          <a:spLocks noChangeArrowheads="1"/>
                        </wps:cNvSpPr>
                        <wps:spPr bwMode="auto">
                          <a:xfrm>
                            <a:off x="3108" y="0"/>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w:t>
                              </w:r>
                            </w:p>
                          </w:txbxContent>
                        </wps:txbx>
                        <wps:bodyPr rot="0" vert="horz" wrap="square" lIns="91440" tIns="45720" rIns="91440" bIns="45720" anchor="t" anchorCtr="0" upright="1">
                          <a:noAutofit/>
                        </wps:bodyPr>
                      </wps:wsp>
                      <wps:wsp>
                        <wps:cNvPr id="77" name="AutoShape 142"/>
                        <wps:cNvSpPr>
                          <a:spLocks noChangeArrowheads="1"/>
                        </wps:cNvSpPr>
                        <wps:spPr bwMode="auto">
                          <a:xfrm>
                            <a:off x="5580" y="2988"/>
                            <a:ext cx="612"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78" name="AutoShape 143"/>
                        <wps:cNvSpPr>
                          <a:spLocks noChangeArrowheads="1"/>
                        </wps:cNvSpPr>
                        <wps:spPr bwMode="auto">
                          <a:xfrm rot="16200000">
                            <a:off x="3969" y="1512"/>
                            <a:ext cx="612"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79" name="AutoShape 144"/>
                        <wps:cNvSpPr>
                          <a:spLocks noChangeArrowheads="1"/>
                        </wps:cNvSpPr>
                        <wps:spPr bwMode="auto">
                          <a:xfrm rot="5630965">
                            <a:off x="4084" y="4362"/>
                            <a:ext cx="550"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80" name="AutoShape 145"/>
                        <wps:cNvSpPr>
                          <a:spLocks noChangeArrowheads="1"/>
                        </wps:cNvSpPr>
                        <wps:spPr bwMode="auto">
                          <a:xfrm rot="10800000">
                            <a:off x="2352" y="2904"/>
                            <a:ext cx="612"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81" name="Oval 81"/>
                        <wps:cNvSpPr>
                          <a:spLocks noChangeArrowheads="1"/>
                        </wps:cNvSpPr>
                        <wps:spPr bwMode="auto">
                          <a:xfrm>
                            <a:off x="6360" y="2724"/>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w:t>
                              </w:r>
                            </w:p>
                            <w:p w:rsidR="002B277B" w:rsidRDefault="002B277B" w:rsidP="0060613B">
                              <w:pPr>
                                <w:jc w:val="center"/>
                                <w:rPr>
                                  <w:rFonts w:asciiTheme="minorHAnsi" w:hAnsiTheme="minorHAnsi"/>
                                </w:rPr>
                              </w:pPr>
                            </w:p>
                          </w:txbxContent>
                        </wps:txbx>
                        <wps:bodyPr rot="0" vert="horz" wrap="square" lIns="91440" tIns="45720" rIns="91440" bIns="45720" anchor="t" anchorCtr="0" upright="1">
                          <a:noAutofit/>
                        </wps:bodyPr>
                      </wps:wsp>
                      <wps:wsp>
                        <wps:cNvPr id="82" name="Oval 82"/>
                        <wps:cNvSpPr>
                          <a:spLocks noChangeArrowheads="1"/>
                        </wps:cNvSpPr>
                        <wps:spPr bwMode="auto">
                          <a:xfrm>
                            <a:off x="3240" y="5232"/>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w:t>
                              </w:r>
                            </w:p>
                            <w:p w:rsidR="002B277B" w:rsidRDefault="002B277B" w:rsidP="0060613B">
                              <w:pPr>
                                <w:jc w:val="center"/>
                                <w:rPr>
                                  <w:rFonts w:asciiTheme="minorHAnsi" w:hAnsiTheme="minorHAnsi"/>
                                </w:rPr>
                              </w:pPr>
                            </w:p>
                          </w:txbxContent>
                        </wps:txbx>
                        <wps:bodyPr rot="0" vert="horz" wrap="square" lIns="91440" tIns="45720" rIns="91440" bIns="45720" anchor="t" anchorCtr="0" upright="1">
                          <a:noAutofit/>
                        </wps:bodyPr>
                      </wps:wsp>
                      <wps:wsp>
                        <wps:cNvPr id="83" name="Oval 83"/>
                        <wps:cNvSpPr>
                          <a:spLocks noChangeArrowheads="1"/>
                        </wps:cNvSpPr>
                        <wps:spPr bwMode="auto">
                          <a:xfrm>
                            <a:off x="0" y="2532"/>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w:t>
                              </w:r>
                            </w:p>
                            <w:p w:rsidR="002B277B" w:rsidRDefault="002B277B" w:rsidP="0060613B">
                              <w:pPr>
                                <w:jc w:val="center"/>
                                <w:rPr>
                                  <w:rFonts w:asciiTheme="minorHAnsi" w:hAnsiTheme="minorHAnsi"/>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BB899F" id="Group 324" o:spid="_x0000_s1026" style="position:absolute;left:0;text-align:left;margin-left:0;margin-top:.75pt;width:453.25pt;height:374.2pt;z-index:251659264;mso-position-horizontal:left;mso-position-horizontal-relative:margin" coordsize="8616,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">
                <v:oval id="Oval 75" o:spid="_x0000_s1027" style="position:absolute;left:3048;top:2292;width:2448;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mEh8YA&#10;AADbAAAADwAAAGRycy9kb3ducmV2LnhtbESPQWsCMRSE7wX/Q3hCL0WzVtrK1ihSKRQUS1cv3h6b&#10;193VzUtIUt3996ZQ6HGYmW+Y+bIzrbiQD41lBZNxBoK4tLrhSsFh/z6agQgRWWNrmRT0FGC5GNzN&#10;Mdf2yl90KWIlEoRDjgrqGF0uZShrMhjG1hEn79t6gzFJX0nt8ZrgppWPWfYsDTacFmp09FZTeS5+&#10;jIKTPrttsT/6zWndus9y10/XD71S98Nu9QoiUhf/w3/tD63g5Ql+v6Qf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mEh8YAAADbAAAADwAAAAAAAAAAAAAAAACYAgAAZHJz&#10;L2Rvd25yZXYueG1sUEsFBgAAAAAEAAQA9QAAAIsDAAAAAA==&#10;" strokecolor="#538135" strokeweight="1.5pt">
                  <v:textbox>
                    <w:txbxContent>
                      <w:p w:rsidR="002B277B" w:rsidRDefault="002B277B" w:rsidP="0060613B">
                        <w:pPr>
                          <w:jc w:val="center"/>
                          <w:rPr>
                            <w:b/>
                            <w:bCs/>
                            <w:sz w:val="26"/>
                            <w:szCs w:val="26"/>
                          </w:rPr>
                        </w:pPr>
                        <w:r>
                          <w:rPr>
                            <w:b/>
                            <w:bCs/>
                            <w:sz w:val="26"/>
                            <w:szCs w:val="26"/>
                          </w:rPr>
                          <w:t xml:space="preserve">Hình dáng lak lùng của “con cá” </w:t>
                        </w:r>
                      </w:p>
                    </w:txbxContent>
                  </v:textbox>
                </v:oval>
                <v:oval id="Oval 76" o:spid="_x0000_s1028" style="position:absolute;left:3108;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wWoMMA&#10;AADbAAAADwAAAGRycy9kb3ducmV2LnhtbESPQYvCMBSE78L+h/AEL7KmetClGkVcXAX1oLs/4NE8&#10;29LmpSRZbf+9EQSPw8x8wyxWranFjZwvLSsYjxIQxJnVJecK/n63n18gfEDWWFsmBR15WC0/egtM&#10;tb3zmW6XkIsIYZ+igiKEJpXSZwUZ9CPbEEfvap3BEKXLpXZ4j3BTy0mSTKXBkuNCgQ1tCsqqy79R&#10;cPjpKj1cf09Om+7oqh0Pr25PSg367XoOIlAb3uFXe68VzKbw/B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wWoMMAAADbAAAADwAAAAAAAAAAAAAAAACYAgAAZHJzL2Rv&#10;d25yZXYueG1sUEsFBgAAAAAEAAQA9QAAAIgDAAAAAA==&#10;" fillcolor="#c5e0b3" strokecolor="#c5e0b3">
                  <v:textbox>
                    <w:txbxContent>
                      <w:p w:rsidR="002B277B" w:rsidRDefault="002B277B" w:rsidP="0060613B">
                        <w:pPr>
                          <w:jc w:val="center"/>
                        </w:pPr>
                        <w:r>
                          <w:t>……………………………………….</w:t>
                        </w:r>
                      </w:p>
                    </w:txbxContent>
                  </v:textbox>
                </v:oval>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42" o:spid="_x0000_s1029" type="#_x0000_t13" style="position:absolute;left:5580;top:2988;width:612;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HxwsYA&#10;AADbAAAADwAAAGRycy9kb3ducmV2LnhtbESPQWvCQBSE74X+h+UVvEjd6MGU6Ca0glKkHmpz0Nsj&#10;+5qk7r4N2a3Gf+8WhB6HmfmGWRaDNeJMvW8dK5hOEhDEldMt1wrKr/XzCwgfkDUax6TgSh6K/PFh&#10;iZl2F/6k8z7UIkLYZ6igCaHLpPRVQxb9xHXE0ft2vcUQZV9L3eMlwq2RsySZS4stx4UGO1o1VJ32&#10;v1bBUbJ/29S78rD7OKZbM05K83NSavQ0vC5ABBrCf/jeftcK0hT+vsQfI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sHxwsYAAADbAAAADwAAAAAAAAAAAAAAAACYAgAAZHJz&#10;L2Rvd25yZXYueG1sUEsFBgAAAAAEAAQA9QAAAIsDAAAAAA==&#10;" adj="11965,6008" fillcolor="#a8d08d" strokecolor="#a8d08d"/>
                <v:shape id="AutoShape 143" o:spid="_x0000_s1030" type="#_x0000_t13" style="position:absolute;left:3969;top:1512;width:612;height:85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zxcIA&#10;AADbAAAADwAAAGRycy9kb3ducmV2LnhtbERPPW/CMBDdkfofrKvERpx2AJRiUIUKVMAAaZduR3yN&#10;o8bnyHZJ+u/rAYnx6X0vVoNtxZV8aBwreMpyEMSV0w3XCj4/NpM5iBCRNbaOScEfBVgtH0YLLLTr&#10;+UzXMtYihXAoUIGJsSukDJUhiyFzHXHivp23GBP0tdQe+xRuW/mc51NpseHUYLCjtaHqp/y1Cual&#10;6Wl7OjTt7u34VW32l0u/9kqNH4fXFxCRhngX39zvWsEsjU1f0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PFwgAAANsAAAAPAAAAAAAAAAAAAAAAAJgCAABkcnMvZG93&#10;bnJldi54bWxQSwUGAAAAAAQABAD1AAAAhwMAAAAA&#10;" adj="11965,6008" fillcolor="#a8d08d" strokecolor="#a8d08d"/>
                <v:shape id="AutoShape 144" o:spid="_x0000_s1031" type="#_x0000_t13" style="position:absolute;left:4084;top:4362;width:550;height:852;rotation:61505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z7osQA&#10;AADbAAAADwAAAGRycy9kb3ducmV2LnhtbESPQWvCQBSE70L/w/IKvYhu7MFqdJVQaAmYSxIv3p7Z&#10;1yQ0+zZktxr/vSsIPQ4z8w2z3Y+mExcaXGtZwWIegSCurG65VnAsv2YrEM4ja+wsk4IbOdjvXiZb&#10;jLW9ck6XwtciQNjFqKDxvo+ldFVDBt3c9sTB+7GDQR/kUEs94DXATSffo2gpDbYcFhrs6bOh6rf4&#10;Mwqyg8xPZ1qka0rK7Hua16OnRKm31zHZgPA0+v/ws51qBR9reHwJP0D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6LEAAAA2wAAAA8AAAAAAAAAAAAAAAAAmAIAAGRycy9k&#10;b3ducmV2LnhtbFBLBQYAAAAABAAEAPUAAACJAwAAAAA=&#10;" adj="11965,6008" fillcolor="#a8d08d" strokecolor="#a8d08d"/>
                <v:shape id="AutoShape 145" o:spid="_x0000_s1032" type="#_x0000_t13" style="position:absolute;left:2352;top:2904;width:612;height:852;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JjOL8A&#10;AADbAAAADwAAAGRycy9kb3ducmV2LnhtbERPTYvCMBC9C/sfwix4EU3dg0g1FREWFvewWMXz0IxN&#10;aDMpTbT135vDgsfH+97uRteKB/XBelawXGQgiCuvLdcKLufv+RpEiMgaW8+k4EkBdsXHZIu59gOf&#10;6FHGWqQQDjkqMDF2uZShMuQwLHxHnLib7x3GBPta6h6HFO5a+ZVlK+nQcmow2NHBUNWUd6fgfrUm&#10;Hs+r5jp72l+sBn0p/7RS089xvwERaYxv8b/7RytYp/XpS/oBsn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gmM4vwAAANsAAAAPAAAAAAAAAAAAAAAAAJgCAABkcnMvZG93bnJl&#10;di54bWxQSwUGAAAAAAQABAD1AAAAhAMAAAAA&#10;" adj="11965,6008" fillcolor="#a8d08d" strokecolor="#a8d08d"/>
                <v:oval id="Oval 81" o:spid="_x0000_s1033" style="position:absolute;left:6360;top:2724;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88MA&#10;AADbAAAADwAAAGRycy9kb3ducmV2LnhtbESP3YrCMBSE7wXfIZwFb2RN9WKRahRRVoXVC38e4NAc&#10;29LmpCRZbd/eCIKXw8x8w8yXranFnZwvLSsYjxIQxJnVJecKrpff7ykIH5A11pZJQUcelot+b46p&#10;tg8+0f0cchEh7FNUUITQpFL6rCCDfmQb4ujdrDMYonS51A4fEW5qOUmSH2mw5LhQYEPrgrLq/G8U&#10;/G27Sg9Xm8lx3R1ctePhze1JqcFXu5qBCNSGT/jd3msF0zG8vs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D+88MAAADbAAAADwAAAAAAAAAAAAAAAACYAgAAZHJzL2Rv&#10;d25yZXYueG1sUEsFBgAAAAAEAAQA9QAAAIgDAAAAAA==&#10;" fillcolor="#c5e0b3" strokecolor="#c5e0b3">
                  <v:textbox>
                    <w:txbxContent>
                      <w:p w:rsidR="002B277B" w:rsidRDefault="002B277B" w:rsidP="0060613B">
                        <w:pPr>
                          <w:jc w:val="center"/>
                        </w:pPr>
                        <w:r>
                          <w:t>……………………………………….</w:t>
                        </w:r>
                      </w:p>
                      <w:p w:rsidR="002B277B" w:rsidRDefault="002B277B" w:rsidP="0060613B">
                        <w:pPr>
                          <w:jc w:val="center"/>
                          <w:rPr>
                            <w:rFonts w:asciiTheme="minorHAnsi" w:hAnsiTheme="minorHAnsi"/>
                          </w:rPr>
                        </w:pPr>
                      </w:p>
                    </w:txbxContent>
                  </v:textbox>
                </v:oval>
                <v:oval id="Oval 82" o:spid="_x0000_s1034" style="position:absolute;left:3240;top:5232;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JghMMA&#10;AADbAAAADwAAAGRycy9kb3ducmV2LnhtbESP3YrCMBSE7xd8h3AEb0TT7YVINYoo/oC7F/48wKE5&#10;tqXNSUmy2r69WVjYy2FmvmGW68404knOV5YVfE4TEMS51RUXCu63/WQOwgdkjY1lUtCTh/Vq8LHE&#10;TNsXX+h5DYWIEPYZKihDaDMpfV6SQT+1LXH0HtYZDFG6QmqHrwg3jUyTZCYNVhwXSmxpW1JeX3+M&#10;gvOhr/V4s0u/t/2Xq488frgTKTUadpsFiEBd+A//tU9awTyF3y/xB8jV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iJghMMAAADbAAAADwAAAAAAAAAAAAAAAACYAgAAZHJzL2Rv&#10;d25yZXYueG1sUEsFBgAAAAAEAAQA9QAAAIgDAAAAAA==&#10;" fillcolor="#c5e0b3" strokecolor="#c5e0b3">
                  <v:textbox>
                    <w:txbxContent>
                      <w:p w:rsidR="002B277B" w:rsidRDefault="002B277B" w:rsidP="0060613B">
                        <w:pPr>
                          <w:jc w:val="center"/>
                        </w:pPr>
                        <w:r>
                          <w:t>……………………………………….</w:t>
                        </w:r>
                      </w:p>
                      <w:p w:rsidR="002B277B" w:rsidRDefault="002B277B" w:rsidP="0060613B">
                        <w:pPr>
                          <w:jc w:val="center"/>
                          <w:rPr>
                            <w:rFonts w:asciiTheme="minorHAnsi" w:hAnsiTheme="minorHAnsi"/>
                          </w:rPr>
                        </w:pPr>
                      </w:p>
                    </w:txbxContent>
                  </v:textbox>
                </v:oval>
                <v:oval id="Oval 83" o:spid="_x0000_s1035" style="position:absolute;top:2532;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7FH8MA&#10;AADbAAAADwAAAGRycy9kb3ducmV2LnhtbESP0YrCMBRE3wX/IVzBF1nTVRCpRhGXVWH1QdcPuDTX&#10;trS5KUlW2783woKPw8ycYZbr1tTiTs6XlhV8jhMQxJnVJecKrr/fH3MQPiBrrC2Tgo48rFf93hJT&#10;bR98pvsl5CJC2KeooAihSaX0WUEG/dg2xNG7WWcwROlyqR0+ItzUcpIkM2mw5LhQYEPbgrLq8mcU&#10;/Oy6So82X5PTtju6as+jmzuQUsNBu1mACNSGd/i/fdAK5lN4fYk/QK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7FH8MAAADbAAAADwAAAAAAAAAAAAAAAACYAgAAZHJzL2Rv&#10;d25yZXYueG1sUEsFBgAAAAAEAAQA9QAAAIgDAAAAAA==&#10;" fillcolor="#c5e0b3" strokecolor="#c5e0b3">
                  <v:textbox>
                    <w:txbxContent>
                      <w:p w:rsidR="002B277B" w:rsidRDefault="002B277B" w:rsidP="0060613B">
                        <w:pPr>
                          <w:jc w:val="center"/>
                        </w:pPr>
                        <w:r>
                          <w:t>……………………………………….</w:t>
                        </w:r>
                      </w:p>
                      <w:p w:rsidR="002B277B" w:rsidRDefault="002B277B" w:rsidP="0060613B">
                        <w:pPr>
                          <w:jc w:val="center"/>
                          <w:rPr>
                            <w:rFonts w:asciiTheme="minorHAnsi" w:hAnsiTheme="minorHAnsi"/>
                          </w:rPr>
                        </w:pPr>
                      </w:p>
                    </w:txbxContent>
                  </v:textbox>
                </v:oval>
                <w10:wrap anchorx="margin"/>
              </v:group>
            </w:pict>
          </mc:Fallback>
        </mc:AlternateContent>
      </w: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spacing w:line="360" w:lineRule="auto"/>
        <w:jc w:val="both"/>
        <w:rPr>
          <w:b/>
          <w:szCs w:val="28"/>
        </w:rPr>
      </w:pPr>
    </w:p>
    <w:p w:rsidR="0060613B" w:rsidRDefault="0060613B" w:rsidP="0060613B">
      <w:pPr>
        <w:jc w:val="both"/>
        <w:rPr>
          <w:rFonts w:eastAsia="Calibri"/>
          <w:sz w:val="26"/>
          <w:szCs w:val="26"/>
        </w:rPr>
      </w:pPr>
    </w:p>
    <w:p w:rsidR="0060613B" w:rsidRDefault="0060613B" w:rsidP="0060613B">
      <w:pPr>
        <w:spacing w:after="200" w:line="276" w:lineRule="auto"/>
        <w:rPr>
          <w:sz w:val="26"/>
          <w:szCs w:val="26"/>
          <w:lang w:eastAsia="vi-VN"/>
        </w:rPr>
      </w:pPr>
      <w:r>
        <w:rPr>
          <w:rFonts w:eastAsia="Calibri"/>
          <w:b/>
          <w:bCs/>
          <w:iCs/>
          <w:color w:val="FF0000"/>
          <w:szCs w:val="28"/>
          <w:lang w:val="sv-SE"/>
        </w:rPr>
        <w:br w:type="page"/>
      </w:r>
      <w:r>
        <w:rPr>
          <w:rFonts w:asciiTheme="minorHAnsi" w:hAnsiTheme="minorHAnsi"/>
          <w:noProof/>
          <w:sz w:val="22"/>
          <w:lang w:val="en-US"/>
        </w:rPr>
        <mc:AlternateContent>
          <mc:Choice Requires="wpg">
            <w:drawing>
              <wp:anchor distT="0" distB="0" distL="114300" distR="114300" simplePos="0" relativeHeight="251660288" behindDoc="0" locked="0" layoutInCell="1" allowOverlap="1" wp14:anchorId="7659CF4E" wp14:editId="6E72CC28">
                <wp:simplePos x="0" y="0"/>
                <wp:positionH relativeFrom="column">
                  <wp:posOffset>-332740</wp:posOffset>
                </wp:positionH>
                <wp:positionV relativeFrom="paragraph">
                  <wp:posOffset>293370</wp:posOffset>
                </wp:positionV>
                <wp:extent cx="6836410" cy="3230880"/>
                <wp:effectExtent l="0" t="0" r="21590" b="26670"/>
                <wp:wrapNone/>
                <wp:docPr id="32" name="Group 32"/>
                <wp:cNvGraphicFramePr/>
                <a:graphic xmlns:a="http://schemas.openxmlformats.org/drawingml/2006/main">
                  <a:graphicData uri="http://schemas.microsoft.com/office/word/2010/wordprocessingGroup">
                    <wpg:wgp>
                      <wpg:cNvGrpSpPr/>
                      <wpg:grpSpPr bwMode="auto">
                        <a:xfrm>
                          <a:off x="0" y="0"/>
                          <a:ext cx="6836410" cy="3230880"/>
                          <a:chOff x="0" y="0"/>
                          <a:chExt cx="10766" cy="5088"/>
                        </a:xfrm>
                      </wpg:grpSpPr>
                      <wps:wsp>
                        <wps:cNvPr id="53" name="Rectangle 53"/>
                        <wps:cNvSpPr>
                          <a:spLocks noChangeArrowheads="1"/>
                        </wps:cNvSpPr>
                        <wps:spPr bwMode="auto">
                          <a:xfrm>
                            <a:off x="0" y="0"/>
                            <a:ext cx="10766" cy="5088"/>
                          </a:xfrm>
                          <a:prstGeom prst="rect">
                            <a:avLst/>
                          </a:prstGeom>
                          <a:solidFill>
                            <a:srgbClr val="FFFFFF"/>
                          </a:solidFill>
                          <a:ln w="9525">
                            <a:solidFill>
                              <a:srgbClr val="000000"/>
                            </a:solidFill>
                            <a:miter lim="800000"/>
                            <a:headEnd/>
                            <a:tailEnd/>
                          </a:ln>
                        </wps:spPr>
                        <wps:txbx>
                          <w:txbxContent>
                            <w:p w:rsidR="002B277B" w:rsidRDefault="002B277B" w:rsidP="0060613B">
                              <w:pPr>
                                <w:rPr>
                                  <w:sz w:val="26"/>
                                  <w:szCs w:val="26"/>
                                </w:rPr>
                              </w:pPr>
                            </w:p>
                          </w:txbxContent>
                        </wps:txbx>
                        <wps:bodyPr rot="0" vert="horz" wrap="square" lIns="91440" tIns="45720" rIns="91440" bIns="45720" anchor="t" anchorCtr="0" upright="1">
                          <a:noAutofit/>
                        </wps:bodyPr>
                      </wps:wsp>
                      <wps:wsp>
                        <wps:cNvPr id="54" name="Rectangle 54"/>
                        <wps:cNvSpPr>
                          <a:spLocks noChangeArrowheads="1"/>
                        </wps:cNvSpPr>
                        <wps:spPr bwMode="auto">
                          <a:xfrm>
                            <a:off x="120" y="1640"/>
                            <a:ext cx="1561" cy="1095"/>
                          </a:xfrm>
                          <a:prstGeom prst="rect">
                            <a:avLst/>
                          </a:prstGeom>
                          <a:solidFill>
                            <a:srgbClr val="F7CAAC"/>
                          </a:solidFill>
                          <a:ln w="9525">
                            <a:solidFill>
                              <a:srgbClr val="000000"/>
                            </a:solidFill>
                            <a:miter lim="800000"/>
                            <a:headEnd/>
                            <a:tailEnd/>
                          </a:ln>
                        </wps:spPr>
                        <wps:txbx>
                          <w:txbxContent>
                            <w:p w:rsidR="002B277B" w:rsidRDefault="002B277B" w:rsidP="0060613B">
                              <w:pPr>
                                <w:jc w:val="center"/>
                                <w:rPr>
                                  <w:sz w:val="26"/>
                                  <w:szCs w:val="26"/>
                                </w:rPr>
                              </w:pPr>
                              <w:r>
                                <w:rPr>
                                  <w:sz w:val="26"/>
                                  <w:szCs w:val="26"/>
                                </w:rPr>
                                <w:t>Vấn đề:</w:t>
                              </w:r>
                            </w:p>
                            <w:p w:rsidR="002B277B" w:rsidRDefault="002B277B" w:rsidP="0060613B">
                              <w:pPr>
                                <w:jc w:val="center"/>
                                <w:rPr>
                                  <w:sz w:val="26"/>
                                  <w:szCs w:val="26"/>
                                </w:rPr>
                              </w:pPr>
                              <w:r>
                                <w:rPr>
                                  <w:sz w:val="26"/>
                                  <w:szCs w:val="26"/>
                                </w:rPr>
                                <w:t>Sự thật về con cá</w:t>
                              </w:r>
                            </w:p>
                          </w:txbxContent>
                        </wps:txbx>
                        <wps:bodyPr rot="0" vert="horz" wrap="square" lIns="91440" tIns="45720" rIns="91440" bIns="45720" anchor="t" anchorCtr="0" upright="1">
                          <a:noAutofit/>
                        </wps:bodyPr>
                      </wps:wsp>
                      <wps:wsp>
                        <wps:cNvPr id="55" name="Rectangle 55"/>
                        <wps:cNvSpPr>
                          <a:spLocks noChangeArrowheads="1"/>
                        </wps:cNvSpPr>
                        <wps:spPr bwMode="auto">
                          <a:xfrm>
                            <a:off x="4222" y="96"/>
                            <a:ext cx="3136" cy="587"/>
                          </a:xfrm>
                          <a:prstGeom prst="rect">
                            <a:avLst/>
                          </a:prstGeom>
                          <a:solidFill>
                            <a:srgbClr val="DEEAF6"/>
                          </a:solidFill>
                          <a:ln w="9525">
                            <a:solidFill>
                              <a:srgbClr val="000000"/>
                            </a:solidFill>
                            <a:miter lim="800000"/>
                            <a:headEnd/>
                            <a:tailEnd/>
                          </a:ln>
                        </wps:spPr>
                        <wps:txbx>
                          <w:txbxContent>
                            <w:p w:rsidR="002B277B" w:rsidRDefault="002B277B" w:rsidP="0060613B">
                              <w:pPr>
                                <w:jc w:val="center"/>
                                <w:rPr>
                                  <w:sz w:val="26"/>
                                  <w:szCs w:val="26"/>
                                </w:rPr>
                              </w:pPr>
                              <w:r>
                                <w:rPr>
                                  <w:sz w:val="26"/>
                                  <w:szCs w:val="26"/>
                                </w:rPr>
                                <w:t>Trèo lên lưng “cá”</w:t>
                              </w:r>
                            </w:p>
                          </w:txbxContent>
                        </wps:txbx>
                        <wps:bodyPr rot="0" vert="horz" wrap="square" lIns="91440" tIns="45720" rIns="91440" bIns="45720" anchor="t" anchorCtr="0" upright="1">
                          <a:noAutofit/>
                        </wps:bodyPr>
                      </wps:wsp>
                      <wps:wsp>
                        <wps:cNvPr id="56" name="Rectangle 56"/>
                        <wps:cNvSpPr>
                          <a:spLocks noChangeArrowheads="1"/>
                        </wps:cNvSpPr>
                        <wps:spPr bwMode="auto">
                          <a:xfrm>
                            <a:off x="4222" y="857"/>
                            <a:ext cx="3136" cy="587"/>
                          </a:xfrm>
                          <a:prstGeom prst="rect">
                            <a:avLst/>
                          </a:prstGeom>
                          <a:solidFill>
                            <a:srgbClr val="DEEAF6"/>
                          </a:solidFill>
                          <a:ln w="9525">
                            <a:solidFill>
                              <a:srgbClr val="000000"/>
                            </a:solidFill>
                            <a:miter lim="800000"/>
                            <a:headEnd/>
                            <a:tailEnd/>
                          </a:ln>
                        </wps:spPr>
                        <wps:txbx>
                          <w:txbxContent>
                            <w:p w:rsidR="002B277B" w:rsidRDefault="002B277B" w:rsidP="0060613B">
                              <w:pPr>
                                <w:jc w:val="center"/>
                                <w:rPr>
                                  <w:sz w:val="26"/>
                                  <w:szCs w:val="26"/>
                                </w:rPr>
                              </w:pPr>
                              <w:r>
                                <w:rPr>
                                  <w:sz w:val="26"/>
                                  <w:szCs w:val="26"/>
                                </w:rPr>
                                <w:t>Gõ lên lưng “cá”</w:t>
                              </w:r>
                            </w:p>
                          </w:txbxContent>
                        </wps:txbx>
                        <wps:bodyPr rot="0" vert="horz" wrap="square" lIns="91440" tIns="45720" rIns="91440" bIns="45720" anchor="t" anchorCtr="0" upright="1">
                          <a:noAutofit/>
                        </wps:bodyPr>
                      </wps:wsp>
                      <wps:wsp>
                        <wps:cNvPr id="57" name="Rectangle 57"/>
                        <wps:cNvSpPr>
                          <a:spLocks noChangeArrowheads="1"/>
                        </wps:cNvSpPr>
                        <wps:spPr bwMode="auto">
                          <a:xfrm>
                            <a:off x="8030" y="1729"/>
                            <a:ext cx="2628" cy="1379"/>
                          </a:xfrm>
                          <a:prstGeom prst="rect">
                            <a:avLst/>
                          </a:prstGeom>
                          <a:solidFill>
                            <a:srgbClr val="FFE599"/>
                          </a:solidFill>
                          <a:ln w="9525">
                            <a:solidFill>
                              <a:srgbClr val="000000"/>
                            </a:solidFill>
                            <a:miter lim="800000"/>
                            <a:headEnd/>
                            <a:tailEnd/>
                          </a:ln>
                        </wps:spPr>
                        <wps:txbx>
                          <w:txbxContent>
                            <w:p w:rsidR="002B277B" w:rsidRDefault="002B277B" w:rsidP="0060613B">
                              <w:pPr>
                                <w:jc w:val="center"/>
                                <w:rPr>
                                  <w:sz w:val="26"/>
                                  <w:szCs w:val="26"/>
                                </w:rPr>
                              </w:pPr>
                              <w:r>
                                <w:rPr>
                                  <w:sz w:val="26"/>
                                  <w:szCs w:val="26"/>
                                </w:rPr>
                                <w:t>Kết luận làm sáng tỏ vấn đề:</w:t>
                              </w:r>
                            </w:p>
                            <w:p w:rsidR="002B277B" w:rsidRDefault="002B277B" w:rsidP="0060613B">
                              <w:pPr>
                                <w:jc w:val="center"/>
                                <w:rPr>
                                  <w:sz w:val="26"/>
                                  <w:szCs w:val="26"/>
                                </w:rPr>
                              </w:pPr>
                              <w:r>
                                <w:rPr>
                                  <w:sz w:val="26"/>
                                  <w:szCs w:val="26"/>
                                </w:rPr>
                                <w:t>“con cá” -&gt; tàu ngầm</w:t>
                              </w:r>
                            </w:p>
                          </w:txbxContent>
                        </wps:txbx>
                        <wps:bodyPr rot="0" vert="horz" wrap="square" lIns="91440" tIns="45720" rIns="91440" bIns="45720" anchor="t" anchorCtr="0" upright="1">
                          <a:noAutofit/>
                        </wps:bodyPr>
                      </wps:wsp>
                      <wps:wsp>
                        <wps:cNvPr id="58" name="Text Box 18"/>
                        <wps:cNvSpPr txBox="1">
                          <a:spLocks noChangeArrowheads="1"/>
                        </wps:cNvSpPr>
                        <wps:spPr bwMode="auto">
                          <a:xfrm>
                            <a:off x="2078" y="305"/>
                            <a:ext cx="1740" cy="1023"/>
                          </a:xfrm>
                          <a:prstGeom prst="rect">
                            <a:avLst/>
                          </a:prstGeom>
                          <a:solidFill>
                            <a:srgbClr val="FBE4D5"/>
                          </a:solidFill>
                          <a:ln w="9525">
                            <a:solidFill>
                              <a:srgbClr val="000000"/>
                            </a:solidFill>
                            <a:miter lim="800000"/>
                            <a:headEnd/>
                            <a:tailEnd/>
                          </a:ln>
                        </wps:spPr>
                        <wps:txbx>
                          <w:txbxContent>
                            <w:p w:rsidR="002B277B" w:rsidRDefault="002B277B" w:rsidP="0060613B">
                              <w:pPr>
                                <w:jc w:val="center"/>
                                <w:rPr>
                                  <w:sz w:val="26"/>
                                  <w:szCs w:val="26"/>
                                </w:rPr>
                              </w:pPr>
                            </w:p>
                          </w:txbxContent>
                        </wps:txbx>
                        <wps:bodyPr rot="0" vert="horz" wrap="square" lIns="91440" tIns="45720" rIns="91440" bIns="45720" anchor="t" anchorCtr="0" upright="1">
                          <a:noAutofit/>
                        </wps:bodyPr>
                      </wps:wsp>
                      <wps:wsp>
                        <wps:cNvPr id="59" name="Text Box 19"/>
                        <wps:cNvSpPr txBox="1">
                          <a:spLocks noChangeArrowheads="1"/>
                        </wps:cNvSpPr>
                        <wps:spPr bwMode="auto">
                          <a:xfrm>
                            <a:off x="2078" y="2380"/>
                            <a:ext cx="1800" cy="1188"/>
                          </a:xfrm>
                          <a:prstGeom prst="rect">
                            <a:avLst/>
                          </a:prstGeom>
                          <a:solidFill>
                            <a:srgbClr val="FBE4D5"/>
                          </a:solidFill>
                          <a:ln w="9525">
                            <a:solidFill>
                              <a:srgbClr val="000000"/>
                            </a:solidFill>
                            <a:miter lim="800000"/>
                            <a:headEnd/>
                            <a:tailEnd/>
                          </a:ln>
                        </wps:spPr>
                        <wps:txbx>
                          <w:txbxContent>
                            <w:p w:rsidR="002B277B" w:rsidRDefault="002B277B" w:rsidP="0060613B">
                              <w:pPr>
                                <w:jc w:val="center"/>
                                <w:rPr>
                                  <w:sz w:val="26"/>
                                  <w:szCs w:val="26"/>
                                </w:rPr>
                              </w:pPr>
                              <w:r>
                                <w:rPr>
                                  <w:sz w:val="26"/>
                                  <w:szCs w:val="26"/>
                                </w:rPr>
                                <w:t xml:space="preserve">Thu thập </w:t>
                              </w:r>
                            </w:p>
                            <w:p w:rsidR="002B277B" w:rsidRDefault="002B277B" w:rsidP="0060613B">
                              <w:pPr>
                                <w:jc w:val="center"/>
                                <w:rPr>
                                  <w:sz w:val="26"/>
                                  <w:szCs w:val="26"/>
                                </w:rPr>
                              </w:pPr>
                              <w:r>
                                <w:rPr>
                                  <w:sz w:val="26"/>
                                  <w:szCs w:val="26"/>
                                </w:rPr>
                                <w:t xml:space="preserve">và xử lí </w:t>
                              </w:r>
                            </w:p>
                            <w:p w:rsidR="002B277B" w:rsidRDefault="002B277B" w:rsidP="0060613B">
                              <w:pPr>
                                <w:jc w:val="center"/>
                                <w:rPr>
                                  <w:sz w:val="26"/>
                                  <w:szCs w:val="26"/>
                                </w:rPr>
                              </w:pPr>
                              <w:r>
                                <w:rPr>
                                  <w:sz w:val="26"/>
                                  <w:szCs w:val="26"/>
                                </w:rPr>
                                <w:t>thông tin</w:t>
                              </w:r>
                            </w:p>
                          </w:txbxContent>
                        </wps:txbx>
                        <wps:bodyPr rot="0" vert="horz" wrap="square" lIns="91440" tIns="45720" rIns="91440" bIns="45720" anchor="t" anchorCtr="0" upright="1">
                          <a:noAutofit/>
                        </wps:bodyPr>
                      </wps:wsp>
                      <wps:wsp>
                        <wps:cNvPr id="60" name="Rectangle 60"/>
                        <wps:cNvSpPr>
                          <a:spLocks noChangeArrowheads="1"/>
                        </wps:cNvSpPr>
                        <wps:spPr bwMode="auto">
                          <a:xfrm>
                            <a:off x="4222" y="1973"/>
                            <a:ext cx="3136" cy="587"/>
                          </a:xfrm>
                          <a:prstGeom prst="rect">
                            <a:avLst/>
                          </a:prstGeom>
                          <a:solidFill>
                            <a:srgbClr val="DEEAF6"/>
                          </a:solidFill>
                          <a:ln w="9525">
                            <a:solidFill>
                              <a:srgbClr val="000000"/>
                            </a:solidFill>
                            <a:miter lim="800000"/>
                            <a:headEnd/>
                            <a:tailEnd/>
                          </a:ln>
                        </wps:spPr>
                        <wps:txbx>
                          <w:txbxContent>
                            <w:p w:rsidR="002B277B" w:rsidRDefault="002B277B" w:rsidP="0060613B">
                              <w:pPr>
                                <w:jc w:val="center"/>
                                <w:rPr>
                                  <w:sz w:val="26"/>
                                  <w:szCs w:val="26"/>
                                </w:rPr>
                              </w:pPr>
                              <w:r>
                                <w:rPr>
                                  <w:sz w:val="26"/>
                                  <w:szCs w:val="26"/>
                                </w:rPr>
                                <w:t>Thân rắn như đá</w:t>
                              </w:r>
                            </w:p>
                          </w:txbxContent>
                        </wps:txbx>
                        <wps:bodyPr rot="0" vert="horz" wrap="square" lIns="91440" tIns="45720" rIns="91440" bIns="45720" anchor="t" anchorCtr="0" upright="1">
                          <a:noAutofit/>
                        </wps:bodyPr>
                      </wps:wsp>
                      <wps:wsp>
                        <wps:cNvPr id="61" name="Rectangle 61"/>
                        <wps:cNvSpPr>
                          <a:spLocks noChangeArrowheads="1"/>
                        </wps:cNvSpPr>
                        <wps:spPr bwMode="auto">
                          <a:xfrm>
                            <a:off x="4222" y="2752"/>
                            <a:ext cx="3136" cy="824"/>
                          </a:xfrm>
                          <a:prstGeom prst="rect">
                            <a:avLst/>
                          </a:prstGeom>
                          <a:solidFill>
                            <a:srgbClr val="DEEAF6"/>
                          </a:solidFill>
                          <a:ln w="9525">
                            <a:solidFill>
                              <a:srgbClr val="000000"/>
                            </a:solidFill>
                            <a:miter lim="800000"/>
                            <a:headEnd/>
                            <a:tailEnd/>
                          </a:ln>
                        </wps:spPr>
                        <wps:txbx>
                          <w:txbxContent>
                            <w:p w:rsidR="002B277B" w:rsidRDefault="002B277B" w:rsidP="0060613B">
                              <w:pPr>
                                <w:jc w:val="center"/>
                                <w:rPr>
                                  <w:sz w:val="26"/>
                                  <w:szCs w:val="26"/>
                                </w:rPr>
                              </w:pPr>
                              <w:r>
                                <w:rPr>
                                  <w:sz w:val="26"/>
                                  <w:szCs w:val="26"/>
                                </w:rPr>
                                <w:t>Mai cứng như xương</w:t>
                              </w:r>
                            </w:p>
                            <w:p w:rsidR="002B277B" w:rsidRDefault="002B277B" w:rsidP="0060613B">
                              <w:pPr>
                                <w:jc w:val="center"/>
                                <w:rPr>
                                  <w:sz w:val="26"/>
                                  <w:szCs w:val="26"/>
                                </w:rPr>
                              </w:pPr>
                              <w:r>
                                <w:rPr>
                                  <w:sz w:val="26"/>
                                  <w:szCs w:val="26"/>
                                </w:rPr>
                                <w:t xml:space="preserve"> động vật thời cổ đại</w:t>
                              </w:r>
                            </w:p>
                          </w:txbxContent>
                        </wps:txbx>
                        <wps:bodyPr rot="0" vert="horz" wrap="square" lIns="91440" tIns="45720" rIns="91440" bIns="45720" anchor="t" anchorCtr="0" upright="1">
                          <a:noAutofit/>
                        </wps:bodyPr>
                      </wps:wsp>
                      <wps:wsp>
                        <wps:cNvPr id="62" name="Rectangle 62"/>
                        <wps:cNvSpPr>
                          <a:spLocks noChangeArrowheads="1"/>
                        </wps:cNvSpPr>
                        <wps:spPr bwMode="auto">
                          <a:xfrm>
                            <a:off x="4222" y="3772"/>
                            <a:ext cx="3136" cy="1208"/>
                          </a:xfrm>
                          <a:prstGeom prst="rect">
                            <a:avLst/>
                          </a:prstGeom>
                          <a:solidFill>
                            <a:srgbClr val="DEEAF6"/>
                          </a:solidFill>
                          <a:ln w="9525">
                            <a:solidFill>
                              <a:srgbClr val="000000"/>
                            </a:solidFill>
                            <a:miter lim="800000"/>
                            <a:headEnd/>
                            <a:tailEnd/>
                          </a:ln>
                        </wps:spPr>
                        <wps:txbx>
                          <w:txbxContent>
                            <w:p w:rsidR="002B277B" w:rsidRDefault="002B277B" w:rsidP="0060613B">
                              <w:pPr>
                                <w:jc w:val="both"/>
                                <w:rPr>
                                  <w:sz w:val="26"/>
                                  <w:szCs w:val="26"/>
                                </w:rPr>
                              </w:pPr>
                              <w:r>
                                <w:rPr>
                                  <w:sz w:val="26"/>
                                  <w:szCs w:val="26"/>
                                </w:rPr>
                                <w:t>Lưng đen bóng, nhẵn thín, phẳng lì, không có vảy, ghép lại bằng thép lá</w:t>
                              </w:r>
                            </w:p>
                          </w:txbxContent>
                        </wps:txbx>
                        <wps:bodyPr rot="0" vert="horz" wrap="square" lIns="91440" tIns="45720" rIns="91440" bIns="45720" anchor="t" anchorCtr="0" upright="1">
                          <a:noAutofit/>
                        </wps:bodyPr>
                      </wps:wsp>
                      <wps:wsp>
                        <wps:cNvPr id="63" name="AutoShape 23"/>
                        <wps:cNvCnPr>
                          <a:cxnSpLocks noChangeShapeType="1"/>
                        </wps:cNvCnPr>
                        <wps:spPr bwMode="auto">
                          <a:xfrm flipV="1">
                            <a:off x="1681" y="683"/>
                            <a:ext cx="397" cy="1489"/>
                          </a:xfrm>
                          <a:prstGeom prst="straightConnector1">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64" name="AutoShape 24"/>
                        <wps:cNvCnPr>
                          <a:cxnSpLocks noChangeShapeType="1"/>
                        </wps:cNvCnPr>
                        <wps:spPr bwMode="auto">
                          <a:xfrm>
                            <a:off x="1681" y="2172"/>
                            <a:ext cx="397" cy="816"/>
                          </a:xfrm>
                          <a:prstGeom prst="straightConnector1">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65" name="AutoShape 25"/>
                        <wps:cNvCnPr>
                          <a:cxnSpLocks noChangeShapeType="1"/>
                        </wps:cNvCnPr>
                        <wps:spPr bwMode="auto">
                          <a:xfrm flipV="1">
                            <a:off x="3818" y="372"/>
                            <a:ext cx="404" cy="485"/>
                          </a:xfrm>
                          <a:prstGeom prst="straightConnector1">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66" name="AutoShape 26"/>
                        <wps:cNvCnPr>
                          <a:cxnSpLocks noChangeShapeType="1"/>
                        </wps:cNvCnPr>
                        <wps:spPr bwMode="auto">
                          <a:xfrm>
                            <a:off x="3818" y="857"/>
                            <a:ext cx="404" cy="319"/>
                          </a:xfrm>
                          <a:prstGeom prst="straightConnector1">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67" name="AutoShape 27"/>
                        <wps:cNvCnPr>
                          <a:cxnSpLocks noChangeShapeType="1"/>
                        </wps:cNvCnPr>
                        <wps:spPr bwMode="auto">
                          <a:xfrm flipV="1">
                            <a:off x="3878" y="2256"/>
                            <a:ext cx="344" cy="732"/>
                          </a:xfrm>
                          <a:prstGeom prst="straightConnector1">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68" name="AutoShape 28"/>
                        <wps:cNvCnPr>
                          <a:cxnSpLocks noChangeShapeType="1"/>
                        </wps:cNvCnPr>
                        <wps:spPr bwMode="auto">
                          <a:xfrm>
                            <a:off x="3878" y="2988"/>
                            <a:ext cx="344" cy="1440"/>
                          </a:xfrm>
                          <a:prstGeom prst="straightConnector1">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69" name="AutoShape 29"/>
                        <wps:cNvCnPr>
                          <a:cxnSpLocks noChangeShapeType="1"/>
                        </wps:cNvCnPr>
                        <wps:spPr bwMode="auto">
                          <a:xfrm>
                            <a:off x="3878" y="2988"/>
                            <a:ext cx="344" cy="168"/>
                          </a:xfrm>
                          <a:prstGeom prst="straightConnector1">
                            <a:avLst/>
                          </a:prstGeom>
                          <a:noFill/>
                          <a:ln w="12700">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70" name="AutoShape 30"/>
                        <wps:cNvCnPr>
                          <a:cxnSpLocks noChangeShapeType="1"/>
                        </wps:cNvCnPr>
                        <wps:spPr bwMode="auto">
                          <a:xfrm>
                            <a:off x="5762" y="3576"/>
                            <a:ext cx="12" cy="196"/>
                          </a:xfrm>
                          <a:prstGeom prst="straightConnector1">
                            <a:avLst/>
                          </a:prstGeom>
                          <a:noFill/>
                          <a:ln w="1270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71" name="AutoShape 31"/>
                        <wps:cNvSpPr>
                          <a:spLocks/>
                        </wps:cNvSpPr>
                        <wps:spPr bwMode="auto">
                          <a:xfrm>
                            <a:off x="7430" y="372"/>
                            <a:ext cx="552" cy="4056"/>
                          </a:xfrm>
                          <a:prstGeom prst="rightBrace">
                            <a:avLst>
                              <a:gd name="adj1" fmla="val 25139"/>
                              <a:gd name="adj2" fmla="val 50000"/>
                            </a:avLst>
                          </a:prstGeom>
                          <a:noFill/>
                          <a:ln w="2857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Text Box 32"/>
                        <wps:cNvSpPr txBox="1">
                          <a:spLocks noChangeArrowheads="1"/>
                        </wps:cNvSpPr>
                        <wps:spPr bwMode="auto">
                          <a:xfrm>
                            <a:off x="2090" y="528"/>
                            <a:ext cx="1716" cy="485"/>
                          </a:xfrm>
                          <a:prstGeom prst="rect">
                            <a:avLst/>
                          </a:prstGeom>
                          <a:solidFill>
                            <a:srgbClr val="FBE4D5"/>
                          </a:solidFill>
                          <a:ln w="9525">
                            <a:solidFill>
                              <a:srgbClr val="FBE4D5"/>
                            </a:solidFill>
                            <a:miter lim="800000"/>
                            <a:headEnd/>
                            <a:tailEnd/>
                          </a:ln>
                        </wps:spPr>
                        <wps:txbx>
                          <w:txbxContent>
                            <w:p w:rsidR="002B277B" w:rsidRDefault="002B277B" w:rsidP="0060613B">
                              <w:pPr>
                                <w:jc w:val="center"/>
                                <w:rPr>
                                  <w:sz w:val="26"/>
                                  <w:szCs w:val="26"/>
                                </w:rPr>
                              </w:pPr>
                              <w:r>
                                <w:rPr>
                                  <w:sz w:val="26"/>
                                  <w:szCs w:val="26"/>
                                </w:rPr>
                                <w:t>Thực nghiệm</w:t>
                              </w:r>
                            </w:p>
                          </w:txbxContent>
                        </wps:txbx>
                        <wps:bodyPr rot="0" vert="horz" wrap="square" lIns="91440" tIns="45720" rIns="91440" bIns="45720" anchor="t" anchorCtr="0" upright="1">
                          <a:noAutofit/>
                        </wps:bodyPr>
                      </wps:wsp>
                      <wps:wsp>
                        <wps:cNvPr id="73" name="AutoShape 33"/>
                        <wps:cNvCnPr>
                          <a:cxnSpLocks noChangeShapeType="1"/>
                        </wps:cNvCnPr>
                        <wps:spPr bwMode="auto">
                          <a:xfrm>
                            <a:off x="2895" y="1492"/>
                            <a:ext cx="1" cy="616"/>
                          </a:xfrm>
                          <a:prstGeom prst="straightConnector1">
                            <a:avLst/>
                          </a:prstGeom>
                          <a:noFill/>
                          <a:ln w="28575">
                            <a:solidFill>
                              <a:srgbClr val="0000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59CF4E" id="Group 32" o:spid="_x0000_s1036" style="position:absolute;margin-left:-26.2pt;margin-top:23.1pt;width:538.3pt;height:254.4pt;z-index:251660288" coordsize="10766,5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">
                <v:rect id="Rectangle 53" o:spid="_x0000_s1037" style="position:absolute;width:10766;height:50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rsidR="002B277B" w:rsidRDefault="002B277B" w:rsidP="0060613B">
                        <w:pPr>
                          <w:rPr>
                            <w:sz w:val="26"/>
                            <w:szCs w:val="26"/>
                          </w:rPr>
                        </w:pPr>
                      </w:p>
                    </w:txbxContent>
                  </v:textbox>
                </v:rect>
                <v:rect id="Rectangle 54" o:spid="_x0000_s1038" style="position:absolute;left:120;top:1640;width:1561;height:1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JmgcEA&#10;AADbAAAADwAAAGRycy9kb3ducmV2LnhtbESPT4vCMBTE74LfITzBm6b+l2oUWVZYLwtWvT+aZ1tM&#10;XkoTbffbbxaEPQ4z8xtmu++sES9qfOVYwWScgCDOna64UHC9HEdrED4gazSOScEPedjv+r0tptq1&#10;fKZXFgoRIexTVFCGUKdS+rwki37sauLo3V1jMUTZFFI32Ea4NXKaJEtpseK4UGJNHyXlj+xpFRTG&#10;zjIzvx3Pp0n+uWr14jt51koNB91hAyJQF/7D7/aXVrCYw9+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iZoHBAAAA2wAAAA8AAAAAAAAAAAAAAAAAmAIAAGRycy9kb3du&#10;cmV2LnhtbFBLBQYAAAAABAAEAPUAAACGAwAAAAA=&#10;" fillcolor="#f7caac">
                  <v:textbox>
                    <w:txbxContent>
                      <w:p w:rsidR="002B277B" w:rsidRDefault="002B277B" w:rsidP="0060613B">
                        <w:pPr>
                          <w:jc w:val="center"/>
                          <w:rPr>
                            <w:sz w:val="26"/>
                            <w:szCs w:val="26"/>
                          </w:rPr>
                        </w:pPr>
                        <w:r>
                          <w:rPr>
                            <w:sz w:val="26"/>
                            <w:szCs w:val="26"/>
                          </w:rPr>
                          <w:t>Vấn đề:</w:t>
                        </w:r>
                      </w:p>
                      <w:p w:rsidR="002B277B" w:rsidRDefault="002B277B" w:rsidP="0060613B">
                        <w:pPr>
                          <w:jc w:val="center"/>
                          <w:rPr>
                            <w:sz w:val="26"/>
                            <w:szCs w:val="26"/>
                          </w:rPr>
                        </w:pPr>
                        <w:r>
                          <w:rPr>
                            <w:sz w:val="26"/>
                            <w:szCs w:val="26"/>
                          </w:rPr>
                          <w:t>Sự thật về con cá</w:t>
                        </w:r>
                      </w:p>
                    </w:txbxContent>
                  </v:textbox>
                </v:rect>
                <v:rect id="Rectangle 55" o:spid="_x0000_s1039" style="position:absolute;left:4222;top:96;width:3136;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SKRMIA&#10;AADbAAAADwAAAGRycy9kb3ducmV2LnhtbESP3YrCMBSE7wXfIZwFb0RTC1XpGsUVF7315wEOzdm2&#10;bnPSbWLbfXsjCF4OM/MNs9r0phItNa60rGA2jUAQZ1aXnCu4Xr4nSxDOI2usLJOCf3KwWQ8HK0y1&#10;7fhE7dnnIkDYpaig8L5OpXRZQQbd1NbEwfuxjUEfZJNL3WAX4KaScRTNpcGSw0KBNe0Kyn7Pd6Pg&#10;9pUcukXcz/ax+/PxuJS3Zd0qNfrot58gPPX+HX61j1pBksDzS/g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NIpEwgAAANsAAAAPAAAAAAAAAAAAAAAAAJgCAABkcnMvZG93&#10;bnJldi54bWxQSwUGAAAAAAQABAD1AAAAhwMAAAAA&#10;" fillcolor="#deeaf6">
                  <v:textbox>
                    <w:txbxContent>
                      <w:p w:rsidR="002B277B" w:rsidRDefault="002B277B" w:rsidP="0060613B">
                        <w:pPr>
                          <w:jc w:val="center"/>
                          <w:rPr>
                            <w:sz w:val="26"/>
                            <w:szCs w:val="26"/>
                          </w:rPr>
                        </w:pPr>
                        <w:r>
                          <w:rPr>
                            <w:sz w:val="26"/>
                            <w:szCs w:val="26"/>
                          </w:rPr>
                          <w:t>Trèo lên lưng “cá”</w:t>
                        </w:r>
                      </w:p>
                    </w:txbxContent>
                  </v:textbox>
                </v:rect>
                <v:rect id="Rectangle 56" o:spid="_x0000_s1040" style="position:absolute;left:4222;top:857;width:3136;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UM8MA&#10;AADbAAAADwAAAGRycy9kb3ducmV2LnhtbESP0WrCQBRE3wv+w3IFX0qzMaCG1E2wRbGvVT/gkr1N&#10;YrN3Y3ZN0r/vCoU+DjNzhtkWk2nFQL1rLCtYRjEI4tLqhisFl/PhJQXhPLLG1jIp+CEHRT572mKm&#10;7cifNJx8JQKEXYYKau+7TEpX1mTQRbYjDt6X7Q36IPtK6h7HADetTOJ4LQ02HBZq7Oi9pvL7dDcK&#10;rm+r47hJpuU+cTefPDfymnaDUov5tHsF4Wny/+G/9odWsFrD40v4A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YUM8MAAADbAAAADwAAAAAAAAAAAAAAAACYAgAAZHJzL2Rv&#10;d25yZXYueG1sUEsFBgAAAAAEAAQA9QAAAIgDAAAAAA==&#10;" fillcolor="#deeaf6">
                  <v:textbox>
                    <w:txbxContent>
                      <w:p w:rsidR="002B277B" w:rsidRDefault="002B277B" w:rsidP="0060613B">
                        <w:pPr>
                          <w:jc w:val="center"/>
                          <w:rPr>
                            <w:sz w:val="26"/>
                            <w:szCs w:val="26"/>
                          </w:rPr>
                        </w:pPr>
                        <w:r>
                          <w:rPr>
                            <w:sz w:val="26"/>
                            <w:szCs w:val="26"/>
                          </w:rPr>
                          <w:t>Gõ lên lưng “cá”</w:t>
                        </w:r>
                      </w:p>
                    </w:txbxContent>
                  </v:textbox>
                </v:rect>
                <v:rect id="Rectangle 57" o:spid="_x0000_s1041" style="position:absolute;left:8030;top:1729;width:2628;height:13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VZW8QA&#10;AADbAAAADwAAAGRycy9kb3ducmV2LnhtbESPQWvCQBSE7wX/w/IK3uqmAVuJrmKCQg+C1Qq9PrLP&#10;JJp9G3Y3mv77rlDocZiZb5jFajCtuJHzjWUFr5MEBHFpdcOVgtPX9mUGwgdkja1lUvBDHlbL0dMC&#10;M23vfKDbMVQiQthnqKAOocuk9GVNBv3EdsTRO1tnMETpKqkd3iPctDJNkjdpsOG4UGNHRU3l9dgb&#10;BR3lVfG9Sy8u2eRNH7anz/3uqtT4eVjPQQQawn/4r/2hFUzf4fEl/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VWVvEAAAA2wAAAA8AAAAAAAAAAAAAAAAAmAIAAGRycy9k&#10;b3ducmV2LnhtbFBLBQYAAAAABAAEAPUAAACJAwAAAAA=&#10;" fillcolor="#ffe599">
                  <v:textbox>
                    <w:txbxContent>
                      <w:p w:rsidR="002B277B" w:rsidRDefault="002B277B" w:rsidP="0060613B">
                        <w:pPr>
                          <w:jc w:val="center"/>
                          <w:rPr>
                            <w:sz w:val="26"/>
                            <w:szCs w:val="26"/>
                          </w:rPr>
                        </w:pPr>
                        <w:r>
                          <w:rPr>
                            <w:sz w:val="26"/>
                            <w:szCs w:val="26"/>
                          </w:rPr>
                          <w:t>Kết luận làm sáng tỏ vấn đề:</w:t>
                        </w:r>
                      </w:p>
                      <w:p w:rsidR="002B277B" w:rsidRDefault="002B277B" w:rsidP="0060613B">
                        <w:pPr>
                          <w:jc w:val="center"/>
                          <w:rPr>
                            <w:sz w:val="26"/>
                            <w:szCs w:val="26"/>
                          </w:rPr>
                        </w:pPr>
                        <w:r>
                          <w:rPr>
                            <w:sz w:val="26"/>
                            <w:szCs w:val="26"/>
                          </w:rPr>
                          <w:t>“con cá” -&gt; tàu ngầm</w:t>
                        </w:r>
                      </w:p>
                    </w:txbxContent>
                  </v:textbox>
                </v:rect>
                <v:shapetype id="_x0000_t202" coordsize="21600,21600" o:spt="202" path="m,l,21600r21600,l21600,xe">
                  <v:stroke joinstyle="miter"/>
                  <v:path gradientshapeok="t" o:connecttype="rect"/>
                </v:shapetype>
                <v:shape id="Text Box 18" o:spid="_x0000_s1042" type="#_x0000_t202" style="position:absolute;left:2078;top:305;width:1740;height:1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P/8sIA&#10;AADbAAAADwAAAGRycy9kb3ducmV2LnhtbERPTWvCQBC9C/0PyxR6kbqxUpHoKkUQeihFo0KPY3ZM&#10;lmZnQ3bV9N87B6HHx/terHrfqCt10QU2MB5loIjLYB1XBg77zesMVEzIFpvAZOCPIqyWT4MF5jbc&#10;eEfXIlVKQjjmaKBOqc21jmVNHuMotMTCnUPnMQnsKm07vEm4b/Rblk21R8fSUGNL65rK3+Lipfe0&#10;n623Uzcs3O708/W9OU4sHY15ee4/5qAS9elf/HB/WgPvMla+yA/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I//ywgAAANsAAAAPAAAAAAAAAAAAAAAAAJgCAABkcnMvZG93&#10;bnJldi54bWxQSwUGAAAAAAQABAD1AAAAhwMAAAAA&#10;" fillcolor="#fbe4d5">
                  <v:textbox>
                    <w:txbxContent>
                      <w:p w:rsidR="002B277B" w:rsidRDefault="002B277B" w:rsidP="0060613B">
                        <w:pPr>
                          <w:jc w:val="center"/>
                          <w:rPr>
                            <w:sz w:val="26"/>
                            <w:szCs w:val="26"/>
                          </w:rPr>
                        </w:pPr>
                      </w:p>
                    </w:txbxContent>
                  </v:textbox>
                </v:shape>
                <v:shape id="Text Box 19" o:spid="_x0000_s1043" type="#_x0000_t202" style="position:absolute;left:2078;top:2380;width:1800;height:1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9aacUA&#10;AADbAAAADwAAAGRycy9kb3ducmV2LnhtbESPX2vCMBTF34V9h3AHe5E1dTJxnVFEEHwQme2EPd42&#10;d21Yc1OaqN23XwRhj4fz58dZrAbbigv13jhWMElSEMSV04ZrBZ/F9nkOwgdkja1jUvBLHlbLh9EC&#10;M+2ufKRLHmoRR9hnqKAJocuk9FVDFn3iOuLofbveYoiyr6Xu8RrHbStf0nQmLRqOhAY72jRU/eRn&#10;G7llMd98zMw4N8fya3/YnqaaTko9PQ7rdxCBhvAfvrd3WsHrG9y+xB8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b1ppxQAAANsAAAAPAAAAAAAAAAAAAAAAAJgCAABkcnMv&#10;ZG93bnJldi54bWxQSwUGAAAAAAQABAD1AAAAigMAAAAA&#10;" fillcolor="#fbe4d5">
                  <v:textbox>
                    <w:txbxContent>
                      <w:p w:rsidR="002B277B" w:rsidRDefault="002B277B" w:rsidP="0060613B">
                        <w:pPr>
                          <w:jc w:val="center"/>
                          <w:rPr>
                            <w:sz w:val="26"/>
                            <w:szCs w:val="26"/>
                          </w:rPr>
                        </w:pPr>
                        <w:r>
                          <w:rPr>
                            <w:sz w:val="26"/>
                            <w:szCs w:val="26"/>
                          </w:rPr>
                          <w:t xml:space="preserve">Thu thập </w:t>
                        </w:r>
                      </w:p>
                      <w:p w:rsidR="002B277B" w:rsidRDefault="002B277B" w:rsidP="0060613B">
                        <w:pPr>
                          <w:jc w:val="center"/>
                          <w:rPr>
                            <w:sz w:val="26"/>
                            <w:szCs w:val="26"/>
                          </w:rPr>
                        </w:pPr>
                        <w:r>
                          <w:rPr>
                            <w:sz w:val="26"/>
                            <w:szCs w:val="26"/>
                          </w:rPr>
                          <w:t xml:space="preserve">và xử lí </w:t>
                        </w:r>
                      </w:p>
                      <w:p w:rsidR="002B277B" w:rsidRDefault="002B277B" w:rsidP="0060613B">
                        <w:pPr>
                          <w:jc w:val="center"/>
                          <w:rPr>
                            <w:sz w:val="26"/>
                            <w:szCs w:val="26"/>
                          </w:rPr>
                        </w:pPr>
                        <w:r>
                          <w:rPr>
                            <w:sz w:val="26"/>
                            <w:szCs w:val="26"/>
                          </w:rPr>
                          <w:t>thông tin</w:t>
                        </w:r>
                      </w:p>
                    </w:txbxContent>
                  </v:textbox>
                </v:shape>
                <v:rect id="Rectangle 60" o:spid="_x0000_s1044" style="position:absolute;left:4222;top:1973;width:3136;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jYb8A&#10;AADbAAAADwAAAGRycy9kb3ducmV2LnhtbERPy4rCMBTdC/5DuMJsRFMLPqimouLgbEf9gEtz7cPm&#10;pjax7fz9ZDEwy8N57/aDqUVHrSstK1jMIxDEmdUl5wrut8/ZBoTzyBpry6Tghxzs0/Foh4m2PX9T&#10;d/W5CCHsElRQeN8kUrqsIINubhviwD1sa9AH2OZSt9iHcFPLOIpW0mDJoaHAhk4FZc/r2yiojstL&#10;v46HxTl2Lx9PS1ltmk6pj8lw2ILwNPh/8Z/7SytYhfXhS/gBMv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L+NhvwAAANsAAAAPAAAAAAAAAAAAAAAAAJgCAABkcnMvZG93bnJl&#10;di54bWxQSwUGAAAAAAQABAD1AAAAhAMAAAAA&#10;" fillcolor="#deeaf6">
                  <v:textbox>
                    <w:txbxContent>
                      <w:p w:rsidR="002B277B" w:rsidRDefault="002B277B" w:rsidP="0060613B">
                        <w:pPr>
                          <w:jc w:val="center"/>
                          <w:rPr>
                            <w:sz w:val="26"/>
                            <w:szCs w:val="26"/>
                          </w:rPr>
                        </w:pPr>
                        <w:r>
                          <w:rPr>
                            <w:sz w:val="26"/>
                            <w:szCs w:val="26"/>
                          </w:rPr>
                          <w:t>Thân rắn như đá</w:t>
                        </w:r>
                      </w:p>
                    </w:txbxContent>
                  </v:textbox>
                </v:rect>
                <v:rect id="Rectangle 61" o:spid="_x0000_s1045" style="position:absolute;left:4222;top:2752;width:3136;height:8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NG+sIA&#10;AADbAAAADwAAAGRycy9kb3ducmV2LnhtbESP3YrCMBSE7wXfIZwFb0TTFlalaxQVF7315wEOzdm2&#10;bnNSm9h2394sCF4OM/MNs1z3phItNa60rCCeRiCIM6tLzhVcL9+TBQjnkTVWlknBHzlYr4aDJaba&#10;dnyi9uxzESDsUlRQeF+nUrqsIINuamvi4P3YxqAPssmlbrALcFPJJIpm0mDJYaHAmnYFZb/nh1Fw&#10;234eunnSx/vE3X0yLuVtUbdKjT76zRcIT71/h1/to1Ywi+H/S/g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Y0b6wgAAANsAAAAPAAAAAAAAAAAAAAAAAJgCAABkcnMvZG93&#10;bnJldi54bWxQSwUGAAAAAAQABAD1AAAAhwMAAAAA&#10;" fillcolor="#deeaf6">
                  <v:textbox>
                    <w:txbxContent>
                      <w:p w:rsidR="002B277B" w:rsidRDefault="002B277B" w:rsidP="0060613B">
                        <w:pPr>
                          <w:jc w:val="center"/>
                          <w:rPr>
                            <w:sz w:val="26"/>
                            <w:szCs w:val="26"/>
                          </w:rPr>
                        </w:pPr>
                        <w:r>
                          <w:rPr>
                            <w:sz w:val="26"/>
                            <w:szCs w:val="26"/>
                          </w:rPr>
                          <w:t>Mai cứng như xương</w:t>
                        </w:r>
                      </w:p>
                      <w:p w:rsidR="002B277B" w:rsidRDefault="002B277B" w:rsidP="0060613B">
                        <w:pPr>
                          <w:jc w:val="center"/>
                          <w:rPr>
                            <w:sz w:val="26"/>
                            <w:szCs w:val="26"/>
                          </w:rPr>
                        </w:pPr>
                        <w:r>
                          <w:rPr>
                            <w:sz w:val="26"/>
                            <w:szCs w:val="26"/>
                          </w:rPr>
                          <w:t xml:space="preserve"> động vật thời cổ đại</w:t>
                        </w:r>
                      </w:p>
                    </w:txbxContent>
                  </v:textbox>
                </v:rect>
                <v:rect id="Rectangle 62" o:spid="_x0000_s1046" style="position:absolute;left:4222;top:3772;width:3136;height:12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HYjcMA&#10;AADbAAAADwAAAGRycy9kb3ducmV2LnhtbESPwWrDMBBE74X8g9hALiWRLagbnCghKSnttW4+YLE2&#10;thNr5Viq7f59VSj0OMzMG2a7n2wrBup941hDukpAEJfONFxpOH++LtcgfEA22DomDd/kYb+bPWwx&#10;N27kDxqKUIkIYZ+jhjqELpfSlzVZ9CvXEUfv4nqLIcq+kqbHMcJtK1WSZNJiw3Ghxo5eaipvxZfV&#10;cD0+vY3PakpPyt+Demzkdd0NWi/m02EDItAU/sN/7XejIVPw+yX+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HYjcMAAADbAAAADwAAAAAAAAAAAAAAAACYAgAAZHJzL2Rv&#10;d25yZXYueG1sUEsFBgAAAAAEAAQA9QAAAIgDAAAAAA==&#10;" fillcolor="#deeaf6">
                  <v:textbox>
                    <w:txbxContent>
                      <w:p w:rsidR="002B277B" w:rsidRDefault="002B277B" w:rsidP="0060613B">
                        <w:pPr>
                          <w:jc w:val="both"/>
                          <w:rPr>
                            <w:sz w:val="26"/>
                            <w:szCs w:val="26"/>
                          </w:rPr>
                        </w:pPr>
                        <w:r>
                          <w:rPr>
                            <w:sz w:val="26"/>
                            <w:szCs w:val="26"/>
                          </w:rPr>
                          <w:t>Lưng đen bóng, nhẵn thín, phẳng lì, không có vảy, ghép lại bằng thép lá</w:t>
                        </w:r>
                      </w:p>
                    </w:txbxContent>
                  </v:textbox>
                </v:rect>
                <v:shapetype id="_x0000_t32" coordsize="21600,21600" o:spt="32" o:oned="t" path="m,l21600,21600e" filled="f">
                  <v:path arrowok="t" fillok="f" o:connecttype="none"/>
                  <o:lock v:ext="edit" shapetype="t"/>
                </v:shapetype>
                <v:shape id="AutoShape 23" o:spid="_x0000_s1047" type="#_x0000_t32" style="position:absolute;left:1681;top:683;width:397;height:14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wsPMMAAADbAAAADwAAAGRycy9kb3ducmV2LnhtbESPQWsCMRSE7wX/Q3iCt5qtBVtWo1Sl&#10;IHooXUvPj81zN7h5WZLorv56IxR6HGbmG2a+7G0jLuSDcazgZZyBIC6dNlwp+Dl8Pr+DCBFZY+OY&#10;FFwpwHIxeJpjrl3H33QpYiUShEOOCuoY21zKUNZkMYxdS5y8o/MWY5K+ktpjl+C2kZMsm0qLhtNC&#10;jS2taypPxdkqMHj4MtkuFCt/O6/3b0e76Sa/So2G/ccMRKQ+/of/2lutYPoKjy/pB8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MLDzDAAAA2wAAAA8AAAAAAAAAAAAA&#10;AAAAoQIAAGRycy9kb3ducmV2LnhtbFBLBQYAAAAABAAEAPkAAACRAwAAAAA=&#10;" strokecolor="blue" strokeweight="1pt">
                  <v:stroke endarrow="block"/>
                </v:shape>
                <v:shape id="AutoShape 24" o:spid="_x0000_s1048" type="#_x0000_t32" style="position:absolute;left:1681;top:2172;width:397;height:8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gHVsIAAADbAAAADwAAAGRycy9kb3ducmV2LnhtbESPwWrDMBBE74X+g9hCbrXcEELiRjGm&#10;NCT05NjtfbG2lqm1MpYSu39fFQI5DjPzhtnls+3FlUbfOVbwkqQgiBunO24VfNaH5w0IH5A19o5J&#10;wS95yPePDzvMtJv4TNcqtCJC2GeowIQwZFL6xpBFn7iBOHrfbrQYohxbqUecItz2cpmma2mx47hg&#10;cKA3Q81PdbGR8lXXsj/KzhTb97L8OE1lpVulFk9z8Qoi0Bzu4Vv7pBWsV/D/Jf4Au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pgHVsIAAADbAAAADwAAAAAAAAAAAAAA&#10;AAChAgAAZHJzL2Rvd25yZXYueG1sUEsFBgAAAAAEAAQA+QAAAJADAAAAAA==&#10;" strokecolor="blue" strokeweight="1pt">
                  <v:stroke endarrow="block"/>
                </v:shape>
                <v:shape id="AutoShape 25" o:spid="_x0000_s1049" type="#_x0000_t32" style="position:absolute;left:3818;top:372;width:404;height:4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kR08MAAADbAAAADwAAAGRycy9kb3ducmV2LnhtbESPQWsCMRSE7wX/Q3iCt5qtUFtWo1Sl&#10;IHooXUvPj81zN7h5WZLorv56IxR6HGbmG2a+7G0jLuSDcazgZZyBIC6dNlwp+Dl8Pr+DCBFZY+OY&#10;FFwpwHIxeJpjrl3H33QpYiUShEOOCuoY21zKUNZkMYxdS5y8o/MWY5K+ktpjl+C2kZMsm0qLhtNC&#10;jS2taypPxdkqMHj4MtkuFCt/O6/3b0e76Sa/So2G/ccMRKQ+/of/2lutYPoKjy/pB8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pEdPDAAAA2wAAAA8AAAAAAAAAAAAA&#10;AAAAoQIAAGRycy9kb3ducmV2LnhtbFBLBQYAAAAABAAEAPkAAACRAwAAAAA=&#10;" strokecolor="blue" strokeweight="1pt">
                  <v:stroke endarrow="block"/>
                </v:shape>
                <v:shape id="AutoShape 26" o:spid="_x0000_s1050" type="#_x0000_t32" style="position:absolute;left:3818;top:857;width:404;height:3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Y8usEAAADbAAAADwAAAGRycy9kb3ducmV2LnhtbESPQWvCQBSE70L/w/IKvZlNPQRNXUVK&#10;peIpJnp/ZF+zodm3Ibs16b93BcHjMDPfMOvtZDtxpcG3jhW8JykI4trplhsF52o/X4LwAVlj55gU&#10;/JOH7eZltsZcu5FPdC1DIyKEfY4KTAh9LqWvDVn0ieuJo/fjBoshyqGResAxwm0nF2maSYstxwWD&#10;PX0aqn/LPxspl6qS3bdszW71VRTHw1iUulHq7XXafYAINIVn+NE+aAVZBvcv8QfIz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Bjy6wQAAANsAAAAPAAAAAAAAAAAAAAAA&#10;AKECAABkcnMvZG93bnJldi54bWxQSwUGAAAAAAQABAD5AAAAjwMAAAAA&#10;" strokecolor="blue" strokeweight="1pt">
                  <v:stroke endarrow="block"/>
                </v:shape>
                <v:shape id="AutoShape 27" o:spid="_x0000_s1051" type="#_x0000_t32" style="position:absolute;left:3878;top:2256;width:344;height:73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cqP8QAAADbAAAADwAAAGRycy9kb3ducmV2LnhtbESPT2sCMRTE7wW/Q3iCt5rVg5bVKP6h&#10;UOyhdBXPj81zN7h5WZLorn76plDocZiZ3zDLdW8bcScfjGMFk3EGgrh02nCl4HR8f30DESKyxsYx&#10;KXhQgPVq8LLEXLuOv+lexEokCIccFdQxtrmUoazJYhi7ljh5F+ctxiR9JbXHLsFtI6dZNpMWDaeF&#10;Glva1VRei5tVYPD4ZbJDKLb+edt9zi92303PSo2G/WYBIlIf/8N/7Q+tYDaH3y/pB8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tyo/xAAAANsAAAAPAAAAAAAAAAAA&#10;AAAAAKECAABkcnMvZG93bnJldi54bWxQSwUGAAAAAAQABAD5AAAAkgMAAAAA&#10;" strokecolor="blue" strokeweight="1pt">
                  <v:stroke endarrow="block"/>
                </v:shape>
                <v:shape id="AutoShape 28" o:spid="_x0000_s1052" type="#_x0000_t32" style="position:absolute;left:3878;top:2988;width:344;height:14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UNU8IAAADbAAAADwAAAGRycy9kb3ducmV2LnhtbESPwW7CMAyG75P2DpEn7TZSdkCsEBBC&#10;m4Z26lq4W41pKhqnajJa3h4fJnG0fv+f/a23k+/UlYbYBjYwn2WgiOtgW24MHKuvtyWomJAtdoHJ&#10;wI0ibDfPT2vMbRj5l65lapRAOOZowKXU51rH2pHHOAs9sWTnMHhMMg6NtgOOAvedfs+yhfbYslxw&#10;2NPeUX0p/7xQTlWlu2/dut3HZ1H8HMaitI0xry/TbgUq0ZQey//tgzWwkGfFRTxAb+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9UNU8IAAADbAAAADwAAAAAAAAAAAAAA&#10;AAChAgAAZHJzL2Rvd25yZXYueG1sUEsFBgAAAAAEAAQA+QAAAJADAAAAAA==&#10;" strokecolor="blue" strokeweight="1pt">
                  <v:stroke endarrow="block"/>
                </v:shape>
                <v:shape id="AutoShape 29" o:spid="_x0000_s1053" type="#_x0000_t32" style="position:absolute;left:3878;top:2988;width:344;height:1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moyMEAAADbAAAADwAAAGRycy9kb3ducmV2LnhtbESPQYvCMBSE7wv+h/AEb2u6HkSrUWRR&#10;lD3VVu+P5m1TtnkpTbT135sFweMwM98w6+1gG3GnzteOFXxNExDEpdM1VwouxeFzAcIHZI2NY1Lw&#10;IA/bzehjjal2PZ/pnodKRAj7FBWYENpUSl8asuinriWO3q/rLIYou0rqDvsIt42cJclcWqw5Lhhs&#10;6dtQ+ZffbKRci0I2R1mb3XKfZT+nPst1pdRkPOxWIAIN4R1+tU9awXwJ/1/iD5Cb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majIwQAAANsAAAAPAAAAAAAAAAAAAAAA&#10;AKECAABkcnMvZG93bnJldi54bWxQSwUGAAAAAAQABAD5AAAAjwMAAAAA&#10;" strokecolor="blue" strokeweight="1pt">
                  <v:stroke endarrow="block"/>
                </v:shape>
                <v:shape id="AutoShape 30" o:spid="_x0000_s1054" type="#_x0000_t32" style="position:absolute;left:5762;top:3576;width:12;height:1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FIq8AAAADbAAAADwAAAGRycy9kb3ducmV2LnhtbERPXWvCMBR9H+w/hDvY20y3wZy1qYgw&#10;HQMRnfh8aa5NWXNTktjWf788CD4eznexGG0revKhcazgdZKBIK6cbrhWcPz9evkEESKyxtYxKbhS&#10;gEX5+FBgrt3Ae+oPsRYphEOOCkyMXS5lqAxZDBPXESfu7LzFmKCvpfY4pHDbyrcs+5AWG04NBjta&#10;Gar+DherYO243a3kibfvZtj4n1mvl8edUs9P43IOItIY7+Kb+1srmKb16Uv6AbL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AxSKvAAAAA2wAAAA8AAAAAAAAAAAAAAAAA&#10;oQIAAGRycy9kb3ducmV2LnhtbFBLBQYAAAAABAAEAPkAAACOAwAAAAA=&#10;" strokecolor="#4472c4" strokeweight="1pt">
                  <v:stroke endarrow="block"/>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55" type="#_x0000_t88" style="position:absolute;left:7430;top:372;width:552;height:40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Ct8UA&#10;AADbAAAADwAAAGRycy9kb3ducmV2LnhtbESPQWvCQBSE74L/YXmFXsRsFKolzSpiCe3Bg8Zir4/s&#10;MwnNvk2z2yT9992C4HGYmW+YdDuaRvTUudqygkUUgyAurK65VPBxzubPIJxH1thYJgW/5GC7mU5S&#10;TLQd+ER97ksRIOwSVFB53yZSuqIigy6yLXHwrrYz6IPsSqk7HALcNHIZxytpsOawUGFL+4qKr/zH&#10;KHDu8Gp2T9+DvGRHXl7pbXZoP5V6fBh3LyA8jf4evrXftYL1Av6/h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5EK3xQAAANsAAAAPAAAAAAAAAAAAAAAAAJgCAABkcnMv&#10;ZG93bnJldi54bWxQSwUGAAAAAAQABAD1AAAAigMAAAAA&#10;" adj="739" strokecolor="blue" strokeweight="2.25pt"/>
                <v:shape id="Text Box 32" o:spid="_x0000_s1056" type="#_x0000_t202" style="position:absolute;left:2090;top:528;width:1716;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m6BcMA&#10;AADbAAAADwAAAGRycy9kb3ducmV2LnhtbESP0WrCQBRE3wv9h+UWfGt2FbQluooNCFbsg6kfcMle&#10;k2D2bshuTfL3XUHwcZiZM8xqM9hG3KjztWMN00SBIC6cqbnUcP7dvX+C8AHZYOOYNIzkYbN+fVlh&#10;alzPJ7rloRQRwj5FDVUIbSqlLyqy6BPXEkfv4jqLIcqulKbDPsJtI2dKLaTFmuNChS1lFRXX/M9q&#10;+PY9XbYqz8of5Yv6a54dx8Oo9eRt2C5BBBrCM/xo742Gjxncv8Qf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m6BcMAAADbAAAADwAAAAAAAAAAAAAAAACYAgAAZHJzL2Rv&#10;d25yZXYueG1sUEsFBgAAAAAEAAQA9QAAAIgDAAAAAA==&#10;" fillcolor="#fbe4d5" strokecolor="#fbe4d5">
                  <v:textbox>
                    <w:txbxContent>
                      <w:p w:rsidR="002B277B" w:rsidRDefault="002B277B" w:rsidP="0060613B">
                        <w:pPr>
                          <w:jc w:val="center"/>
                          <w:rPr>
                            <w:sz w:val="26"/>
                            <w:szCs w:val="26"/>
                          </w:rPr>
                        </w:pPr>
                        <w:r>
                          <w:rPr>
                            <w:sz w:val="26"/>
                            <w:szCs w:val="26"/>
                          </w:rPr>
                          <w:t>Thực nghiệm</w:t>
                        </w:r>
                      </w:p>
                    </w:txbxContent>
                  </v:textbox>
                </v:shape>
                <v:shape id="AutoShape 33" o:spid="_x0000_s1057" type="#_x0000_t32" style="position:absolute;left:2895;top:1492;width:1;height:6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hYZsEAAADbAAAADwAAAGRycy9kb3ducmV2LnhtbESPQYvCMBSE74L/ITzBi2jqCirVKMvK&#10;Qq9bFa/P5tkGm5duk9X67zeC4HGYmW+Y9baztbhR641jBdNJAoK4cNpwqeCw/x4vQfiArLF2TAoe&#10;5GG76ffWmGp35x+65aEUEcI+RQVVCE0qpS8qsugnriGO3sW1FkOUbSl1i/cIt7X8SJK5tGg4LlTY&#10;0FdFxTX/swpMvrDXX+Om/piNzqfjUme7nVZqOOg+VyACdeEdfrUzrWAxg+eX+APk5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qFhmwQAAANsAAAAPAAAAAAAAAAAAAAAA&#10;AKECAABkcnMvZG93bnJldi54bWxQSwUGAAAAAAQABAD5AAAAjwMAAAAA&#10;" strokecolor="blue" strokeweight="2.25pt">
                  <v:stroke endarrow="block"/>
                </v:shape>
              </v:group>
            </w:pict>
          </mc:Fallback>
        </mc:AlternateContent>
      </w:r>
      <w:r>
        <w:rPr>
          <w:sz w:val="26"/>
          <w:szCs w:val="26"/>
          <w:lang w:eastAsia="vi-VN"/>
        </w:rPr>
        <w:t>PHT số 4</w:t>
      </w:r>
    </w:p>
    <w:p w:rsidR="0060613B" w:rsidRDefault="0060613B" w:rsidP="0060613B">
      <w:pPr>
        <w:spacing w:after="200" w:line="276" w:lineRule="auto"/>
        <w:rPr>
          <w:sz w:val="26"/>
          <w:szCs w:val="26"/>
          <w:lang w:eastAsia="vi-VN"/>
        </w:rPr>
      </w:pPr>
    </w:p>
    <w:p w:rsidR="0060613B" w:rsidRDefault="0060613B" w:rsidP="0060613B">
      <w:pPr>
        <w:spacing w:line="264" w:lineRule="auto"/>
        <w:rPr>
          <w:sz w:val="26"/>
          <w:szCs w:val="26"/>
          <w:lang w:eastAsia="vi-VN"/>
        </w:rPr>
      </w:pPr>
    </w:p>
    <w:p w:rsidR="0060613B" w:rsidRPr="0038027A" w:rsidRDefault="0060613B" w:rsidP="0060613B">
      <w:pPr>
        <w:spacing w:line="360" w:lineRule="auto"/>
        <w:jc w:val="both"/>
        <w:rPr>
          <w:rFonts w:eastAsia="Calibri"/>
          <w:b/>
          <w:bCs/>
          <w:szCs w:val="28"/>
        </w:rPr>
      </w:pPr>
      <w:r>
        <w:rPr>
          <w:rFonts w:eastAsia="Calibri"/>
          <w:b/>
          <w:bCs/>
          <w:iCs/>
          <w:color w:val="FF0000"/>
          <w:szCs w:val="28"/>
          <w:lang w:val="sv-SE"/>
        </w:rPr>
        <w:br w:type="page"/>
      </w:r>
    </w:p>
    <w:p w:rsidR="0038027A" w:rsidRDefault="0038027A" w:rsidP="002B277B">
      <w:pPr>
        <w:spacing w:after="0" w:line="360" w:lineRule="auto"/>
        <w:jc w:val="center"/>
        <w:rPr>
          <w:rFonts w:eastAsia="Calibri"/>
          <w:b/>
          <w:bCs/>
          <w:iCs/>
          <w:szCs w:val="28"/>
          <w:lang w:val="sv-SE"/>
        </w:rPr>
      </w:pPr>
    </w:p>
    <w:p w:rsidR="0060613B" w:rsidRPr="002B277B" w:rsidRDefault="0038027A" w:rsidP="0038027A">
      <w:pPr>
        <w:spacing w:after="0"/>
        <w:jc w:val="center"/>
        <w:rPr>
          <w:rFonts w:eastAsia="Calibri"/>
          <w:b/>
          <w:bCs/>
          <w:iCs/>
          <w:szCs w:val="28"/>
          <w:lang w:val="sv-SE"/>
        </w:rPr>
      </w:pPr>
      <w:r>
        <w:rPr>
          <w:rFonts w:eastAsia="Calibri"/>
          <w:b/>
          <w:bCs/>
          <w:iCs/>
          <w:szCs w:val="28"/>
          <w:lang w:val="sv-SE"/>
        </w:rPr>
        <w:t xml:space="preserve">TIẾT88: </w:t>
      </w:r>
      <w:r w:rsidR="0060613B" w:rsidRPr="002B277B">
        <w:rPr>
          <w:rFonts w:eastAsia="Calibri"/>
          <w:b/>
          <w:bCs/>
          <w:iCs/>
          <w:szCs w:val="28"/>
          <w:lang w:val="sv-SE"/>
        </w:rPr>
        <w:t>THỰC HÀNH TIẾNG VIỆT</w:t>
      </w:r>
    </w:p>
    <w:p w:rsidR="0060613B" w:rsidRPr="002B277B" w:rsidRDefault="0038027A" w:rsidP="0038027A">
      <w:pPr>
        <w:spacing w:after="0"/>
        <w:jc w:val="center"/>
        <w:rPr>
          <w:rFonts w:eastAsia="Calibri"/>
          <w:b/>
          <w:bCs/>
          <w:iCs/>
          <w:szCs w:val="28"/>
        </w:rPr>
      </w:pPr>
      <w:r>
        <w:rPr>
          <w:rFonts w:eastAsia="Calibri"/>
          <w:b/>
          <w:bCs/>
          <w:iCs/>
          <w:szCs w:val="28"/>
          <w:lang w:val="sv-SE"/>
        </w:rPr>
        <w:t xml:space="preserve">                </w:t>
      </w:r>
      <w:r w:rsidR="0060613B" w:rsidRPr="002B277B">
        <w:rPr>
          <w:rFonts w:eastAsia="Calibri"/>
          <w:b/>
          <w:bCs/>
          <w:iCs/>
          <w:szCs w:val="28"/>
          <w:lang w:val="sv-SE"/>
        </w:rPr>
        <w:t>MẠCH</w:t>
      </w:r>
      <w:r w:rsidR="0060613B" w:rsidRPr="002B277B">
        <w:rPr>
          <w:rFonts w:eastAsia="Calibri"/>
          <w:b/>
          <w:bCs/>
          <w:iCs/>
          <w:szCs w:val="28"/>
        </w:rPr>
        <w:t xml:space="preserve"> LẠC VÀ LIÊN KẾT</w:t>
      </w:r>
    </w:p>
    <w:p w:rsidR="0060613B" w:rsidRDefault="0060613B" w:rsidP="002B277B">
      <w:pPr>
        <w:spacing w:after="0" w:line="360" w:lineRule="auto"/>
        <w:jc w:val="both"/>
        <w:rPr>
          <w:rFonts w:eastAsia="Calibri"/>
          <w:b/>
          <w:bCs/>
          <w:szCs w:val="28"/>
          <w:lang w:val="nl-NL"/>
        </w:rPr>
      </w:pPr>
      <w:r>
        <w:rPr>
          <w:rFonts w:eastAsia="Calibri"/>
          <w:b/>
          <w:bCs/>
          <w:iCs/>
          <w:szCs w:val="28"/>
          <w:lang w:val="nl-NL"/>
        </w:rPr>
        <w:t>I. MỤC TIÊU</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1. Kiến thức</w:t>
      </w:r>
    </w:p>
    <w:p w:rsidR="0060613B" w:rsidRDefault="0060613B" w:rsidP="002B277B">
      <w:pPr>
        <w:spacing w:after="0" w:line="360" w:lineRule="auto"/>
        <w:jc w:val="both"/>
        <w:rPr>
          <w:rFonts w:eastAsia="Calibri"/>
          <w:bCs/>
          <w:color w:val="000000"/>
          <w:szCs w:val="28"/>
          <w:lang w:val="nl-NL"/>
        </w:rPr>
      </w:pPr>
      <w:r>
        <w:rPr>
          <w:rFonts w:eastAsia="Calibri"/>
          <w:bCs/>
          <w:color w:val="000000"/>
          <w:szCs w:val="28"/>
          <w:lang w:val="nl-NL"/>
        </w:rPr>
        <w:t>- Mở rộng trạng ngữ trong câu</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2. Năng lực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a. Năng lực chung:</w:t>
      </w:r>
    </w:p>
    <w:p w:rsidR="0060613B" w:rsidRDefault="0060613B" w:rsidP="002B277B">
      <w:pPr>
        <w:spacing w:after="0" w:line="360" w:lineRule="auto"/>
        <w:jc w:val="both"/>
        <w:rPr>
          <w:rFonts w:eastAsia="Calibri"/>
          <w:szCs w:val="28"/>
        </w:rPr>
      </w:pPr>
      <w:r>
        <w:rPr>
          <w:rFonts w:eastAsia="Calibri"/>
          <w:szCs w:val="28"/>
        </w:rPr>
        <w:t>- Năng lực giải quyết vấn đề, năng lực tự quản bản thân, năng lực giao tiếp, năng lực hợp tác...</w:t>
      </w:r>
    </w:p>
    <w:p w:rsidR="0060613B" w:rsidRDefault="0060613B" w:rsidP="002B277B">
      <w:pPr>
        <w:spacing w:after="0" w:line="360" w:lineRule="auto"/>
        <w:jc w:val="both"/>
        <w:rPr>
          <w:rFonts w:eastAsia="Calibri"/>
          <w:b/>
          <w:szCs w:val="28"/>
        </w:rPr>
      </w:pPr>
      <w:r>
        <w:rPr>
          <w:rFonts w:eastAsia="Calibri"/>
          <w:b/>
          <w:szCs w:val="28"/>
        </w:rPr>
        <w:t>b. Năng lực đặc thù:</w:t>
      </w:r>
    </w:p>
    <w:p w:rsidR="0060613B" w:rsidRDefault="0060613B" w:rsidP="002B277B">
      <w:pPr>
        <w:spacing w:after="0" w:line="276" w:lineRule="auto"/>
        <w:jc w:val="both"/>
        <w:rPr>
          <w:rFonts w:eastAsia="Calibri"/>
        </w:rPr>
      </w:pPr>
      <w:r>
        <w:rPr>
          <w:rFonts w:eastAsia="Calibri"/>
        </w:rPr>
        <w:t>- Hiểu được đặc điểm và chức năng của liên kết và mạch lạc</w:t>
      </w:r>
    </w:p>
    <w:p w:rsidR="0060613B" w:rsidRDefault="0060613B" w:rsidP="002B277B">
      <w:pPr>
        <w:spacing w:after="0" w:line="276" w:lineRule="auto"/>
        <w:jc w:val="both"/>
        <w:rPr>
          <w:rFonts w:eastAsia="Calibri"/>
        </w:rPr>
      </w:pPr>
      <w:r>
        <w:rPr>
          <w:rFonts w:eastAsia="Calibri"/>
        </w:rPr>
        <w:t>- Chỉ ra được các phương tiện ngôn ngữ dùng để liên kết trong văn bản</w:t>
      </w:r>
    </w:p>
    <w:p w:rsidR="0060613B" w:rsidRDefault="0060613B" w:rsidP="002B277B">
      <w:pPr>
        <w:spacing w:after="0" w:line="360" w:lineRule="auto"/>
        <w:jc w:val="both"/>
        <w:rPr>
          <w:rFonts w:eastAsia="Calibri"/>
          <w:b/>
          <w:szCs w:val="28"/>
        </w:rPr>
      </w:pPr>
      <w:r>
        <w:rPr>
          <w:rFonts w:eastAsia="Calibri"/>
          <w:b/>
          <w:szCs w:val="28"/>
        </w:rPr>
        <w:t xml:space="preserve">3. Phẩm chất: </w:t>
      </w:r>
    </w:p>
    <w:p w:rsidR="0060613B" w:rsidRDefault="0060613B" w:rsidP="002B277B">
      <w:pPr>
        <w:spacing w:after="0" w:line="360" w:lineRule="auto"/>
        <w:jc w:val="both"/>
        <w:rPr>
          <w:rFonts w:eastAsia="Calibri"/>
          <w:color w:val="000000"/>
          <w:szCs w:val="28"/>
        </w:rPr>
      </w:pPr>
      <w:r>
        <w:rPr>
          <w:rFonts w:eastAsia="Calibri"/>
          <w:szCs w:val="28"/>
        </w:rPr>
        <w:t xml:space="preserve">- </w:t>
      </w:r>
      <w:r>
        <w:rPr>
          <w:rFonts w:eastAsia="Calibri"/>
          <w:color w:val="000000"/>
          <w:szCs w:val="28"/>
        </w:rPr>
        <w:t>Có ý thức vận dụng kiến thức vào giao tiếp và tạo lập văn bản.</w:t>
      </w:r>
    </w:p>
    <w:p w:rsidR="0060613B" w:rsidRDefault="0060613B" w:rsidP="002B277B">
      <w:pPr>
        <w:widowControl w:val="0"/>
        <w:spacing w:after="0" w:line="360" w:lineRule="auto"/>
        <w:jc w:val="both"/>
        <w:rPr>
          <w:rFonts w:eastAsia="SimSun"/>
          <w:b/>
          <w:bCs/>
          <w:color w:val="000000"/>
          <w:kern w:val="2"/>
          <w:szCs w:val="28"/>
        </w:rPr>
      </w:pPr>
      <w:r>
        <w:rPr>
          <w:rFonts w:eastAsia="SimSun"/>
          <w:b/>
          <w:bCs/>
          <w:color w:val="000000"/>
          <w:kern w:val="2"/>
          <w:szCs w:val="28"/>
        </w:rPr>
        <w:t>II. THIẾT BỊ DẠY HỌC VÀ HỌC LIỆU</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Tranh ảnh</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xml:space="preserve">- Máy tính, máy chiếu, bảng phụ, </w:t>
      </w:r>
    </w:p>
    <w:p w:rsidR="0060613B" w:rsidRDefault="0060613B" w:rsidP="002B277B">
      <w:pPr>
        <w:widowControl w:val="0"/>
        <w:tabs>
          <w:tab w:val="left" w:pos="142"/>
          <w:tab w:val="left" w:pos="284"/>
        </w:tabs>
        <w:spacing w:after="0" w:line="360" w:lineRule="auto"/>
        <w:jc w:val="both"/>
        <w:rPr>
          <w:rFonts w:eastAsia="SimSun"/>
          <w:b/>
          <w:kern w:val="2"/>
          <w:szCs w:val="28"/>
          <w:lang w:eastAsia="zh-CN"/>
        </w:rPr>
      </w:pPr>
      <w:r>
        <w:rPr>
          <w:rFonts w:eastAsia="SimSun"/>
          <w:b/>
          <w:kern w:val="2"/>
          <w:szCs w:val="28"/>
          <w:lang w:eastAsia="zh-CN"/>
        </w:rPr>
        <w:t>III. TIẾN TRÌNH DẠY HỌC</w:t>
      </w:r>
    </w:p>
    <w:p w:rsidR="0060613B" w:rsidRDefault="0060613B" w:rsidP="002B277B">
      <w:pPr>
        <w:widowControl w:val="0"/>
        <w:tabs>
          <w:tab w:val="left" w:pos="142"/>
          <w:tab w:val="left" w:pos="284"/>
        </w:tabs>
        <w:spacing w:after="0" w:line="360" w:lineRule="auto"/>
        <w:jc w:val="both"/>
        <w:rPr>
          <w:rFonts w:eastAsia="SimSun"/>
          <w:kern w:val="2"/>
          <w:szCs w:val="28"/>
          <w:lang w:eastAsia="zh-CN"/>
        </w:rPr>
      </w:pPr>
      <w:r>
        <w:rPr>
          <w:rFonts w:eastAsia="SimSun"/>
          <w:b/>
          <w:kern w:val="2"/>
          <w:szCs w:val="28"/>
          <w:lang w:eastAsia="zh-CN"/>
        </w:rPr>
        <w:t xml:space="preserve">A. </w:t>
      </w:r>
      <w:r>
        <w:rPr>
          <w:rFonts w:eastAsia="SimSun"/>
          <w:b/>
          <w:kern w:val="2"/>
          <w:szCs w:val="28"/>
          <w:lang w:val="nl-NL" w:eastAsia="zh-CN"/>
        </w:rPr>
        <w:t>HOẠT ĐỘNG MỞ ĐẦU</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a) Mục tiêu:</w:t>
      </w:r>
      <w:r>
        <w:rPr>
          <w:rFonts w:eastAsia="Calibri"/>
          <w:iCs/>
          <w:color w:val="000000"/>
          <w:szCs w:val="28"/>
          <w:lang w:val="de-DE"/>
        </w:rPr>
        <w:t xml:space="preserve"> </w:t>
      </w:r>
      <w:r>
        <w:rPr>
          <w:rFonts w:eastAsia="Calibri"/>
          <w:color w:val="000000"/>
          <w:szCs w:val="28"/>
          <w:lang w:val="sv-SE"/>
        </w:rPr>
        <w:t>Tạo hứng thú cho HS, thu hút HS sẵn sàng thực hiện nhiệm vụ học tập của mình. HS khắc sâu kiến thức nội dung bài học.</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b) Nội dung:</w:t>
      </w:r>
      <w:r>
        <w:rPr>
          <w:rFonts w:eastAsia="Calibri"/>
          <w:iCs/>
          <w:color w:val="000000"/>
          <w:szCs w:val="28"/>
          <w:lang w:val="de-DE"/>
        </w:rPr>
        <w:t xml:space="preserve"> GV trình bày vấn đề</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c) Sản phẩm:</w:t>
      </w:r>
      <w:r>
        <w:rPr>
          <w:rFonts w:eastAsia="Calibri"/>
          <w:iCs/>
          <w:color w:val="000000"/>
          <w:szCs w:val="28"/>
          <w:lang w:val="de-DE"/>
        </w:rPr>
        <w:t xml:space="preserve"> câu trả lời của HS.</w:t>
      </w:r>
    </w:p>
    <w:p w:rsidR="0060613B" w:rsidRDefault="0060613B" w:rsidP="0060613B">
      <w:pPr>
        <w:spacing w:line="360" w:lineRule="auto"/>
        <w:jc w:val="both"/>
        <w:rPr>
          <w:rFonts w:eastAsia="Calibri"/>
          <w:b/>
          <w:iCs/>
          <w:color w:val="000000"/>
          <w:szCs w:val="28"/>
          <w:lang w:val="de-DE"/>
        </w:rPr>
      </w:pPr>
      <w:r>
        <w:rPr>
          <w:rFonts w:eastAsia="Calibri"/>
          <w:b/>
          <w:iCs/>
          <w:color w:val="000000"/>
          <w:szCs w:val="28"/>
          <w:lang w:val="de-DE"/>
        </w:rPr>
        <w:t xml:space="preserve">d) 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462"/>
      </w:tblGrid>
      <w:tr w:rsidR="0060613B" w:rsidTr="002B277B">
        <w:tc>
          <w:tcPr>
            <w:tcW w:w="494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after="200" w:line="360" w:lineRule="auto"/>
              <w:jc w:val="both"/>
              <w:rPr>
                <w:rFonts w:eastAsia="Calibri"/>
                <w:b/>
                <w:color w:val="000000"/>
                <w:szCs w:val="28"/>
              </w:rPr>
            </w:pPr>
            <w:r>
              <w:rPr>
                <w:rFonts w:eastAsia="Calibri"/>
                <w:b/>
                <w:color w:val="000000"/>
                <w:szCs w:val="28"/>
                <w:lang w:val="de-DE"/>
              </w:rPr>
              <w:t>HOẠT ĐỘNG CỦA GV - HS</w:t>
            </w:r>
          </w:p>
        </w:tc>
        <w:tc>
          <w:tcPr>
            <w:tcW w:w="4802"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after="200" w:line="360" w:lineRule="auto"/>
              <w:jc w:val="both"/>
              <w:rPr>
                <w:rFonts w:eastAsia="Calibri"/>
                <w:b/>
                <w:color w:val="000000"/>
                <w:szCs w:val="28"/>
              </w:rPr>
            </w:pPr>
            <w:r>
              <w:rPr>
                <w:rFonts w:eastAsia="Calibri"/>
                <w:b/>
                <w:color w:val="000000"/>
                <w:szCs w:val="28"/>
              </w:rPr>
              <w:t>DỰ KIẾN SẢN PHẨM</w:t>
            </w:r>
          </w:p>
        </w:tc>
      </w:tr>
      <w:tr w:rsidR="0060613B" w:rsidTr="002B277B">
        <w:tc>
          <w:tcPr>
            <w:tcW w:w="494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iCs/>
                <w:color w:val="000000"/>
                <w:kern w:val="2"/>
                <w:szCs w:val="28"/>
                <w:lang w:eastAsia="zh-CN"/>
              </w:rPr>
            </w:pPr>
            <w:r>
              <w:rPr>
                <w:rFonts w:eastAsia="SimSun"/>
                <w:iCs/>
                <w:color w:val="000000"/>
                <w:kern w:val="2"/>
                <w:szCs w:val="28"/>
                <w:lang w:eastAsia="zh-CN"/>
              </w:rPr>
              <w:t xml:space="preserve">- GV chuyển giao nhiệm vụ: </w:t>
            </w:r>
          </w:p>
          <w:p w:rsidR="0060613B" w:rsidRDefault="0060613B" w:rsidP="002B277B">
            <w:pPr>
              <w:widowControl w:val="0"/>
              <w:spacing w:line="360" w:lineRule="auto"/>
              <w:jc w:val="both"/>
              <w:rPr>
                <w:rFonts w:eastAsia="SimSun"/>
                <w:iCs/>
                <w:color w:val="000000"/>
                <w:kern w:val="2"/>
                <w:szCs w:val="28"/>
                <w:lang w:eastAsia="zh-CN"/>
              </w:rPr>
            </w:pPr>
            <w:r>
              <w:rPr>
                <w:rFonts w:eastAsia="SimSun"/>
                <w:iCs/>
                <w:color w:val="000000"/>
                <w:kern w:val="2"/>
                <w:szCs w:val="28"/>
                <w:lang w:eastAsia="zh-CN"/>
              </w:rPr>
              <w:t>Gv đưa ra ví dụ và yêu cầu học sinh nhận xét</w:t>
            </w:r>
          </w:p>
          <w:p w:rsidR="0060613B" w:rsidRDefault="0060613B" w:rsidP="002B277B">
            <w:pPr>
              <w:spacing w:line="360" w:lineRule="auto"/>
              <w:jc w:val="both"/>
              <w:rPr>
                <w:rFonts w:eastAsia="Calibri"/>
                <w:i/>
                <w:szCs w:val="28"/>
              </w:rPr>
            </w:pPr>
            <w:r>
              <w:rPr>
                <w:rFonts w:eastAsia="Calibri"/>
                <w:i/>
                <w:szCs w:val="28"/>
              </w:rPr>
              <w:t>Chủ nhật tuần trước gia đình em đi du lịch ở Đà Nẵng bằng tàu hỏa. Sân ga đầu tuần thật náo nhiệt, ồn ã. Trên sân ga chỉ còn hai người: Một người cao, gầy và một người mặc áo trắng.</w:t>
            </w:r>
          </w:p>
          <w:p w:rsidR="0060613B" w:rsidRDefault="0060613B" w:rsidP="002B277B">
            <w:pPr>
              <w:widowControl w:val="0"/>
              <w:spacing w:line="360" w:lineRule="auto"/>
              <w:jc w:val="both"/>
              <w:rPr>
                <w:rFonts w:eastAsia="Calibri"/>
                <w:color w:val="000000"/>
                <w:szCs w:val="28"/>
              </w:rPr>
            </w:pPr>
            <w:r>
              <w:rPr>
                <w:rFonts w:eastAsia="Calibri"/>
                <w:color w:val="000000"/>
                <w:szCs w:val="28"/>
              </w:rPr>
              <w:t>- HS thực hiện nhiệm vụ.</w:t>
            </w:r>
          </w:p>
          <w:p w:rsidR="0060613B" w:rsidRDefault="0060613B" w:rsidP="002B277B">
            <w:pPr>
              <w:shd w:val="clear" w:color="auto" w:fill="FFFFFF"/>
              <w:spacing w:line="360" w:lineRule="auto"/>
              <w:ind w:right="48"/>
              <w:jc w:val="both"/>
              <w:rPr>
                <w:rFonts w:eastAsia="SimSun"/>
                <w:b/>
                <w:color w:val="000000"/>
                <w:kern w:val="2"/>
                <w:szCs w:val="28"/>
                <w:lang w:eastAsia="zh-CN"/>
              </w:rPr>
            </w:pPr>
            <w:r>
              <w:rPr>
                <w:rFonts w:eastAsia="SimSun"/>
                <w:b/>
                <w:color w:val="000000"/>
                <w:kern w:val="2"/>
                <w:szCs w:val="28"/>
                <w:lang w:eastAsia="zh-CN"/>
              </w:rPr>
              <w:t>Bước 2: HS trao đổi thảo luận, thực hiện nhiệm vụ</w:t>
            </w:r>
          </w:p>
          <w:p w:rsidR="0060613B" w:rsidRDefault="0060613B" w:rsidP="002B277B">
            <w:pPr>
              <w:shd w:val="clear" w:color="auto" w:fill="FFFFFF"/>
              <w:spacing w:line="360" w:lineRule="auto"/>
              <w:ind w:right="48"/>
              <w:jc w:val="both"/>
              <w:rPr>
                <w:rFonts w:eastAsia="Calibri"/>
                <w:color w:val="000000"/>
                <w:szCs w:val="28"/>
              </w:rPr>
            </w:pPr>
            <w:r>
              <w:rPr>
                <w:rFonts w:eastAsia="SimSun"/>
                <w:color w:val="000000"/>
                <w:kern w:val="2"/>
                <w:szCs w:val="28"/>
                <w:lang w:eastAsia="zh-CN"/>
              </w:rPr>
              <w:t>-</w:t>
            </w:r>
            <w:r>
              <w:rPr>
                <w:rFonts w:eastAsia="Calibri"/>
                <w:color w:val="000000"/>
                <w:szCs w:val="28"/>
              </w:rPr>
              <w:t xml:space="preserve"> GV quan sát, hỗ trợ</w:t>
            </w:r>
          </w:p>
          <w:p w:rsidR="0060613B" w:rsidRDefault="0060613B" w:rsidP="002B277B">
            <w:pPr>
              <w:widowControl w:val="0"/>
              <w:tabs>
                <w:tab w:val="left" w:pos="649"/>
              </w:tabs>
              <w:spacing w:line="360" w:lineRule="auto"/>
              <w:jc w:val="both"/>
              <w:rPr>
                <w:rFonts w:eastAsia="SimSun"/>
                <w:color w:val="000000"/>
                <w:kern w:val="2"/>
                <w:szCs w:val="28"/>
                <w:lang w:eastAsia="vi-VN"/>
              </w:rPr>
            </w:pPr>
            <w:r>
              <w:rPr>
                <w:rFonts w:eastAsia="SimSun"/>
                <w:color w:val="000000"/>
                <w:kern w:val="2"/>
                <w:szCs w:val="28"/>
                <w:lang w:eastAsia="vi-VN"/>
              </w:rPr>
              <w:t>- HS thực hiện nhiệm vụ</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xml:space="preserve">Bước 3: Báo cáo kết quả hoạt động </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xml:space="preserve">- HS trình bày sản phẩm </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gọi hs nhận xét, bổ sung câu trả lời của bạn.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widowControl w:val="0"/>
              <w:spacing w:line="360" w:lineRule="auto"/>
              <w:jc w:val="both"/>
              <w:rPr>
                <w:rFonts w:eastAsia="Calibri"/>
                <w:bCs/>
                <w:color w:val="000000"/>
                <w:szCs w:val="28"/>
              </w:rPr>
            </w:pPr>
            <w:r>
              <w:rPr>
                <w:rFonts w:eastAsia="SimSun"/>
                <w:color w:val="000000"/>
                <w:kern w:val="2"/>
                <w:szCs w:val="28"/>
                <w:lang w:eastAsia="zh-CN"/>
              </w:rPr>
              <w:t>- GV nhận xét</w:t>
            </w:r>
            <w:r>
              <w:rPr>
                <w:rFonts w:eastAsia="Calibri"/>
                <w:bCs/>
                <w:iCs/>
                <w:color w:val="000000"/>
                <w:szCs w:val="28"/>
              </w:rPr>
              <w:t>, Gv dẫn dắt:</w:t>
            </w:r>
            <w:r>
              <w:rPr>
                <w:rFonts w:eastAsia="Calibri"/>
                <w:bCs/>
                <w:color w:val="000000"/>
                <w:szCs w:val="28"/>
              </w:rPr>
              <w:t xml:space="preserve"> Một trong những lỗi phổ biến nhất khi viết văn bản là mắc lỗi liên kết và lỗi thiếu mạch lạc. Vậy làm thế nào để chúng ta không mắc phải những lỗi như ví dụ vừa nêu? Tiết học hôm nay sẽ giúp các em có kĩ năng này</w:t>
            </w:r>
          </w:p>
        </w:tc>
        <w:tc>
          <w:tcPr>
            <w:tcW w:w="4802"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Cs/>
                <w:color w:val="000000"/>
                <w:szCs w:val="28"/>
              </w:rPr>
            </w:pPr>
            <w:r>
              <w:rPr>
                <w:rFonts w:eastAsia="Calibri"/>
                <w:bCs/>
                <w:color w:val="000000"/>
                <w:szCs w:val="28"/>
              </w:rPr>
              <w:t>- Gợi ý: Câu văn có nhiều chỗ chưa hợp lý</w:t>
            </w:r>
          </w:p>
          <w:p w:rsidR="0060613B" w:rsidRDefault="0060613B" w:rsidP="002B277B">
            <w:pPr>
              <w:spacing w:line="360" w:lineRule="auto"/>
              <w:jc w:val="both"/>
              <w:rPr>
                <w:rFonts w:eastAsia="Calibri"/>
                <w:bCs/>
                <w:color w:val="000000"/>
                <w:szCs w:val="28"/>
              </w:rPr>
            </w:pPr>
            <w:r>
              <w:rPr>
                <w:rFonts w:eastAsia="Calibri"/>
                <w:bCs/>
                <w:color w:val="000000"/>
                <w:szCs w:val="28"/>
              </w:rPr>
              <w:t>+ Chủ nhật-&gt;đầu tuần</w:t>
            </w:r>
          </w:p>
          <w:p w:rsidR="0060613B" w:rsidRDefault="0060613B" w:rsidP="002B277B">
            <w:pPr>
              <w:spacing w:line="360" w:lineRule="auto"/>
              <w:jc w:val="both"/>
              <w:rPr>
                <w:rFonts w:eastAsia="Calibri"/>
                <w:bCs/>
                <w:color w:val="000000"/>
                <w:szCs w:val="28"/>
              </w:rPr>
            </w:pPr>
            <w:r>
              <w:rPr>
                <w:rFonts w:eastAsia="Calibri"/>
                <w:bCs/>
                <w:color w:val="000000"/>
                <w:szCs w:val="28"/>
              </w:rPr>
              <w:t>+ Ồn ào, náo nhiệt-&gt;chỉ có 2 người</w:t>
            </w:r>
          </w:p>
          <w:p w:rsidR="0060613B" w:rsidRDefault="0060613B" w:rsidP="002B277B">
            <w:pPr>
              <w:spacing w:line="360" w:lineRule="auto"/>
              <w:jc w:val="both"/>
              <w:rPr>
                <w:rFonts w:eastAsia="Calibri"/>
                <w:bCs/>
                <w:color w:val="000000"/>
                <w:szCs w:val="28"/>
              </w:rPr>
            </w:pPr>
            <w:r>
              <w:rPr>
                <w:rFonts w:eastAsia="Calibri"/>
                <w:bCs/>
                <w:color w:val="000000"/>
                <w:szCs w:val="28"/>
              </w:rPr>
              <w:t>+ Người cao, gầy-&gt;người áo trắng</w:t>
            </w:r>
          </w:p>
          <w:p w:rsidR="0060613B" w:rsidRDefault="0060613B" w:rsidP="002B277B">
            <w:pPr>
              <w:spacing w:line="360" w:lineRule="auto"/>
              <w:jc w:val="both"/>
              <w:rPr>
                <w:rFonts w:eastAsia="Calibri"/>
                <w:bCs/>
                <w:color w:val="000000"/>
                <w:szCs w:val="28"/>
              </w:rPr>
            </w:pPr>
            <w:r>
              <w:rPr>
                <w:rFonts w:eastAsia="Calibri"/>
                <w:bCs/>
                <w:color w:val="000000"/>
                <w:szCs w:val="28"/>
              </w:rPr>
              <w:t>=&gt; Đoạn văn vừa mắc lỗi diễn đạt không rõ ràng, thiếu mạch lạc và lỗi liên kết</w:t>
            </w:r>
          </w:p>
        </w:tc>
      </w:tr>
    </w:tbl>
    <w:p w:rsidR="0060613B" w:rsidRDefault="0060613B" w:rsidP="0060613B">
      <w:pPr>
        <w:spacing w:line="360" w:lineRule="auto"/>
        <w:jc w:val="both"/>
        <w:rPr>
          <w:rFonts w:eastAsia="Calibri"/>
          <w:b/>
          <w:szCs w:val="28"/>
        </w:rPr>
      </w:pPr>
    </w:p>
    <w:p w:rsidR="0060613B" w:rsidRDefault="0060613B" w:rsidP="0060613B">
      <w:pPr>
        <w:spacing w:line="360" w:lineRule="auto"/>
        <w:jc w:val="both"/>
        <w:rPr>
          <w:rFonts w:eastAsia="Calibri"/>
          <w:b/>
          <w:szCs w:val="28"/>
          <w:lang w:val="nl-NL"/>
        </w:rPr>
      </w:pPr>
      <w:r>
        <w:rPr>
          <w:rFonts w:eastAsia="Calibri"/>
          <w:b/>
          <w:szCs w:val="28"/>
        </w:rPr>
        <w:t xml:space="preserve">HOẠT ĐỘNG 2: </w:t>
      </w:r>
      <w:r>
        <w:rPr>
          <w:rFonts w:eastAsia="Calibri"/>
          <w:b/>
          <w:szCs w:val="28"/>
          <w:lang w:val="nl-NL"/>
        </w:rPr>
        <w:t xml:space="preserve">HÌNH THÀNH KIẾN THỨC </w:t>
      </w:r>
    </w:p>
    <w:p w:rsidR="0060613B" w:rsidRDefault="0060613B" w:rsidP="0060613B">
      <w:pPr>
        <w:spacing w:line="360" w:lineRule="auto"/>
        <w:jc w:val="both"/>
        <w:rPr>
          <w:rFonts w:eastAsia="Calibri"/>
          <w:b/>
          <w:color w:val="000000"/>
          <w:szCs w:val="28"/>
        </w:rPr>
      </w:pPr>
      <w:r>
        <w:rPr>
          <w:rFonts w:eastAsia="Calibri"/>
          <w:b/>
          <w:color w:val="000000"/>
          <w:szCs w:val="28"/>
          <w:lang w:val="nl-NL"/>
        </w:rPr>
        <w:t>Hoạt động 1:</w:t>
      </w:r>
      <w:r>
        <w:rPr>
          <w:rFonts w:eastAsia="Calibri"/>
          <w:b/>
          <w:color w:val="000000"/>
          <w:szCs w:val="28"/>
        </w:rPr>
        <w:t xml:space="preserve"> Tìm hiểu lí thuyết</w:t>
      </w:r>
    </w:p>
    <w:p w:rsidR="0060613B" w:rsidRDefault="0060613B" w:rsidP="0060613B">
      <w:pPr>
        <w:spacing w:after="200" w:line="276" w:lineRule="auto"/>
        <w:jc w:val="both"/>
        <w:rPr>
          <w:rFonts w:eastAsia="Calibri"/>
        </w:rPr>
      </w:pPr>
      <w:r>
        <w:rPr>
          <w:rFonts w:eastAsia="Calibri"/>
        </w:rPr>
        <w:t>- Hiểu được đặc điểm và chức năng của liên kết và mạch lạc</w:t>
      </w:r>
    </w:p>
    <w:p w:rsidR="0060613B" w:rsidRDefault="0060613B" w:rsidP="0060613B">
      <w:pPr>
        <w:spacing w:after="200" w:line="276" w:lineRule="auto"/>
        <w:jc w:val="both"/>
        <w:rPr>
          <w:rFonts w:eastAsia="Calibri"/>
        </w:rPr>
      </w:pPr>
      <w:r>
        <w:rPr>
          <w:rFonts w:eastAsia="Calibri"/>
        </w:rPr>
        <w:t>- Chỉ ra được các phương tiện ngôn ngữ dùng để liên kết trong văn bản</w:t>
      </w:r>
    </w:p>
    <w:p w:rsidR="0060613B" w:rsidRDefault="0060613B" w:rsidP="0060613B">
      <w:pPr>
        <w:spacing w:line="360" w:lineRule="auto"/>
        <w:jc w:val="both"/>
        <w:rPr>
          <w:rFonts w:eastAsia="Calibri"/>
          <w:szCs w:val="28"/>
          <w:lang w:val="sv-SE"/>
        </w:rPr>
      </w:pPr>
      <w:r>
        <w:rPr>
          <w:rFonts w:eastAsia="Calibri"/>
          <w:b/>
          <w:color w:val="000000"/>
          <w:szCs w:val="28"/>
          <w:lang w:val="nl-NL"/>
        </w:rPr>
        <w:t>a. Mục tiêu:</w:t>
      </w:r>
      <w:r>
        <w:rPr>
          <w:rFonts w:eastAsia="Calibri"/>
          <w:bCs/>
          <w:color w:val="000000"/>
          <w:szCs w:val="28"/>
          <w:lang w:val="nl-NL"/>
        </w:rPr>
        <w:t xml:space="preserve"> Nắm được khái niệm, các chức năng của văn bản</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9606" w:type="dxa"/>
        <w:tblLook w:val="04A0" w:firstRow="1" w:lastRow="0" w:firstColumn="1" w:lastColumn="0" w:noHBand="0" w:noVBand="1"/>
      </w:tblPr>
      <w:tblGrid>
        <w:gridCol w:w="5353"/>
        <w:gridCol w:w="4253"/>
      </w:tblGrid>
      <w:tr w:rsidR="0060613B" w:rsidTr="002B277B">
        <w:tc>
          <w:tcPr>
            <w:tcW w:w="5353"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lang w:val="de-DE"/>
              </w:rPr>
              <w:t>HOẠT ĐỘNG CỦA GV -–HS</w:t>
            </w:r>
          </w:p>
        </w:tc>
        <w:tc>
          <w:tcPr>
            <w:tcW w:w="4253"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DỰ KIẾN SẢN PHẨM</w:t>
            </w:r>
          </w:p>
        </w:tc>
      </w:tr>
      <w:tr w:rsidR="0060613B" w:rsidTr="002B277B">
        <w:tc>
          <w:tcPr>
            <w:tcW w:w="5353"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chuyển giao nhiệnhau:</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Gv hướng dẫn học sinh phân tích ví dụ trang 34</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Từ ví dụ, học sinh rút ra khái niệm về mạch lạc và liên kết trong văn bản.</w:t>
            </w:r>
          </w:p>
          <w:p w:rsidR="0060613B" w:rsidRDefault="0060613B" w:rsidP="002B277B">
            <w:pPr>
              <w:widowControl w:val="0"/>
              <w:spacing w:line="360" w:lineRule="auto"/>
              <w:jc w:val="both"/>
              <w:rPr>
                <w:rFonts w:eastAsia="Calibri"/>
                <w:color w:val="000000"/>
                <w:szCs w:val="28"/>
              </w:rPr>
            </w:pPr>
            <w:r>
              <w:rPr>
                <w:rFonts w:eastAsia="Calibri"/>
                <w:color w:val="000000"/>
                <w:szCs w:val="28"/>
              </w:rPr>
              <w:t>- HS thực hiện nhiệm vụ.</w:t>
            </w:r>
          </w:p>
          <w:p w:rsidR="0060613B" w:rsidRDefault="0060613B" w:rsidP="002B277B">
            <w:pPr>
              <w:shd w:val="clear" w:color="auto" w:fill="FFFFFF"/>
              <w:spacing w:line="360" w:lineRule="auto"/>
              <w:ind w:right="48"/>
              <w:jc w:val="both"/>
              <w:rPr>
                <w:rFonts w:eastAsia="SimSun"/>
                <w:b/>
                <w:color w:val="000000"/>
                <w:kern w:val="2"/>
                <w:szCs w:val="28"/>
                <w:lang w:eastAsia="zh-CN"/>
              </w:rPr>
            </w:pPr>
            <w:r>
              <w:rPr>
                <w:rFonts w:eastAsia="SimSun"/>
                <w:b/>
                <w:color w:val="000000"/>
                <w:kern w:val="2"/>
                <w:szCs w:val="28"/>
                <w:lang w:eastAsia="zh-CN"/>
              </w:rPr>
              <w:t>Bước 2: HS trao đổi thảo luận, thực hiện nhiệm vụ</w:t>
            </w:r>
          </w:p>
          <w:p w:rsidR="0060613B" w:rsidRDefault="0060613B" w:rsidP="002B277B">
            <w:pPr>
              <w:shd w:val="clear" w:color="auto" w:fill="FFFFFF"/>
              <w:spacing w:line="360" w:lineRule="auto"/>
              <w:ind w:right="48"/>
              <w:jc w:val="both"/>
              <w:rPr>
                <w:rFonts w:eastAsia="Calibri"/>
                <w:color w:val="000000"/>
                <w:szCs w:val="28"/>
              </w:rPr>
            </w:pPr>
            <w:r>
              <w:rPr>
                <w:rFonts w:eastAsia="SimSun"/>
                <w:color w:val="000000"/>
                <w:kern w:val="2"/>
                <w:szCs w:val="28"/>
                <w:lang w:eastAsia="zh-CN"/>
              </w:rPr>
              <w:t>-</w:t>
            </w:r>
            <w:r>
              <w:rPr>
                <w:rFonts w:eastAsia="Calibri"/>
                <w:color w:val="000000"/>
                <w:szCs w:val="28"/>
              </w:rPr>
              <w:t xml:space="preserve"> GV quan sát, hỗ trợ</w:t>
            </w:r>
          </w:p>
          <w:p w:rsidR="0060613B" w:rsidRDefault="0060613B" w:rsidP="002B277B">
            <w:pPr>
              <w:widowControl w:val="0"/>
              <w:tabs>
                <w:tab w:val="left" w:pos="649"/>
              </w:tabs>
              <w:spacing w:line="360" w:lineRule="auto"/>
              <w:jc w:val="both"/>
              <w:rPr>
                <w:rFonts w:eastAsia="SimSun"/>
                <w:color w:val="000000"/>
                <w:kern w:val="2"/>
                <w:szCs w:val="28"/>
                <w:lang w:eastAsia="vi-VN"/>
              </w:rPr>
            </w:pPr>
            <w:r>
              <w:rPr>
                <w:rFonts w:eastAsia="SimSun"/>
                <w:color w:val="000000"/>
                <w:kern w:val="2"/>
                <w:szCs w:val="28"/>
                <w:lang w:eastAsia="vi-VN"/>
              </w:rPr>
              <w:t>- HS thực hiện nhiệm vụ</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HS trình bày sản phẩm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gọi hs nhận xét, bổ sung câu trả lời của bạn.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xml:space="preserve">- GV nhận xét, bổ sung, chốt lại kiến thức </w:t>
            </w:r>
          </w:p>
          <w:p w:rsidR="0060613B" w:rsidRDefault="0060613B" w:rsidP="002B277B">
            <w:pPr>
              <w:widowControl w:val="0"/>
              <w:tabs>
                <w:tab w:val="left" w:pos="649"/>
              </w:tabs>
              <w:spacing w:line="360" w:lineRule="auto"/>
              <w:jc w:val="both"/>
              <w:rPr>
                <w:rFonts w:eastAsia="SimSun"/>
                <w:color w:val="000000"/>
                <w:kern w:val="2"/>
                <w:szCs w:val="28"/>
                <w:lang w:eastAsia="zh-CN"/>
              </w:rPr>
            </w:pPr>
          </w:p>
        </w:tc>
        <w:tc>
          <w:tcPr>
            <w:tcW w:w="4253"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rPr>
              <w:t>I</w:t>
            </w:r>
            <w:r>
              <w:rPr>
                <w:rFonts w:eastAsia="Calibri"/>
                <w:b/>
                <w:color w:val="000000"/>
                <w:szCs w:val="28"/>
                <w:lang w:val="nl-NL"/>
              </w:rPr>
              <w:t>. Tìm hiểu lí thuyết</w:t>
            </w:r>
          </w:p>
          <w:p w:rsidR="0060613B" w:rsidRDefault="0060613B" w:rsidP="002B277B">
            <w:pPr>
              <w:spacing w:line="360" w:lineRule="auto"/>
              <w:jc w:val="both"/>
              <w:rPr>
                <w:rFonts w:eastAsia="Calibri"/>
                <w:b/>
                <w:color w:val="000000"/>
                <w:szCs w:val="28"/>
              </w:rPr>
            </w:pPr>
            <w:r>
              <w:rPr>
                <w:rFonts w:eastAsia="Calibri"/>
                <w:b/>
                <w:color w:val="000000"/>
                <w:szCs w:val="28"/>
                <w:lang w:val="nl-NL"/>
              </w:rPr>
              <w:t>1</w:t>
            </w:r>
            <w:r>
              <w:rPr>
                <w:rFonts w:eastAsia="Calibri"/>
                <w:b/>
                <w:color w:val="000000"/>
                <w:szCs w:val="28"/>
              </w:rPr>
              <w:t>. Ví dụ</w:t>
            </w:r>
          </w:p>
          <w:p w:rsidR="0060613B" w:rsidRDefault="0060613B" w:rsidP="002B277B">
            <w:pPr>
              <w:spacing w:line="360" w:lineRule="auto"/>
              <w:jc w:val="both"/>
              <w:rPr>
                <w:rFonts w:eastAsia="Calibri"/>
                <w:i/>
                <w:color w:val="000000"/>
                <w:szCs w:val="28"/>
              </w:rPr>
            </w:pPr>
            <w:r>
              <w:rPr>
                <w:rFonts w:eastAsia="Calibri"/>
                <w:i/>
                <w:color w:val="000000"/>
                <w:szCs w:val="28"/>
              </w:rPr>
              <w:t xml:space="preserve">Trong gian phòng lớn tràn ngập ánh sáng, những </w:t>
            </w:r>
            <w:r>
              <w:rPr>
                <w:rFonts w:eastAsia="Calibri"/>
                <w:b/>
                <w:i/>
                <w:color w:val="000000"/>
                <w:szCs w:val="28"/>
              </w:rPr>
              <w:t>bức tranh</w:t>
            </w:r>
            <w:r>
              <w:rPr>
                <w:rFonts w:eastAsia="Calibri"/>
                <w:i/>
                <w:color w:val="000000"/>
                <w:szCs w:val="28"/>
              </w:rPr>
              <w:t xml:space="preserve"> của thí sinh treo kín bốn bức tường. Bố, mẹ tôi kéo tôi chen qua đám đông để xem </w:t>
            </w:r>
            <w:r>
              <w:rPr>
                <w:rFonts w:eastAsia="Calibri"/>
                <w:b/>
                <w:i/>
                <w:color w:val="000000"/>
                <w:szCs w:val="28"/>
              </w:rPr>
              <w:t>bức tranh</w:t>
            </w:r>
            <w:r>
              <w:rPr>
                <w:rFonts w:eastAsia="Calibri"/>
                <w:i/>
                <w:color w:val="000000"/>
                <w:szCs w:val="28"/>
              </w:rPr>
              <w:t xml:space="preserve"> của Kiều Phương đã được đóng khung, lồng kính. Trong </w:t>
            </w:r>
            <w:r>
              <w:rPr>
                <w:rFonts w:eastAsia="Calibri"/>
                <w:b/>
                <w:i/>
                <w:color w:val="000000"/>
                <w:szCs w:val="28"/>
              </w:rPr>
              <w:t>tranh</w:t>
            </w:r>
            <w:r>
              <w:rPr>
                <w:rFonts w:eastAsia="Calibri"/>
                <w:i/>
                <w:color w:val="000000"/>
                <w:szCs w:val="28"/>
              </w:rPr>
              <w:t xml:space="preserve">, một </w:t>
            </w:r>
            <w:r>
              <w:rPr>
                <w:rFonts w:eastAsia="Calibri"/>
                <w:b/>
                <w:i/>
                <w:color w:val="000000"/>
                <w:szCs w:val="28"/>
              </w:rPr>
              <w:t>chú bé</w:t>
            </w:r>
            <w:r>
              <w:rPr>
                <w:rFonts w:eastAsia="Calibri"/>
                <w:i/>
                <w:color w:val="000000"/>
                <w:szCs w:val="28"/>
              </w:rPr>
              <w:t xml:space="preserve"> đang ngồi nhìn ra ngoài cửa sổ, nơi bầu trời trong xanh. Mặt </w:t>
            </w:r>
            <w:r>
              <w:rPr>
                <w:rFonts w:eastAsia="Calibri"/>
                <w:b/>
                <w:i/>
                <w:color w:val="000000"/>
                <w:szCs w:val="28"/>
              </w:rPr>
              <w:t>chú bé</w:t>
            </w:r>
            <w:r>
              <w:rPr>
                <w:rFonts w:eastAsia="Calibri"/>
                <w:i/>
                <w:color w:val="000000"/>
                <w:szCs w:val="28"/>
              </w:rPr>
              <w:t xml:space="preserve"> như tỏa ra một ánh sáng rất lạ. Toát lên từ cặp mắt, tư thế ngồi của </w:t>
            </w:r>
            <w:r>
              <w:rPr>
                <w:rFonts w:eastAsia="Calibri"/>
                <w:b/>
                <w:i/>
                <w:color w:val="000000"/>
                <w:szCs w:val="28"/>
              </w:rPr>
              <w:t>chú</w:t>
            </w:r>
            <w:r>
              <w:rPr>
                <w:rFonts w:eastAsia="Calibri"/>
                <w:i/>
                <w:color w:val="000000"/>
                <w:szCs w:val="28"/>
              </w:rPr>
              <w:t xml:space="preserve"> không chỉ sự suy tư mà cả chất mơ mộng nữa.</w:t>
            </w:r>
          </w:p>
          <w:p w:rsidR="0060613B" w:rsidRDefault="0060613B" w:rsidP="002B277B">
            <w:pPr>
              <w:spacing w:line="360" w:lineRule="auto"/>
              <w:jc w:val="both"/>
              <w:rPr>
                <w:rFonts w:eastAsia="Calibri"/>
                <w:i/>
                <w:color w:val="000000"/>
                <w:szCs w:val="28"/>
              </w:rPr>
            </w:pPr>
            <w:r>
              <w:rPr>
                <w:rFonts w:eastAsia="Calibri"/>
                <w:i/>
                <w:color w:val="000000"/>
                <w:szCs w:val="28"/>
              </w:rPr>
              <w:t>- Nội dung chính của đoạn văn: Nói về bức tranh của Kiều Phương</w:t>
            </w:r>
          </w:p>
          <w:p w:rsidR="0060613B" w:rsidRDefault="0060613B" w:rsidP="002B277B">
            <w:pPr>
              <w:spacing w:line="360" w:lineRule="auto"/>
              <w:jc w:val="both"/>
              <w:rPr>
                <w:rFonts w:eastAsia="Calibri"/>
                <w:i/>
                <w:color w:val="000000"/>
                <w:szCs w:val="28"/>
              </w:rPr>
            </w:pPr>
            <w:r>
              <w:rPr>
                <w:rFonts w:eastAsia="Calibri"/>
                <w:i/>
                <w:color w:val="000000"/>
                <w:szCs w:val="28"/>
              </w:rPr>
              <w:t>- Trình tự sắp xếp các câu văn: miêu tả sự vật từ xa đến gần</w:t>
            </w:r>
          </w:p>
          <w:p w:rsidR="0060613B" w:rsidRDefault="0060613B" w:rsidP="002B277B">
            <w:pPr>
              <w:spacing w:line="360" w:lineRule="auto"/>
              <w:jc w:val="both"/>
              <w:rPr>
                <w:rFonts w:eastAsia="Calibri"/>
                <w:i/>
                <w:color w:val="000000"/>
                <w:szCs w:val="28"/>
              </w:rPr>
            </w:pPr>
            <w:r>
              <w:rPr>
                <w:rFonts w:eastAsia="Calibri"/>
                <w:i/>
                <w:color w:val="000000"/>
                <w:szCs w:val="28"/>
              </w:rPr>
              <w:t>- Sự thống nhất về đề tài: Các câu văn xoay quanh đề tài bức tranh</w:t>
            </w:r>
          </w:p>
          <w:p w:rsidR="0060613B" w:rsidRDefault="0060613B" w:rsidP="002B277B">
            <w:pPr>
              <w:spacing w:line="360" w:lineRule="auto"/>
              <w:jc w:val="both"/>
              <w:rPr>
                <w:rFonts w:eastAsia="Calibri"/>
                <w:i/>
                <w:color w:val="000000"/>
                <w:szCs w:val="28"/>
              </w:rPr>
            </w:pPr>
            <w:r>
              <w:rPr>
                <w:rFonts w:eastAsia="Calibri"/>
                <w:i/>
                <w:color w:val="000000"/>
                <w:szCs w:val="28"/>
              </w:rPr>
              <w:t>- Tính liên kết về mặt hình thức: các từ đồng nghĩa và các từ ngữ được lặp lại ( bức tranh, tranh, chú bé, chú)</w:t>
            </w:r>
          </w:p>
          <w:p w:rsidR="0060613B" w:rsidRDefault="0060613B" w:rsidP="002B277B">
            <w:pPr>
              <w:spacing w:line="360" w:lineRule="auto"/>
              <w:jc w:val="both"/>
              <w:rPr>
                <w:rFonts w:eastAsia="Calibri"/>
                <w:b/>
                <w:color w:val="000000"/>
                <w:szCs w:val="28"/>
              </w:rPr>
            </w:pPr>
            <w:r>
              <w:rPr>
                <w:rFonts w:eastAsia="Calibri"/>
                <w:b/>
                <w:color w:val="000000"/>
                <w:szCs w:val="28"/>
              </w:rPr>
              <w:t>2. Kết luận</w:t>
            </w:r>
          </w:p>
          <w:p w:rsidR="0060613B" w:rsidRDefault="0060613B" w:rsidP="002B277B">
            <w:pPr>
              <w:spacing w:after="200" w:line="360" w:lineRule="auto"/>
              <w:jc w:val="both"/>
              <w:rPr>
                <w:rFonts w:eastAsia="Calibri"/>
                <w:szCs w:val="28"/>
              </w:rPr>
            </w:pPr>
            <w:r>
              <w:rPr>
                <w:rFonts w:eastAsia="Calibri"/>
                <w:szCs w:val="28"/>
              </w:rPr>
              <w:t>- Mạch lạc: là sự liền mạch về nội dung của một đoạn văn hoặc văn bản; chủ yếu dựa trên sự thống nhất về đề tài và sự tiếp nối theo một trình tự hợp lí giữa các cầu trong đoạn văn hoặc giữa các đoạn văn trong văn bản. </w:t>
            </w:r>
          </w:p>
          <w:p w:rsidR="0060613B" w:rsidRDefault="0060613B" w:rsidP="002B277B">
            <w:pPr>
              <w:spacing w:after="200" w:line="360" w:lineRule="auto"/>
              <w:jc w:val="both"/>
              <w:rPr>
                <w:rFonts w:eastAsia="Calibri"/>
                <w:szCs w:val="28"/>
              </w:rPr>
            </w:pPr>
            <w:r>
              <w:rPr>
                <w:rFonts w:eastAsia="Calibri"/>
                <w:szCs w:val="28"/>
              </w:rPr>
              <w:t>- Liên kết: là quan hệ về mặt hình thức giữa các câu trong đoạn văn hoặc giữa các đoạn trong văn bản, thể hiện qua các phương tiện ngôn ngữ như từ ngữ nối, từ ngữ lập lại, từ ngữ thay thế (từ đồng nghĩa, đại từ), ….</w:t>
            </w: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rPr>
          <w:rFonts w:eastAsia="Calibri"/>
          <w:b/>
          <w:color w:val="000000"/>
          <w:szCs w:val="28"/>
          <w:lang w:val="nl-NL"/>
        </w:rPr>
      </w:pPr>
      <w:r>
        <w:rPr>
          <w:rFonts w:eastAsia="Calibri"/>
          <w:b/>
          <w:color w:val="000000"/>
          <w:szCs w:val="28"/>
          <w:lang w:val="nl-NL"/>
        </w:rPr>
        <w:t>C. HOẠT ĐỘNG LUYỆN TẬP</w:t>
      </w:r>
    </w:p>
    <w:p w:rsidR="0060613B" w:rsidRDefault="0060613B" w:rsidP="0060613B">
      <w:pPr>
        <w:spacing w:line="360" w:lineRule="auto"/>
        <w:jc w:val="both"/>
        <w:rPr>
          <w:rFonts w:eastAsia="Calibri"/>
          <w:color w:val="000000"/>
          <w:szCs w:val="28"/>
          <w:lang w:val="sv-SE"/>
        </w:rPr>
      </w:pPr>
      <w:r>
        <w:rPr>
          <w:rFonts w:eastAsia="Calibri"/>
          <w:b/>
          <w:bCs/>
          <w:color w:val="000000"/>
          <w:szCs w:val="28"/>
          <w:lang w:val="nl-NL"/>
        </w:rPr>
        <w:t>a. Mục tiêu:</w:t>
      </w:r>
      <w:r>
        <w:rPr>
          <w:rFonts w:eastAsia="Calibri"/>
          <w:bCs/>
          <w:color w:val="000000"/>
          <w:szCs w:val="28"/>
          <w:lang w:val="nl-NL"/>
        </w:rPr>
        <w:t xml:space="preserve"> Củng cố lại kiến thức đã học.</w:t>
      </w:r>
    </w:p>
    <w:p w:rsidR="0060613B" w:rsidRDefault="0060613B" w:rsidP="0060613B">
      <w:pPr>
        <w:spacing w:line="360" w:lineRule="auto"/>
        <w:jc w:val="both"/>
        <w:rPr>
          <w:rFonts w:eastAsia="Calibri"/>
          <w:color w:val="000000"/>
          <w:szCs w:val="28"/>
          <w:lang w:val="nl-NL"/>
        </w:rPr>
      </w:pPr>
      <w:r>
        <w:rPr>
          <w:rFonts w:eastAsia="Calibri"/>
          <w:b/>
          <w:bCs/>
          <w:color w:val="000000"/>
          <w:szCs w:val="28"/>
          <w:lang w:val="nl-NL"/>
        </w:rPr>
        <w:t>b. Nội dung:</w:t>
      </w:r>
      <w:r>
        <w:rPr>
          <w:rFonts w:eastAsia="Calibri"/>
          <w:bCs/>
          <w:color w:val="000000"/>
          <w:szCs w:val="28"/>
          <w:lang w:val="nl-NL"/>
        </w:rPr>
        <w:t xml:space="preserve"> Sử dụng sgk, kiến thức đã học để hoàn thành bài tập.</w:t>
      </w:r>
    </w:p>
    <w:p w:rsidR="0060613B" w:rsidRDefault="0060613B" w:rsidP="0060613B">
      <w:pPr>
        <w:spacing w:line="360" w:lineRule="auto"/>
        <w:jc w:val="both"/>
        <w:rPr>
          <w:rFonts w:eastAsia="Calibri"/>
          <w:color w:val="000000"/>
          <w:szCs w:val="28"/>
          <w:lang w:val="nl-NL"/>
        </w:rPr>
      </w:pPr>
      <w:r>
        <w:rPr>
          <w:rFonts w:eastAsia="Calibri"/>
          <w:b/>
          <w:bCs/>
          <w:color w:val="000000"/>
          <w:szCs w:val="28"/>
          <w:lang w:val="nl-NL"/>
        </w:rPr>
        <w:t xml:space="preserve">c. </w:t>
      </w:r>
      <w:r>
        <w:rPr>
          <w:rFonts w:eastAsia="Calibri"/>
          <w:b/>
          <w:color w:val="000000"/>
          <w:szCs w:val="28"/>
          <w:lang w:val="nl-NL"/>
        </w:rPr>
        <w:t>Sản phẩm học tập:</w:t>
      </w:r>
      <w:r>
        <w:rPr>
          <w:rFonts w:eastAsia="Calibri"/>
          <w:color w:val="000000"/>
          <w:szCs w:val="28"/>
          <w:lang w:val="nl-NL"/>
        </w:rPr>
        <w:t xml:space="preserve"> Kết quả của HS.</w:t>
      </w:r>
    </w:p>
    <w:p w:rsidR="0060613B" w:rsidRDefault="0060613B" w:rsidP="0060613B">
      <w:pPr>
        <w:spacing w:line="360" w:lineRule="auto"/>
        <w:jc w:val="both"/>
        <w:rPr>
          <w:rFonts w:eastAsia="Calibri"/>
          <w:b/>
          <w:color w:val="000000"/>
          <w:szCs w:val="28"/>
          <w:lang w:val="nl-NL"/>
        </w:rPr>
      </w:pPr>
      <w:r>
        <w:rPr>
          <w:rFonts w:eastAsia="Calibri"/>
          <w:b/>
          <w:bCs/>
          <w:color w:val="000000"/>
          <w:szCs w:val="28"/>
          <w:lang w:val="nl-NL"/>
        </w:rPr>
        <w:t xml:space="preserve">d. </w:t>
      </w:r>
      <w:r>
        <w:rPr>
          <w:rFonts w:eastAsia="Calibri"/>
          <w:b/>
          <w:color w:val="000000"/>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205"/>
      </w:tblGrid>
      <w:tr w:rsidR="0060613B" w:rsidTr="002B277B">
        <w:tc>
          <w:tcPr>
            <w:tcW w:w="5174"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432"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5174"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NV1: Câu 1,2,3</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color w:val="000000"/>
                <w:kern w:val="2"/>
                <w:szCs w:val="28"/>
                <w:lang w:eastAsia="zh-CN"/>
              </w:rPr>
            </w:pPr>
            <w:r>
              <w:rPr>
                <w:rFonts w:eastAsia="SimSun"/>
                <w:bCs/>
                <w:color w:val="000000"/>
                <w:kern w:val="2"/>
                <w:szCs w:val="28"/>
                <w:lang w:eastAsia="zh-CN"/>
              </w:rPr>
              <w:t>- GV chia lớp thành 6 nhóm</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Nhóm 1,2 (Câu 1):</w:t>
            </w:r>
            <w:r>
              <w:rPr>
                <w:rFonts w:eastAsia="Calibri"/>
                <w:i/>
                <w:szCs w:val="28"/>
              </w:rPr>
              <w:t>Hãy phân tích tính mạch lạc của đoạn văn sau:</w:t>
            </w:r>
          </w:p>
          <w:p w:rsidR="0060613B" w:rsidRDefault="0060613B" w:rsidP="002B277B">
            <w:pPr>
              <w:spacing w:line="360" w:lineRule="auto"/>
              <w:jc w:val="both"/>
              <w:rPr>
                <w:rFonts w:eastAsia="Calibri"/>
                <w:i/>
                <w:szCs w:val="28"/>
              </w:rPr>
            </w:pPr>
            <w:r>
              <w:rPr>
                <w:rFonts w:eastAsia="Calibri"/>
                <w:i/>
                <w:szCs w:val="28"/>
              </w:rPr>
              <w:t>    Sáu giờ, trời hửng sáng. Cùng với những tia sáng đầu tiên của bình minh, ánh điện của con cá thiết kình cũng phụt tắt. Tới bảy giờ, trời gần sáng rõ. Nhưng sương mù dày đặc đang trải ra ở chân trời, và dùng ống nhòm loại tốt nhất cũng chẳng thấy rõ vật gì. Có thể hình dung được chúng tôi thất vọng và giận dữ đến mức nào!</w:t>
            </w:r>
          </w:p>
          <w:p w:rsidR="0060613B" w:rsidRDefault="0060613B" w:rsidP="002B277B">
            <w:pPr>
              <w:spacing w:line="360" w:lineRule="auto"/>
              <w:jc w:val="both"/>
              <w:rPr>
                <w:rFonts w:eastAsia="Calibri"/>
                <w:i/>
                <w:szCs w:val="28"/>
              </w:rPr>
            </w:pPr>
            <w:r>
              <w:rPr>
                <w:rFonts w:eastAsia="Calibri"/>
                <w:i/>
                <w:szCs w:val="28"/>
              </w:rPr>
              <w:t>Trả lời:</w:t>
            </w:r>
          </w:p>
          <w:p w:rsidR="0060613B" w:rsidRDefault="0060613B" w:rsidP="002B277B">
            <w:pPr>
              <w:spacing w:line="360" w:lineRule="auto"/>
              <w:jc w:val="both"/>
              <w:rPr>
                <w:rFonts w:eastAsia="Calibri"/>
                <w:i/>
                <w:szCs w:val="28"/>
              </w:rPr>
            </w:pPr>
            <w:r>
              <w:rPr>
                <w:rFonts w:eastAsia="SimSun"/>
                <w:bCs/>
                <w:i/>
                <w:color w:val="000000"/>
                <w:kern w:val="2"/>
                <w:szCs w:val="28"/>
                <w:lang w:eastAsia="zh-CN"/>
              </w:rPr>
              <w:t xml:space="preserve">+ Nhóm 3,4 (Câu 2): </w:t>
            </w:r>
            <w:r>
              <w:rPr>
                <w:rFonts w:eastAsia="Calibri"/>
                <w:i/>
                <w:szCs w:val="28"/>
              </w:rPr>
              <w:t>Hãy chỉ ra các phương tiện liên kết được sử dụng trong đoạn trích sau và nêu chức năng của chúng:</w:t>
            </w:r>
          </w:p>
          <w:p w:rsidR="0060613B" w:rsidRDefault="0060613B" w:rsidP="002B277B">
            <w:pPr>
              <w:spacing w:line="360" w:lineRule="auto"/>
              <w:jc w:val="both"/>
              <w:rPr>
                <w:rFonts w:eastAsia="Calibri"/>
                <w:i/>
                <w:szCs w:val="28"/>
              </w:rPr>
            </w:pPr>
            <w:r>
              <w:rPr>
                <w:rFonts w:eastAsia="Calibri"/>
                <w:i/>
                <w:szCs w:val="28"/>
              </w:rPr>
              <w:t>     Cách chiếc tàu chiến một hải lí rưỡi, có một vật dài màu đen nổi lên khỏi mặt nước độ một mét. Đuôi nó quẫy mạnh làm nước biển sủi bọt. Chưa ai thấy đuôi cá quẫy sóng mạnh như vậy bao giờ! Con cá lượn hình vòng cung, để lại phía sau một vệt sáng lấp lánh. Chiếc tàu tiến lại gần. Tôi bắt đầu ngắm kĩ con cá. Báo cáo của tàu Hen-vơ-chi-a và San-nông hơi cường điệu kích thước của nó. Theo tôi, con cá không dài quá tám mươi mét. Chiều ngang hơi khó xác định, nhưng tôi có cảm tưởng rằng nó cân đối một cách lạ lùng về cả ba chiều.</w:t>
            </w:r>
          </w:p>
          <w:p w:rsidR="0060613B" w:rsidRDefault="0060613B" w:rsidP="002B277B">
            <w:pPr>
              <w:spacing w:line="360" w:lineRule="auto"/>
              <w:jc w:val="both"/>
              <w:rPr>
                <w:rFonts w:eastAsia="Calibri"/>
                <w:i/>
                <w:szCs w:val="28"/>
              </w:rPr>
            </w:pPr>
            <w:r>
              <w:rPr>
                <w:rFonts w:eastAsia="SimSun"/>
                <w:bCs/>
                <w:i/>
                <w:color w:val="000000"/>
                <w:kern w:val="2"/>
                <w:szCs w:val="28"/>
                <w:lang w:eastAsia="zh-CN"/>
              </w:rPr>
              <w:t xml:space="preserve">+ Nhóm 5,6 (Câu 3): </w:t>
            </w:r>
            <w:r>
              <w:rPr>
                <w:rFonts w:eastAsia="Calibri"/>
                <w:i/>
                <w:szCs w:val="28"/>
              </w:rPr>
              <w:t>Theo em, có thể sắp xếp các câu trong đoạn văn dưới đây theo một trật tự khác được không? Vì sao?</w:t>
            </w:r>
          </w:p>
          <w:p w:rsidR="0060613B" w:rsidRDefault="0060613B" w:rsidP="002B277B">
            <w:pPr>
              <w:spacing w:line="360" w:lineRule="auto"/>
              <w:jc w:val="both"/>
              <w:rPr>
                <w:rFonts w:eastAsia="Calibri"/>
                <w:i/>
                <w:szCs w:val="28"/>
              </w:rPr>
            </w:pPr>
            <w:r>
              <w:rPr>
                <w:rFonts w:eastAsia="Calibri"/>
                <w:i/>
                <w:szCs w:val="28"/>
              </w:rPr>
              <w:t>(1) Nhưng con cá cũng bơi với tốc độ y như vậy! (2) Trong suốt một giờ, chiếc tàu chiến không tiến gần thêm được một sải! (3) Thật là nhục nhã cho một trong những chiếc tàu chạy nhanh nhất của hạm đội Mỹ! (4) Anh em thủy thủ tức giận điên người. (5) Họ nguyền rủa quái vật, nhưng nó vẫn phớt lờ.</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thảo luận</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widowControl w:val="0"/>
              <w:tabs>
                <w:tab w:val="left" w:pos="649"/>
              </w:tabs>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NV2: Câu 4</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spacing w:line="360" w:lineRule="auto"/>
              <w:jc w:val="both"/>
              <w:rPr>
                <w:rFonts w:eastAsia="SimSun"/>
                <w:bCs/>
                <w:color w:val="000000"/>
                <w:kern w:val="2"/>
                <w:szCs w:val="28"/>
                <w:lang w:eastAsia="zh-CN"/>
              </w:rPr>
            </w:pPr>
            <w:r>
              <w:rPr>
                <w:rFonts w:eastAsia="SimSun"/>
                <w:bCs/>
                <w:color w:val="000000"/>
                <w:kern w:val="2"/>
                <w:szCs w:val="28"/>
                <w:lang w:eastAsia="zh-CN"/>
              </w:rPr>
              <w:t>- GV chuyển giao nhiệm vụ: Hs đọc yêu cầu và thực hiện cá nhân</w:t>
            </w:r>
          </w:p>
          <w:p w:rsidR="0060613B" w:rsidRDefault="0060613B" w:rsidP="002B277B">
            <w:pPr>
              <w:spacing w:line="360" w:lineRule="auto"/>
              <w:jc w:val="both"/>
              <w:rPr>
                <w:rFonts w:eastAsia="Calibri"/>
                <w:i/>
                <w:szCs w:val="28"/>
              </w:rPr>
            </w:pPr>
            <w:r>
              <w:rPr>
                <w:rFonts w:eastAsia="Calibri"/>
                <w:i/>
                <w:szCs w:val="28"/>
              </w:rPr>
              <w:t>Viết đoạn văn (khoảng 5-7 câu) kể lại một tình huống trong Cuộc chạm trán trên đại dương. Thuyết minh ngắn gọn về mạch lạc và liên kết của đoạn văn</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xml:space="preserve">- HS quan sát, theo dõi, suy ngẫm </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báo cáo sản phẩm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widowControl w:val="0"/>
              <w:tabs>
                <w:tab w:val="left" w:pos="649"/>
              </w:tabs>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widowControl w:val="0"/>
              <w:tabs>
                <w:tab w:val="left" w:pos="649"/>
              </w:tabs>
              <w:spacing w:line="360" w:lineRule="auto"/>
              <w:jc w:val="both"/>
              <w:rPr>
                <w:rFonts w:eastAsia="Calibri"/>
                <w:color w:val="000000"/>
                <w:szCs w:val="28"/>
              </w:rPr>
            </w:pP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NV3: Bài tập 4</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color w:val="000000"/>
                <w:kern w:val="2"/>
                <w:szCs w:val="28"/>
                <w:lang w:eastAsia="zh-CN"/>
              </w:rPr>
              <w:t xml:space="preserve">- GV chuyển giao nhiệm vụ: </w:t>
            </w:r>
            <w:r>
              <w:rPr>
                <w:rFonts w:eastAsia="SimSun"/>
                <w:bCs/>
                <w:i/>
                <w:color w:val="000000"/>
                <w:kern w:val="2"/>
                <w:szCs w:val="28"/>
                <w:lang w:eastAsia="zh-CN"/>
              </w:rPr>
              <w:t>Hs đọc yêu cầu bài 4 và thảo luận nhóm đôi</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suy nghĩ, thảo luận</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Calibri"/>
                <w:color w:val="000000"/>
                <w:szCs w:val="28"/>
              </w:rPr>
              <w:t xml:space="preserve">- GV nhận xét, bổ sung, chốt lại kiến thức </w:t>
            </w:r>
          </w:p>
          <w:p w:rsidR="0060613B" w:rsidRDefault="0060613B" w:rsidP="002B277B">
            <w:pPr>
              <w:widowControl w:val="0"/>
              <w:tabs>
                <w:tab w:val="left" w:pos="649"/>
              </w:tabs>
              <w:spacing w:line="360" w:lineRule="auto"/>
              <w:jc w:val="both"/>
              <w:rPr>
                <w:rFonts w:eastAsia="SimSun"/>
                <w:color w:val="000000"/>
                <w:kern w:val="2"/>
                <w:szCs w:val="28"/>
                <w:lang w:eastAsia="zh-CN"/>
              </w:rPr>
            </w:pPr>
          </w:p>
          <w:p w:rsidR="0060613B" w:rsidRDefault="0060613B" w:rsidP="002B277B">
            <w:pPr>
              <w:spacing w:line="360" w:lineRule="auto"/>
              <w:jc w:val="both"/>
              <w:rPr>
                <w:rFonts w:eastAsia="SimSun"/>
                <w:bCs/>
                <w:color w:val="000000"/>
                <w:kern w:val="2"/>
                <w:szCs w:val="28"/>
                <w:lang w:eastAsia="zh-CN"/>
              </w:rPr>
            </w:pPr>
          </w:p>
        </w:tc>
        <w:tc>
          <w:tcPr>
            <w:tcW w:w="4432"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szCs w:val="28"/>
              </w:rPr>
            </w:pPr>
            <w:r>
              <w:rPr>
                <w:rFonts w:eastAsia="Calibri"/>
                <w:szCs w:val="28"/>
              </w:rPr>
              <w:t xml:space="preserve">Câu 1: </w:t>
            </w:r>
          </w:p>
          <w:p w:rsidR="0060613B" w:rsidRDefault="0060613B" w:rsidP="002B277B">
            <w:pPr>
              <w:spacing w:line="360" w:lineRule="auto"/>
              <w:jc w:val="both"/>
              <w:rPr>
                <w:rFonts w:eastAsia="Calibri"/>
                <w:szCs w:val="28"/>
              </w:rPr>
            </w:pPr>
            <w:r>
              <w:rPr>
                <w:rFonts w:eastAsia="Calibri"/>
                <w:szCs w:val="28"/>
              </w:rPr>
              <w:t xml:space="preserve">- Đoạn văn viết về việc những người trên tàu chiến quan sát để tiếp cận “con cá thiết kình”. </w:t>
            </w:r>
          </w:p>
          <w:p w:rsidR="0060613B" w:rsidRDefault="0060613B" w:rsidP="002B277B">
            <w:pPr>
              <w:spacing w:line="360" w:lineRule="auto"/>
              <w:jc w:val="both"/>
              <w:rPr>
                <w:rFonts w:eastAsia="Calibri"/>
                <w:szCs w:val="28"/>
              </w:rPr>
            </w:pPr>
            <w:r>
              <w:rPr>
                <w:rFonts w:eastAsia="Calibri"/>
                <w:szCs w:val="28"/>
              </w:rPr>
              <w:t xml:space="preserve">- Sự việc diễn ra trong một giờ đồng hồ, được sắp xếp theo trật tự thời gian tuyến tính: từ sáu giờ đến bảy giờ sáng. </w:t>
            </w:r>
          </w:p>
          <w:p w:rsidR="0060613B" w:rsidRDefault="0060613B" w:rsidP="002B277B">
            <w:pPr>
              <w:spacing w:line="360" w:lineRule="auto"/>
              <w:jc w:val="both"/>
              <w:rPr>
                <w:rFonts w:eastAsia="Calibri"/>
                <w:szCs w:val="28"/>
              </w:rPr>
            </w:pPr>
            <w:r>
              <w:rPr>
                <w:rFonts w:eastAsia="Calibri"/>
                <w:szCs w:val="28"/>
              </w:rPr>
              <w:t>- Sự thống nhất về đề tài được nói đến và trình tự sắp xếp hợp lí các sự việc theo nguyên tắc nhân quả làm cho đoạn văn mạch lạc và người đọc có thể hiểu rõ nghĩa của đoạn văn: diễn biến của sự việc quan sát và tiếp cận “con cá thiết kình”</w:t>
            </w:r>
          </w:p>
          <w:p w:rsidR="0060613B" w:rsidRDefault="0060613B" w:rsidP="002B277B">
            <w:pPr>
              <w:spacing w:line="360" w:lineRule="auto"/>
              <w:jc w:val="both"/>
              <w:rPr>
                <w:rFonts w:eastAsia="Calibri"/>
                <w:szCs w:val="28"/>
              </w:rPr>
            </w:pPr>
            <w:r>
              <w:rPr>
                <w:rFonts w:eastAsia="Calibri"/>
                <w:szCs w:val="28"/>
              </w:rPr>
              <w:t xml:space="preserve">Câu 2: </w:t>
            </w:r>
          </w:p>
          <w:p w:rsidR="0060613B" w:rsidRDefault="0060613B" w:rsidP="002B277B">
            <w:pPr>
              <w:spacing w:line="360" w:lineRule="auto"/>
              <w:jc w:val="both"/>
              <w:rPr>
                <w:rFonts w:eastAsia="Calibri"/>
                <w:szCs w:val="28"/>
              </w:rPr>
            </w:pPr>
            <w:r>
              <w:rPr>
                <w:rFonts w:eastAsia="Calibri"/>
                <w:szCs w:val="28"/>
              </w:rPr>
              <w:t>- Phép thế: nó trong câu văn thứ hai thay cho vật dài màu đen trong câu thứ nhất; nó trong câu văn thứ bảy và thứ chín thay cho con cá trong câu văn thứ sáu và thứ tám</w:t>
            </w:r>
          </w:p>
          <w:p w:rsidR="0060613B" w:rsidRDefault="0060613B" w:rsidP="002B277B">
            <w:pPr>
              <w:spacing w:line="360" w:lineRule="auto"/>
              <w:jc w:val="both"/>
              <w:rPr>
                <w:rFonts w:eastAsia="Calibri"/>
                <w:szCs w:val="28"/>
              </w:rPr>
            </w:pPr>
            <w:r>
              <w:rPr>
                <w:rFonts w:eastAsia="Calibri"/>
                <w:szCs w:val="28"/>
              </w:rPr>
              <w:t>- Từ đồng nghĩa trong ngữ cảnh: chiếc tàu trong câu văn thứ năm thay cho tàu chiến trong câu văn thứ nhất</w:t>
            </w:r>
          </w:p>
          <w:p w:rsidR="0060613B" w:rsidRDefault="0060613B" w:rsidP="002B277B">
            <w:pPr>
              <w:spacing w:line="360" w:lineRule="auto"/>
              <w:jc w:val="both"/>
              <w:rPr>
                <w:rFonts w:eastAsia="Calibri"/>
                <w:szCs w:val="28"/>
              </w:rPr>
            </w:pPr>
            <w:r>
              <w:rPr>
                <w:rFonts w:eastAsia="Calibri"/>
                <w:szCs w:val="28"/>
              </w:rPr>
              <w:t>- Phép lặp: con cá được lặp lại ba lần, trong các câu văn thứ tư, thứ sáu và thứ tám</w:t>
            </w:r>
          </w:p>
          <w:p w:rsidR="0060613B" w:rsidRDefault="0060613B" w:rsidP="002B277B">
            <w:pPr>
              <w:spacing w:line="360" w:lineRule="auto"/>
              <w:jc w:val="both"/>
              <w:rPr>
                <w:rFonts w:eastAsia="Calibri"/>
                <w:szCs w:val="28"/>
              </w:rPr>
            </w:pPr>
            <w:r>
              <w:rPr>
                <w:rFonts w:eastAsia="Calibri"/>
                <w:szCs w:val="28"/>
              </w:rPr>
              <w:t>=&gt; Chức năng: bảo đảm sự kết nối về hình thức giữa các câu tạo thành một chỉnh thể thống nhất. Sự liên kết đó cùng với sự mạch lạc về nội dung làm cho các câu tạo thành một chỉnh thể thống nhất, chứ không phải là những câu rời rạc được sắp xếp cạnh nhau một cách cơ học.</w:t>
            </w:r>
          </w:p>
          <w:p w:rsidR="0060613B" w:rsidRDefault="0060613B" w:rsidP="002B277B">
            <w:pPr>
              <w:spacing w:line="360" w:lineRule="auto"/>
              <w:jc w:val="both"/>
              <w:rPr>
                <w:rFonts w:eastAsia="Calibri"/>
                <w:szCs w:val="28"/>
              </w:rPr>
            </w:pPr>
            <w:r>
              <w:rPr>
                <w:rFonts w:eastAsia="Calibri"/>
                <w:szCs w:val="28"/>
              </w:rPr>
              <w:t xml:space="preserve">Câu 3: </w:t>
            </w:r>
          </w:p>
          <w:p w:rsidR="0060613B" w:rsidRDefault="0060613B" w:rsidP="002B277B">
            <w:pPr>
              <w:spacing w:line="360" w:lineRule="auto"/>
              <w:jc w:val="both"/>
              <w:rPr>
                <w:rFonts w:eastAsia="Calibri"/>
                <w:szCs w:val="28"/>
              </w:rPr>
            </w:pPr>
            <w:r>
              <w:rPr>
                <w:rFonts w:eastAsia="Calibri"/>
                <w:szCs w:val="28"/>
              </w:rPr>
              <w:t>Theo em thì trật tự các câu trong đoạn trích không thể thay thế và đảo được. Bởi vì nếu đảo tính mạch lạc trong đoạn trích sẽ bị thay đổi, đoạn văn sẽ lủng củng hơn.</w:t>
            </w: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r>
              <w:rPr>
                <w:rFonts w:eastAsia="Calibri"/>
                <w:szCs w:val="28"/>
              </w:rPr>
              <w:t xml:space="preserve">Câu 4:    </w:t>
            </w:r>
          </w:p>
          <w:p w:rsidR="0060613B" w:rsidRDefault="0060613B" w:rsidP="002B277B">
            <w:pPr>
              <w:spacing w:line="360" w:lineRule="auto"/>
              <w:jc w:val="both"/>
              <w:rPr>
                <w:rFonts w:eastAsia="Calibri"/>
                <w:szCs w:val="28"/>
              </w:rPr>
            </w:pPr>
            <w:r>
              <w:rPr>
                <w:rFonts w:eastAsia="Calibri"/>
                <w:szCs w:val="28"/>
              </w:rPr>
              <w:t>- Cuộc chạm chán trên đại dương là một văn bản rất ý nghĩa khi đã đề cao sự thám hiểm, đam mê khám phá của các nhà khoa học. Văn bản để lại ấn tượng trong lòng người đọc bởi hình ảnh của con tàu ngầm dưới con mắt của nhân vật “tôi” sau khi đã bị ngất. Sau khi hồi phục, nhân vật tôi đã trèo lên lưng chiếc tàu ngầm, lấy chân gõ gõ thì nhận lại được sự cứng cáp đến từ “con vật”. Hàng loạt những câu hỏi đã hiện ra trước mắt nhà thám hiểm về sự lạ lẫm của “con vật”. Không chỉ độ cứng mà cái lưng đen bóng cũng nhẵn nhụi, không có một chút vẩy, thì ra nó là được làm bằng thép. Giờ phút này nhà thám hiểm mới phát hiện ra một sự thật về hiện tượng kỳ lạ của thiên nhiên nhiên mà các nhà thám hiểm theo đuổi bấy lâu nay thì ra lại là sản phẩm của con người.</w:t>
            </w:r>
          </w:p>
          <w:p w:rsidR="0060613B" w:rsidRDefault="0060613B" w:rsidP="002B277B">
            <w:pPr>
              <w:spacing w:line="360" w:lineRule="auto"/>
              <w:jc w:val="both"/>
              <w:rPr>
                <w:rFonts w:eastAsia="Calibri"/>
                <w:szCs w:val="28"/>
              </w:rPr>
            </w:pPr>
            <w:r>
              <w:rPr>
                <w:rFonts w:eastAsia="Calibri"/>
                <w:szCs w:val="28"/>
              </w:rPr>
              <w:t>- Thuyết minh: Đoạn văn trên được viết hướng tới nội dung: tình huống nhân vật tôi cảm nhận về tàu ngầm- hiện tượng thiên nhiên kỳ lạ. Các câu trong đoạn văn đều hướng vào một chủ đề và được sắp xếp theo một trình tự hợp lý.</w:t>
            </w:r>
          </w:p>
          <w:p w:rsidR="0060613B" w:rsidRDefault="0060613B" w:rsidP="002B277B">
            <w:pPr>
              <w:spacing w:line="360" w:lineRule="auto"/>
              <w:jc w:val="both"/>
              <w:rPr>
                <w:rFonts w:eastAsia="Calibri"/>
                <w:szCs w:val="28"/>
              </w:rPr>
            </w:pPr>
            <w:r>
              <w:rPr>
                <w:rFonts w:eastAsia="Calibri"/>
                <w:szCs w:val="28"/>
              </w:rPr>
              <w:br/>
            </w:r>
          </w:p>
          <w:p w:rsidR="0060613B" w:rsidRDefault="0060613B" w:rsidP="002B277B">
            <w:pPr>
              <w:spacing w:line="360" w:lineRule="auto"/>
              <w:jc w:val="both"/>
              <w:rPr>
                <w:rFonts w:ascii="Tahoma" w:eastAsia="Calibri" w:hAnsi="Tahoma" w:cs="Tahoma"/>
                <w:color w:val="000000"/>
                <w:sz w:val="21"/>
                <w:szCs w:val="21"/>
              </w:rPr>
            </w:pPr>
          </w:p>
        </w:tc>
      </w:tr>
    </w:tbl>
    <w:p w:rsidR="0060613B" w:rsidRDefault="0060613B" w:rsidP="002B277B">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0613B" w:rsidRDefault="0060613B" w:rsidP="002B277B">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0613B" w:rsidRDefault="0060613B" w:rsidP="002B277B">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0613B" w:rsidRDefault="0060613B" w:rsidP="002B277B">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0613B" w:rsidRDefault="0060613B" w:rsidP="002B277B">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0613B" w:rsidRDefault="0060613B" w:rsidP="002B277B">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2"/>
        <w:gridCol w:w="3100"/>
      </w:tblGrid>
      <w:tr w:rsidR="0060613B" w:rsidTr="002B277B">
        <w:tc>
          <w:tcPr>
            <w:tcW w:w="634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3261"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634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Bước1: Chuyển giao nhiệm vụ</w:t>
            </w:r>
          </w:p>
          <w:p w:rsidR="0060613B" w:rsidRDefault="0060613B" w:rsidP="002B277B">
            <w:pPr>
              <w:widowControl w:val="0"/>
              <w:tabs>
                <w:tab w:val="left" w:pos="142"/>
                <w:tab w:val="left" w:pos="284"/>
              </w:tabs>
              <w:spacing w:line="360" w:lineRule="auto"/>
              <w:jc w:val="both"/>
              <w:rPr>
                <w:rFonts w:eastAsia="MS Mincho"/>
                <w:bCs/>
                <w:i/>
                <w:kern w:val="2"/>
                <w:szCs w:val="28"/>
                <w:lang w:eastAsia="zh-CN"/>
              </w:rPr>
            </w:pPr>
            <w:r>
              <w:rPr>
                <w:rFonts w:eastAsia="MS Mincho"/>
                <w:bCs/>
                <w:i/>
                <w:kern w:val="2"/>
                <w:szCs w:val="28"/>
                <w:lang w:val="sv-SE" w:eastAsia="zh-CN"/>
              </w:rPr>
              <w:t>- GV chuyển giao nhiệm vụ</w:t>
            </w:r>
            <w:r>
              <w:rPr>
                <w:rFonts w:eastAsia="MS Mincho"/>
                <w:bCs/>
                <w:i/>
                <w:kern w:val="2"/>
                <w:szCs w:val="28"/>
                <w:lang w:eastAsia="zh-CN"/>
              </w:rPr>
              <w:t>: Em hãy thử đổi vị trí của các câu văn trong đoạn văn sau. Sau đó đối chiếu với bản gốc và rút ra nhận xét.</w:t>
            </w:r>
          </w:p>
          <w:p w:rsidR="0060613B" w:rsidRDefault="0060613B" w:rsidP="002B277B">
            <w:pPr>
              <w:spacing w:line="360" w:lineRule="auto"/>
              <w:jc w:val="both"/>
              <w:rPr>
                <w:rFonts w:eastAsia="Calibri"/>
                <w:i/>
                <w:szCs w:val="28"/>
              </w:rPr>
            </w:pPr>
            <w:r>
              <w:rPr>
                <w:rFonts w:eastAsia="Calibri"/>
                <w:i/>
                <w:szCs w:val="28"/>
              </w:rPr>
              <w:t>Hằng năm cứ vào cuối thu, lá ngoài đường rụng nhiều và trên không có những đám mây bàng bạc, lòng tôi lại nao nức những kỷ niệm hoang mang của buổi tựu trường. Tôi không thể nào quên được những cảm giác trong sáng ấy nảy nở trong lòng tôi như mấy cành hoa tươi mỉm cười giữa bầu trời quang đãng. Những ý tưởng ấy tôi chưa lần nào ghi lên giấy, vì hồi ấy tôi không biết ghi và ngày nay tôi không nhớ hết. Nhưng mỗi lần thấy mấy em nhỏ rụt rè núp dưới nón mẹ lần đầu tiên đến trường, lòng tôi lại tưng bừng rộn rã. Buổi sáng mai hôm ấy, một buổi mai đầy sương thu và gió lạnh. Mẹ tôi âu yếm nắm tay tôi dẫn đi trên con đường làng dài và hẹp. Con đường này tôi đã quen đi lại lắm lần, nhưng lần này tự nhiên tôi thấy lạ. Cảnh vật chung quanh tôi đều thay đổi, vì chính lòng tôi đang có sự thay đổi lớn: Hôm nay tôi đi học.</w:t>
            </w:r>
          </w:p>
          <w:p w:rsidR="0060613B" w:rsidRDefault="0060613B" w:rsidP="002B277B">
            <w:pPr>
              <w:spacing w:line="360" w:lineRule="auto"/>
              <w:jc w:val="both"/>
              <w:rPr>
                <w:rFonts w:eastAsia="Calibri"/>
                <w:i/>
                <w:szCs w:val="28"/>
              </w:rPr>
            </w:pPr>
            <w:r>
              <w:rPr>
                <w:rFonts w:eastAsia="Calibri"/>
                <w:i/>
                <w:szCs w:val="28"/>
              </w:rPr>
              <w:t xml:space="preserve">                  (Tôi đi học- Thanh Tịnh)</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spacing w:line="360" w:lineRule="auto"/>
              <w:jc w:val="both"/>
              <w:rPr>
                <w:rFonts w:eastAsia="Calibri"/>
                <w:i/>
                <w:color w:val="000000"/>
                <w:szCs w:val="28"/>
                <w:lang w:val="nl-NL"/>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 gọi 4-5 hs trình bày ản phẩm</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kern w:val="2"/>
                <w:szCs w:val="28"/>
                <w:lang w:eastAsia="zh-CN"/>
              </w:rPr>
              <w:t xml:space="preserve">- GV nhận xét, đánh giá, bổ sung, chốt lại kiến thức </w:t>
            </w:r>
          </w:p>
        </w:tc>
        <w:tc>
          <w:tcPr>
            <w:tcW w:w="3261"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i/>
                <w:color w:val="000000"/>
                <w:szCs w:val="28"/>
                <w:shd w:val="clear" w:color="auto" w:fill="FFFFFF"/>
              </w:rPr>
            </w:pPr>
            <w:r>
              <w:rPr>
                <w:rFonts w:eastAsia="Calibri"/>
                <w:i/>
                <w:color w:val="000000"/>
                <w:szCs w:val="28"/>
                <w:shd w:val="clear" w:color="auto" w:fill="FFFFFF"/>
              </w:rPr>
              <w:t xml:space="preserve"> Đoạn văn sắp xếp lại gây khó hiểu, mất đi tính liên kết và mạch lạc so với đoạn văn gốc</w:t>
            </w:r>
          </w:p>
          <w:p w:rsidR="0060613B" w:rsidRDefault="0060613B" w:rsidP="002B277B">
            <w:pPr>
              <w:spacing w:line="360" w:lineRule="auto"/>
              <w:jc w:val="both"/>
              <w:rPr>
                <w:rFonts w:eastAsia="MS Mincho"/>
                <w:bCs/>
                <w:i/>
                <w:iCs/>
                <w:kern w:val="2"/>
                <w:szCs w:val="28"/>
                <w:lang w:val="sv-SE" w:eastAsia="zh-CN"/>
              </w:rPr>
            </w:pPr>
            <w:r>
              <w:rPr>
                <w:rFonts w:eastAsia="Calibri"/>
                <w:i/>
                <w:color w:val="000000"/>
                <w:szCs w:val="28"/>
                <w:shd w:val="clear" w:color="auto" w:fill="FFFFFF"/>
              </w:rPr>
              <w:t xml:space="preserve"> </w:t>
            </w:r>
          </w:p>
        </w:tc>
      </w:tr>
    </w:tbl>
    <w:p w:rsidR="0060613B" w:rsidRDefault="0060613B" w:rsidP="0060613B">
      <w:pPr>
        <w:widowControl w:val="0"/>
        <w:spacing w:line="360" w:lineRule="auto"/>
        <w:rPr>
          <w:rFonts w:eastAsia="SimSun"/>
          <w:b/>
          <w:bCs/>
          <w:kern w:val="2"/>
          <w:szCs w:val="28"/>
          <w:lang w:eastAsia="zh-CN"/>
        </w:rPr>
      </w:pPr>
    </w:p>
    <w:p w:rsidR="0060613B" w:rsidRDefault="0060613B" w:rsidP="0060613B">
      <w:pPr>
        <w:spacing w:line="360" w:lineRule="auto"/>
        <w:jc w:val="both"/>
        <w:rPr>
          <w:rFonts w:eastAsia="Calibri"/>
          <w:b/>
          <w:bCs/>
          <w:iCs/>
          <w:szCs w:val="28"/>
          <w:lang w:val="sv-SE"/>
        </w:rPr>
      </w:pPr>
    </w:p>
    <w:p w:rsidR="0060613B" w:rsidRDefault="0060613B" w:rsidP="0060613B">
      <w:pPr>
        <w:spacing w:line="360" w:lineRule="auto"/>
        <w:jc w:val="both"/>
        <w:rPr>
          <w:rFonts w:eastAsia="Calibri"/>
          <w:b/>
          <w:bCs/>
          <w:iCs/>
          <w:szCs w:val="28"/>
          <w:lang w:val="sv-SE"/>
        </w:rPr>
      </w:pPr>
    </w:p>
    <w:p w:rsidR="0060613B" w:rsidRPr="002B277B" w:rsidRDefault="0060613B" w:rsidP="0060613B">
      <w:pPr>
        <w:spacing w:line="360" w:lineRule="auto"/>
        <w:jc w:val="both"/>
        <w:rPr>
          <w:rFonts w:eastAsia="Calibri"/>
          <w:b/>
          <w:bCs/>
          <w:szCs w:val="28"/>
        </w:rPr>
      </w:pPr>
      <w:r>
        <w:rPr>
          <w:rFonts w:eastAsia="Calibri"/>
          <w:b/>
          <w:bCs/>
          <w:iCs/>
          <w:szCs w:val="28"/>
          <w:lang w:val="sv-SE"/>
        </w:rPr>
        <w:br w:type="page"/>
      </w:r>
    </w:p>
    <w:p w:rsidR="0038027A" w:rsidRDefault="0038027A" w:rsidP="002B277B">
      <w:pPr>
        <w:spacing w:after="0"/>
        <w:jc w:val="center"/>
        <w:rPr>
          <w:rFonts w:eastAsia="Calibri"/>
          <w:b/>
          <w:bCs/>
          <w:iCs/>
          <w:szCs w:val="28"/>
          <w:lang w:val="sv-SE"/>
        </w:rPr>
      </w:pPr>
    </w:p>
    <w:p w:rsidR="0038027A" w:rsidRDefault="0038027A" w:rsidP="002B277B">
      <w:pPr>
        <w:spacing w:after="0"/>
        <w:jc w:val="center"/>
        <w:rPr>
          <w:rFonts w:eastAsia="Calibri"/>
          <w:b/>
          <w:bCs/>
          <w:iCs/>
          <w:szCs w:val="28"/>
          <w:lang w:val="sv-SE"/>
        </w:rPr>
      </w:pPr>
    </w:p>
    <w:p w:rsidR="0060613B" w:rsidRPr="002B277B" w:rsidRDefault="0060613B" w:rsidP="002B277B">
      <w:pPr>
        <w:spacing w:after="0"/>
        <w:jc w:val="center"/>
        <w:rPr>
          <w:rFonts w:eastAsia="Calibri"/>
          <w:b/>
          <w:bCs/>
          <w:iCs/>
          <w:szCs w:val="28"/>
          <w:lang w:val="sv-SE"/>
        </w:rPr>
      </w:pPr>
      <w:r w:rsidRPr="002B277B">
        <w:rPr>
          <w:rFonts w:eastAsia="Calibri"/>
          <w:b/>
          <w:bCs/>
          <w:iCs/>
          <w:szCs w:val="28"/>
          <w:lang w:val="sv-SE"/>
        </w:rPr>
        <w:t>VĂN BẢN 2</w:t>
      </w:r>
    </w:p>
    <w:p w:rsidR="0060613B" w:rsidRPr="002B277B" w:rsidRDefault="0038027A" w:rsidP="002B277B">
      <w:pPr>
        <w:spacing w:after="0"/>
        <w:jc w:val="center"/>
        <w:rPr>
          <w:rFonts w:eastAsia="Calibri"/>
          <w:b/>
          <w:bCs/>
          <w:iCs/>
          <w:szCs w:val="28"/>
        </w:rPr>
      </w:pPr>
      <w:r>
        <w:rPr>
          <w:rFonts w:eastAsia="Calibri"/>
          <w:b/>
          <w:bCs/>
          <w:iCs/>
          <w:szCs w:val="28"/>
          <w:lang w:val="sv-SE"/>
        </w:rPr>
        <w:t xml:space="preserve">TIẾT 89,90: </w:t>
      </w:r>
      <w:r w:rsidR="0060613B" w:rsidRPr="002B277B">
        <w:rPr>
          <w:rFonts w:eastAsia="Calibri"/>
          <w:b/>
          <w:bCs/>
          <w:iCs/>
          <w:szCs w:val="28"/>
          <w:lang w:val="sv-SE"/>
        </w:rPr>
        <w:t>ĐƯỜNG</w:t>
      </w:r>
      <w:r w:rsidR="0060613B" w:rsidRPr="002B277B">
        <w:rPr>
          <w:rFonts w:eastAsia="Calibri"/>
          <w:b/>
          <w:bCs/>
          <w:iCs/>
          <w:szCs w:val="28"/>
        </w:rPr>
        <w:t xml:space="preserve"> VÀO TRUNG TÂM VŨ TRỤ</w:t>
      </w:r>
    </w:p>
    <w:p w:rsidR="0060613B" w:rsidRPr="002B277B" w:rsidRDefault="0060613B" w:rsidP="002B277B">
      <w:pPr>
        <w:spacing w:after="0"/>
        <w:jc w:val="center"/>
        <w:rPr>
          <w:rFonts w:eastAsia="Calibri"/>
          <w:b/>
          <w:bCs/>
          <w:iCs/>
          <w:szCs w:val="28"/>
          <w:lang w:val="sv-SE"/>
        </w:rPr>
      </w:pPr>
      <w:r w:rsidRPr="002B277B">
        <w:rPr>
          <w:rFonts w:eastAsia="Calibri"/>
          <w:b/>
          <w:bCs/>
          <w:iCs/>
          <w:szCs w:val="28"/>
          <w:lang w:val="sv-SE"/>
        </w:rPr>
        <w:t>(Trích</w:t>
      </w:r>
      <w:r w:rsidRPr="002B277B">
        <w:rPr>
          <w:rFonts w:eastAsia="Calibri"/>
          <w:b/>
          <w:bCs/>
          <w:iCs/>
          <w:szCs w:val="28"/>
        </w:rPr>
        <w:t xml:space="preserve"> Thiên Mã, Hà Nguyên Thủy</w:t>
      </w:r>
      <w:r w:rsidRPr="002B277B">
        <w:rPr>
          <w:rFonts w:eastAsia="Calibri"/>
          <w:b/>
          <w:bCs/>
          <w:iCs/>
          <w:szCs w:val="28"/>
          <w:lang w:val="sv-SE"/>
        </w:rPr>
        <w:t>)</w:t>
      </w:r>
    </w:p>
    <w:p w:rsidR="0038027A" w:rsidRDefault="0038027A" w:rsidP="0038027A">
      <w:pPr>
        <w:spacing w:after="0"/>
        <w:jc w:val="both"/>
        <w:rPr>
          <w:rFonts w:eastAsia="Calibri"/>
          <w:b/>
          <w:bCs/>
          <w:iCs/>
          <w:szCs w:val="28"/>
          <w:lang w:val="nl-NL"/>
        </w:rPr>
      </w:pPr>
    </w:p>
    <w:p w:rsidR="0060613B" w:rsidRDefault="0060613B" w:rsidP="0038027A">
      <w:pPr>
        <w:spacing w:after="0"/>
        <w:jc w:val="both"/>
        <w:rPr>
          <w:rFonts w:eastAsia="Calibri"/>
          <w:b/>
          <w:bCs/>
          <w:szCs w:val="28"/>
          <w:lang w:val="nl-NL"/>
        </w:rPr>
      </w:pPr>
      <w:r>
        <w:rPr>
          <w:rFonts w:eastAsia="Calibri"/>
          <w:b/>
          <w:bCs/>
          <w:iCs/>
          <w:szCs w:val="28"/>
          <w:lang w:val="nl-NL"/>
        </w:rPr>
        <w:t>I. MỤC TIÊU</w:t>
      </w:r>
    </w:p>
    <w:p w:rsidR="0060613B" w:rsidRDefault="0060613B" w:rsidP="0038027A">
      <w:pPr>
        <w:spacing w:after="0"/>
        <w:jc w:val="both"/>
        <w:rPr>
          <w:rFonts w:eastAsia="Calibri"/>
          <w:b/>
          <w:bCs/>
          <w:color w:val="000000"/>
          <w:szCs w:val="28"/>
          <w:lang w:val="nl-NL"/>
        </w:rPr>
      </w:pPr>
      <w:r>
        <w:rPr>
          <w:rFonts w:eastAsia="Calibri"/>
          <w:b/>
          <w:bCs/>
          <w:color w:val="000000"/>
          <w:szCs w:val="28"/>
          <w:lang w:val="nl-NL"/>
        </w:rPr>
        <w:t>1. Kiến thức</w:t>
      </w:r>
    </w:p>
    <w:p w:rsidR="0060613B" w:rsidRDefault="0060613B" w:rsidP="0038027A">
      <w:pPr>
        <w:spacing w:after="0"/>
        <w:jc w:val="both"/>
        <w:rPr>
          <w:rFonts w:eastAsia="Calibri"/>
          <w:color w:val="212529"/>
          <w:sz w:val="27"/>
          <w:szCs w:val="27"/>
          <w:shd w:val="clear" w:color="auto" w:fill="FFFFFF"/>
        </w:rPr>
      </w:pPr>
      <w:r>
        <w:rPr>
          <w:rFonts w:eastAsia="Calibri"/>
          <w:color w:val="212529"/>
          <w:sz w:val="27"/>
          <w:szCs w:val="27"/>
          <w:shd w:val="clear" w:color="auto" w:fill="FFFFFF"/>
        </w:rPr>
        <w:t>- Hành trình khám phá trung tâm vũ trụ</w:t>
      </w:r>
    </w:p>
    <w:p w:rsidR="0060613B" w:rsidRDefault="0060613B" w:rsidP="0038027A">
      <w:pPr>
        <w:spacing w:after="0"/>
        <w:jc w:val="both"/>
        <w:rPr>
          <w:rFonts w:eastAsia="Calibri"/>
          <w:b/>
          <w:bCs/>
          <w:color w:val="000000"/>
          <w:szCs w:val="28"/>
          <w:lang w:val="nl-NL"/>
        </w:rPr>
      </w:pPr>
      <w:r>
        <w:rPr>
          <w:rFonts w:eastAsia="Calibri"/>
          <w:b/>
          <w:bCs/>
          <w:color w:val="000000"/>
          <w:szCs w:val="28"/>
          <w:lang w:val="nl-NL"/>
        </w:rPr>
        <w:t>2. Năng lực</w:t>
      </w:r>
    </w:p>
    <w:p w:rsidR="0060613B" w:rsidRDefault="0060613B" w:rsidP="0038027A">
      <w:pPr>
        <w:spacing w:after="0"/>
        <w:jc w:val="both"/>
        <w:rPr>
          <w:rFonts w:eastAsia="Calibri"/>
          <w:b/>
          <w:bCs/>
          <w:color w:val="000000"/>
          <w:szCs w:val="28"/>
          <w:lang w:val="nl-NL"/>
        </w:rPr>
      </w:pPr>
      <w:r>
        <w:rPr>
          <w:rFonts w:eastAsia="Calibri"/>
          <w:b/>
          <w:bCs/>
          <w:color w:val="000000"/>
          <w:szCs w:val="28"/>
          <w:lang w:val="nl-NL"/>
        </w:rPr>
        <w:t>a. Năng lực chung:</w:t>
      </w:r>
    </w:p>
    <w:p w:rsidR="0060613B" w:rsidRDefault="0060613B" w:rsidP="0038027A">
      <w:pPr>
        <w:spacing w:after="0"/>
        <w:jc w:val="both"/>
        <w:rPr>
          <w:rFonts w:eastAsia="Calibri"/>
          <w:szCs w:val="28"/>
        </w:rPr>
      </w:pPr>
      <w:r>
        <w:rPr>
          <w:rFonts w:eastAsia="Calibri"/>
          <w:szCs w:val="28"/>
        </w:rPr>
        <w:t>- Năng lực giải quyết vấn đề, năng lực tự quản bản thân, năng lực giao tiếp, năng lực hợp tác...</w:t>
      </w:r>
    </w:p>
    <w:p w:rsidR="0060613B" w:rsidRDefault="0060613B" w:rsidP="0038027A">
      <w:pPr>
        <w:spacing w:after="0"/>
        <w:jc w:val="both"/>
        <w:rPr>
          <w:rFonts w:eastAsia="Calibri"/>
          <w:b/>
          <w:szCs w:val="28"/>
        </w:rPr>
      </w:pPr>
      <w:r>
        <w:rPr>
          <w:rFonts w:eastAsia="Calibri"/>
          <w:b/>
          <w:szCs w:val="28"/>
        </w:rPr>
        <w:t>b. Năng lực đặc thù:</w:t>
      </w:r>
    </w:p>
    <w:p w:rsidR="0060613B" w:rsidRDefault="0060613B" w:rsidP="002B277B">
      <w:pPr>
        <w:spacing w:after="0" w:line="360" w:lineRule="auto"/>
        <w:jc w:val="both"/>
        <w:rPr>
          <w:rFonts w:eastAsia="Calibri"/>
          <w:szCs w:val="28"/>
        </w:rPr>
      </w:pPr>
      <w:r>
        <w:rPr>
          <w:rFonts w:eastAsia="Calibri"/>
          <w:szCs w:val="28"/>
        </w:rPr>
        <w:t>- HS nhận biết được các yếu tố của truyện khoa học viễn tưởng: cốt truyện hoàn toàn tưởng tượng (dựa trên giả thuyết về công nghệ gen); các sự việc ly kì diễn ra ở không gian ngoài Trái Đất (Tâm Vũ Trụ), trong thời gian dịch chuyển giữa hiện tại và thời cổ đại; nhân vật có trí thông minh tuyệt vời và ưa phiêu lưu, khám phá (cô bé và cậu bé Thần Đồng), nhân vật kì ảo (con ngựa có cánh Thần Thoại và nhiều nhân vật phụ khác trong rừng ở Tâm Vũ Trụ).</w:t>
      </w:r>
    </w:p>
    <w:p w:rsidR="0060613B" w:rsidRDefault="0060613B" w:rsidP="002B277B">
      <w:pPr>
        <w:spacing w:after="0" w:line="360" w:lineRule="auto"/>
        <w:jc w:val="both"/>
        <w:rPr>
          <w:rFonts w:eastAsia="Calibri"/>
          <w:b/>
          <w:szCs w:val="28"/>
        </w:rPr>
      </w:pPr>
      <w:r>
        <w:rPr>
          <w:rFonts w:eastAsia="Calibri"/>
          <w:b/>
          <w:szCs w:val="28"/>
        </w:rPr>
        <w:t xml:space="preserve">3. Phẩm chất: </w:t>
      </w:r>
    </w:p>
    <w:p w:rsidR="0060613B" w:rsidRDefault="0060613B" w:rsidP="002B277B">
      <w:pPr>
        <w:spacing w:after="0" w:line="360" w:lineRule="auto"/>
        <w:jc w:val="both"/>
        <w:rPr>
          <w:rFonts w:eastAsia="Calibri"/>
          <w:b/>
          <w:sz w:val="32"/>
          <w:szCs w:val="28"/>
        </w:rPr>
      </w:pPr>
      <w:r>
        <w:rPr>
          <w:rFonts w:eastAsia="Calibri"/>
        </w:rPr>
        <w:t>- Biết khát vọng và ước mơ; có ý chí biến khát vọng, ước mơ tốt đẹp thành hiện thực.</w:t>
      </w:r>
    </w:p>
    <w:p w:rsidR="0060613B" w:rsidRDefault="0060613B" w:rsidP="002B277B">
      <w:pPr>
        <w:spacing w:after="0" w:line="360" w:lineRule="auto"/>
        <w:jc w:val="both"/>
        <w:rPr>
          <w:rFonts w:eastAsia="Calibri"/>
          <w:b/>
          <w:bCs/>
          <w:color w:val="000000"/>
          <w:szCs w:val="28"/>
        </w:rPr>
      </w:pPr>
      <w:r>
        <w:rPr>
          <w:rFonts w:eastAsia="Calibri"/>
          <w:b/>
          <w:bCs/>
          <w:color w:val="000000"/>
          <w:szCs w:val="28"/>
        </w:rPr>
        <w:t>II. THIẾT BỊ DẠY HỌC VÀ HỌC LIỆU</w:t>
      </w:r>
    </w:p>
    <w:p w:rsidR="0060613B" w:rsidRDefault="0060613B" w:rsidP="002B277B">
      <w:pPr>
        <w:spacing w:after="0" w:line="360" w:lineRule="auto"/>
        <w:jc w:val="both"/>
        <w:rPr>
          <w:rFonts w:eastAsia="Calibri"/>
          <w:color w:val="000000"/>
          <w:szCs w:val="28"/>
        </w:rPr>
      </w:pPr>
      <w:r>
        <w:rPr>
          <w:rFonts w:eastAsia="Calibri"/>
          <w:color w:val="000000"/>
          <w:szCs w:val="28"/>
        </w:rPr>
        <w:t>- KHBD, SGK, SGV, SBT</w:t>
      </w:r>
    </w:p>
    <w:p w:rsidR="0060613B" w:rsidRDefault="0060613B" w:rsidP="002B277B">
      <w:pPr>
        <w:spacing w:after="0" w:line="360" w:lineRule="auto"/>
        <w:jc w:val="both"/>
        <w:rPr>
          <w:rFonts w:eastAsia="Calibri"/>
          <w:color w:val="000000"/>
          <w:szCs w:val="28"/>
        </w:rPr>
      </w:pPr>
      <w:r>
        <w:rPr>
          <w:rFonts w:eastAsia="Calibri"/>
          <w:color w:val="000000"/>
          <w:szCs w:val="28"/>
        </w:rPr>
        <w:t>- PHT số 1,2,3</w:t>
      </w:r>
    </w:p>
    <w:p w:rsidR="0060613B" w:rsidRDefault="0060613B" w:rsidP="002B277B">
      <w:pPr>
        <w:spacing w:after="0" w:line="360" w:lineRule="auto"/>
        <w:jc w:val="both"/>
        <w:rPr>
          <w:rFonts w:eastAsia="Calibri"/>
          <w:color w:val="000000"/>
          <w:szCs w:val="28"/>
        </w:rPr>
      </w:pPr>
      <w:r>
        <w:rPr>
          <w:rFonts w:eastAsia="Calibri"/>
          <w:color w:val="000000"/>
          <w:szCs w:val="28"/>
        </w:rPr>
        <w:t>- Tranh ảnh</w:t>
      </w:r>
    </w:p>
    <w:p w:rsidR="0060613B" w:rsidRDefault="0060613B" w:rsidP="002B277B">
      <w:pPr>
        <w:spacing w:after="0" w:line="360" w:lineRule="auto"/>
        <w:jc w:val="both"/>
        <w:rPr>
          <w:rFonts w:eastAsia="Calibri"/>
          <w:color w:val="000000"/>
          <w:szCs w:val="28"/>
        </w:rPr>
      </w:pPr>
      <w:r>
        <w:rPr>
          <w:rFonts w:eastAsia="Calibri"/>
          <w:color w:val="000000"/>
          <w:szCs w:val="28"/>
        </w:rPr>
        <w:t xml:space="preserve">- Máy tính, máy chiếu, bảng phụ, </w:t>
      </w:r>
    </w:p>
    <w:p w:rsidR="0060613B" w:rsidRDefault="0060613B" w:rsidP="002B277B">
      <w:pPr>
        <w:spacing w:after="0" w:line="360" w:lineRule="auto"/>
        <w:jc w:val="both"/>
        <w:rPr>
          <w:rFonts w:eastAsia="Calibri"/>
          <w:color w:val="000000"/>
          <w:szCs w:val="28"/>
        </w:rPr>
      </w:pPr>
      <w:r>
        <w:rPr>
          <w:rFonts w:eastAsia="Calibri"/>
          <w:color w:val="000000"/>
          <w:szCs w:val="28"/>
        </w:rPr>
        <w:t>- Dự án giới thiệu về tác giả, tác phẩm (tranh vẽ,video, Inforgraphic, ppt...)</w:t>
      </w:r>
    </w:p>
    <w:p w:rsidR="0060613B" w:rsidRDefault="0060613B" w:rsidP="002B277B">
      <w:pPr>
        <w:spacing w:after="0" w:line="360" w:lineRule="auto"/>
        <w:jc w:val="both"/>
        <w:rPr>
          <w:rFonts w:eastAsia="Calibri"/>
          <w:b/>
          <w:szCs w:val="28"/>
        </w:rPr>
      </w:pPr>
      <w:r>
        <w:rPr>
          <w:rFonts w:eastAsia="Calibri"/>
          <w:b/>
          <w:color w:val="000000"/>
          <w:szCs w:val="28"/>
        </w:rPr>
        <w:t>III. TIẾN TRÌNH DẠY HỌC</w:t>
      </w:r>
    </w:p>
    <w:p w:rsidR="0060613B" w:rsidRDefault="0060613B" w:rsidP="002B277B">
      <w:pPr>
        <w:tabs>
          <w:tab w:val="left" w:pos="142"/>
          <w:tab w:val="left" w:pos="284"/>
        </w:tabs>
        <w:spacing w:after="0" w:line="360" w:lineRule="auto"/>
        <w:rPr>
          <w:rFonts w:eastAsia="Calibri"/>
          <w:b/>
          <w:szCs w:val="28"/>
        </w:rPr>
      </w:pPr>
      <w:r>
        <w:rPr>
          <w:rFonts w:eastAsia="Calibri"/>
          <w:b/>
          <w:szCs w:val="28"/>
        </w:rPr>
        <w:t>A. HOẠT ĐỘNG MỞ ĐẦU</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a) Mục tiêu:</w:t>
      </w:r>
      <w:r>
        <w:rPr>
          <w:rFonts w:eastAsia="Calibri"/>
          <w:iCs/>
          <w:color w:val="000000"/>
          <w:szCs w:val="28"/>
          <w:lang w:val="de-DE"/>
        </w:rPr>
        <w:t xml:space="preserve"> </w:t>
      </w:r>
      <w:r>
        <w:rPr>
          <w:rFonts w:eastAsia="Calibri"/>
          <w:color w:val="000000"/>
          <w:szCs w:val="28"/>
          <w:lang w:val="sv-SE"/>
        </w:rPr>
        <w:t>Tạo hứng thú cho HS, thu hút HS sẵn sàng thực hiện nhiệm vụ học tập của mình. HS khắc sâu kiến thức nội dung bài học.</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b) Nội dung:</w:t>
      </w:r>
      <w:r>
        <w:rPr>
          <w:rFonts w:eastAsia="Calibri"/>
          <w:iCs/>
          <w:color w:val="000000"/>
          <w:szCs w:val="28"/>
          <w:lang w:val="de-DE"/>
        </w:rPr>
        <w:t xml:space="preserve"> HS chia sẻ </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c) Sản phẩm:</w:t>
      </w:r>
      <w:r>
        <w:rPr>
          <w:rFonts w:eastAsia="Calibri"/>
          <w:iCs/>
          <w:color w:val="000000"/>
          <w:szCs w:val="28"/>
          <w:lang w:val="de-DE"/>
        </w:rPr>
        <w:t xml:space="preserve"> Nhận thức và thái độ học tập của HS.</w:t>
      </w:r>
    </w:p>
    <w:p w:rsidR="0060613B" w:rsidRDefault="0060613B" w:rsidP="002B277B">
      <w:pPr>
        <w:spacing w:after="0" w:line="360" w:lineRule="auto"/>
        <w:jc w:val="both"/>
        <w:rPr>
          <w:rFonts w:ascii="Calibri" w:eastAsia="Calibri" w:hAnsi="Calibri"/>
          <w:sz w:val="22"/>
          <w:lang w:val="de-DE"/>
        </w:rPr>
      </w:pPr>
      <w:r>
        <w:rPr>
          <w:rFonts w:eastAsia="Calibri"/>
          <w:b/>
          <w:iCs/>
          <w:color w:val="000000"/>
          <w:szCs w:val="28"/>
          <w:lang w:val="de-DE"/>
        </w:rPr>
        <w:t>d) Tổ chức thực hiện:</w:t>
      </w:r>
      <w:r>
        <w:rPr>
          <w:rFonts w:ascii="Calibri" w:eastAsia="Calibri" w:hAnsi="Calibri"/>
          <w:lang w:val="de-DE"/>
        </w:rPr>
        <w:t xml:space="preserve"> </w:t>
      </w:r>
    </w:p>
    <w:p w:rsidR="0060613B" w:rsidRDefault="0060613B" w:rsidP="002B277B">
      <w:pPr>
        <w:spacing w:after="0" w:line="360" w:lineRule="auto"/>
        <w:jc w:val="both"/>
        <w:rPr>
          <w:rFonts w:eastAsia="Calibri"/>
          <w:b/>
          <w:iCs/>
          <w:color w:val="000000"/>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60613B" w:rsidTr="002B277B">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iCs/>
                <w:color w:val="000000"/>
                <w:kern w:val="2"/>
                <w:szCs w:val="28"/>
                <w:lang w:eastAsia="zh-CN"/>
              </w:rPr>
            </w:pPr>
            <w:r>
              <w:rPr>
                <w:rFonts w:eastAsia="SimSun"/>
                <w:iCs/>
                <w:color w:val="000000"/>
                <w:kern w:val="2"/>
                <w:szCs w:val="28"/>
                <w:lang w:eastAsia="zh-CN"/>
              </w:rPr>
              <w:t>- GV chuyển giao nhiệm vụ</w:t>
            </w:r>
          </w:p>
          <w:p w:rsidR="0060613B" w:rsidRDefault="0060613B" w:rsidP="002B277B">
            <w:pPr>
              <w:spacing w:line="360" w:lineRule="auto"/>
              <w:jc w:val="both"/>
              <w:rPr>
                <w:rFonts w:eastAsia="SimSun"/>
                <w:i/>
                <w:iCs/>
                <w:color w:val="000000"/>
                <w:kern w:val="2"/>
                <w:szCs w:val="28"/>
                <w:lang w:eastAsia="zh-CN"/>
              </w:rPr>
            </w:pPr>
            <w:r>
              <w:rPr>
                <w:rFonts w:eastAsia="SimSun"/>
                <w:i/>
                <w:iCs/>
                <w:color w:val="000000"/>
                <w:kern w:val="2"/>
                <w:szCs w:val="28"/>
                <w:lang w:eastAsia="zh-CN"/>
              </w:rPr>
              <w:t>Cách 1: GV tổ chức trò chơi Ngôi sao may mắn.</w:t>
            </w:r>
          </w:p>
          <w:p w:rsidR="0060613B" w:rsidRDefault="0060613B" w:rsidP="002B277B">
            <w:pPr>
              <w:spacing w:line="360" w:lineRule="auto"/>
              <w:jc w:val="both"/>
              <w:rPr>
                <w:rFonts w:eastAsia="Calibri"/>
                <w:i/>
                <w:szCs w:val="28"/>
              </w:rPr>
            </w:pPr>
            <w:r>
              <w:rPr>
                <w:rFonts w:eastAsia="SimSun"/>
                <w:i/>
                <w:iCs/>
                <w:color w:val="000000"/>
                <w:kern w:val="2"/>
                <w:szCs w:val="28"/>
                <w:lang w:eastAsia="zh-CN"/>
              </w:rPr>
              <w:t xml:space="preserve"> </w:t>
            </w:r>
            <w:r>
              <w:rPr>
                <w:rFonts w:eastAsia="Calibri"/>
                <w:i/>
                <w:szCs w:val="28"/>
              </w:rPr>
              <w:t>1. Hành tinh nào gần nhất với Mặt Trời?</w:t>
            </w:r>
          </w:p>
          <w:p w:rsidR="0060613B" w:rsidRDefault="0060613B" w:rsidP="002B277B">
            <w:pPr>
              <w:spacing w:line="360" w:lineRule="auto"/>
              <w:jc w:val="both"/>
              <w:rPr>
                <w:rFonts w:eastAsia="Calibri"/>
                <w:i/>
                <w:szCs w:val="28"/>
              </w:rPr>
            </w:pPr>
            <w:r>
              <w:rPr>
                <w:rFonts w:eastAsia="Calibri"/>
                <w:i/>
                <w:szCs w:val="28"/>
              </w:rPr>
              <w:t>Sao Thủy</w:t>
            </w:r>
          </w:p>
          <w:p w:rsidR="0060613B" w:rsidRDefault="0060613B" w:rsidP="002B277B">
            <w:pPr>
              <w:spacing w:line="360" w:lineRule="auto"/>
              <w:jc w:val="both"/>
              <w:rPr>
                <w:rFonts w:eastAsia="Calibri"/>
                <w:i/>
                <w:szCs w:val="28"/>
              </w:rPr>
            </w:pPr>
            <w:r>
              <w:rPr>
                <w:rFonts w:eastAsia="Calibri"/>
                <w:i/>
                <w:szCs w:val="28"/>
              </w:rPr>
              <w:t>2. Hành tinh nào lớn thứ hai trong hệ Mặt Trời?</w:t>
            </w:r>
          </w:p>
          <w:p w:rsidR="0060613B" w:rsidRDefault="0060613B" w:rsidP="002B277B">
            <w:pPr>
              <w:spacing w:line="360" w:lineRule="auto"/>
              <w:jc w:val="both"/>
              <w:rPr>
                <w:rFonts w:eastAsia="Calibri"/>
                <w:i/>
                <w:szCs w:val="28"/>
              </w:rPr>
            </w:pPr>
            <w:r>
              <w:rPr>
                <w:rFonts w:eastAsia="Calibri"/>
                <w:i/>
                <w:szCs w:val="28"/>
              </w:rPr>
              <w:t>Sao Thổ</w:t>
            </w:r>
          </w:p>
          <w:p w:rsidR="0060613B" w:rsidRDefault="0060613B" w:rsidP="002B277B">
            <w:pPr>
              <w:spacing w:line="360" w:lineRule="auto"/>
              <w:jc w:val="both"/>
              <w:rPr>
                <w:rFonts w:eastAsia="Calibri"/>
                <w:i/>
                <w:szCs w:val="28"/>
              </w:rPr>
            </w:pPr>
            <w:r>
              <w:rPr>
                <w:rFonts w:eastAsia="Calibri"/>
                <w:i/>
                <w:szCs w:val="28"/>
              </w:rPr>
              <w:t>3. Hành tinh nào nóng nhất trong hệ Mặt Trời</w:t>
            </w:r>
          </w:p>
          <w:p w:rsidR="0060613B" w:rsidRDefault="0060613B" w:rsidP="002B277B">
            <w:pPr>
              <w:spacing w:line="360" w:lineRule="auto"/>
              <w:jc w:val="both"/>
              <w:rPr>
                <w:rFonts w:eastAsia="Calibri"/>
                <w:i/>
                <w:szCs w:val="28"/>
              </w:rPr>
            </w:pPr>
            <w:r>
              <w:rPr>
                <w:rFonts w:eastAsia="Calibri"/>
                <w:i/>
                <w:szCs w:val="28"/>
              </w:rPr>
              <w:t>Sao Kim</w:t>
            </w:r>
          </w:p>
          <w:p w:rsidR="0060613B" w:rsidRDefault="0060613B" w:rsidP="002B277B">
            <w:pPr>
              <w:spacing w:line="360" w:lineRule="auto"/>
              <w:jc w:val="both"/>
              <w:rPr>
                <w:rFonts w:eastAsia="Calibri"/>
                <w:i/>
                <w:szCs w:val="28"/>
              </w:rPr>
            </w:pPr>
            <w:r>
              <w:rPr>
                <w:rFonts w:eastAsia="Calibri"/>
                <w:i/>
                <w:szCs w:val="28"/>
              </w:rPr>
              <w:t>4. Hành tinh nào nổi tiếng với Vết Đỏ Lớn trên bề mặt?</w:t>
            </w:r>
          </w:p>
          <w:p w:rsidR="0060613B" w:rsidRDefault="0060613B" w:rsidP="002B277B">
            <w:pPr>
              <w:spacing w:line="360" w:lineRule="auto"/>
              <w:jc w:val="both"/>
              <w:rPr>
                <w:rFonts w:eastAsia="Calibri"/>
                <w:i/>
                <w:szCs w:val="28"/>
              </w:rPr>
            </w:pPr>
            <w:r>
              <w:rPr>
                <w:rFonts w:eastAsia="Calibri"/>
                <w:i/>
                <w:szCs w:val="28"/>
              </w:rPr>
              <w:t>Sao Mộc</w:t>
            </w:r>
          </w:p>
          <w:p w:rsidR="0060613B" w:rsidRDefault="0060613B" w:rsidP="002B277B">
            <w:pPr>
              <w:spacing w:line="360" w:lineRule="auto"/>
              <w:jc w:val="both"/>
              <w:rPr>
                <w:rFonts w:eastAsia="Calibri"/>
                <w:i/>
                <w:szCs w:val="28"/>
              </w:rPr>
            </w:pPr>
            <w:r>
              <w:rPr>
                <w:rFonts w:eastAsia="Calibri"/>
                <w:i/>
                <w:szCs w:val="28"/>
              </w:rPr>
              <w:t>5. Mặt Trời là một ngôi sao hay hành tinh?</w:t>
            </w:r>
          </w:p>
          <w:p w:rsidR="0060613B" w:rsidRDefault="0060613B" w:rsidP="002B277B">
            <w:pPr>
              <w:spacing w:line="360" w:lineRule="auto"/>
              <w:jc w:val="both"/>
              <w:rPr>
                <w:rFonts w:eastAsia="Calibri"/>
                <w:i/>
                <w:szCs w:val="28"/>
              </w:rPr>
            </w:pPr>
            <w:r>
              <w:rPr>
                <w:rFonts w:eastAsia="Calibri"/>
                <w:i/>
                <w:szCs w:val="28"/>
              </w:rPr>
              <w:t>Ngôi sao</w:t>
            </w:r>
          </w:p>
          <w:p w:rsidR="0060613B" w:rsidRDefault="0060613B" w:rsidP="002B277B">
            <w:pPr>
              <w:spacing w:line="360" w:lineRule="auto"/>
              <w:jc w:val="both"/>
              <w:rPr>
                <w:rFonts w:eastAsia="Calibri"/>
                <w:i/>
                <w:szCs w:val="28"/>
              </w:rPr>
            </w:pPr>
            <w:r>
              <w:rPr>
                <w:rFonts w:eastAsia="Calibri"/>
                <w:i/>
                <w:szCs w:val="28"/>
              </w:rPr>
              <w:t>6. Ai là người đầu tiên đặt chân lên mặt trăng?</w:t>
            </w:r>
          </w:p>
          <w:p w:rsidR="0060613B" w:rsidRDefault="0060613B" w:rsidP="002B277B">
            <w:pPr>
              <w:rPr>
                <w:rFonts w:eastAsia="Calibri"/>
                <w:i/>
                <w:szCs w:val="28"/>
              </w:rPr>
            </w:pPr>
            <w:r>
              <w:rPr>
                <w:rFonts w:eastAsia="Calibri"/>
                <w:i/>
                <w:szCs w:val="28"/>
              </w:rPr>
              <w:t>Neil Armstrong</w:t>
            </w:r>
          </w:p>
          <w:p w:rsidR="0060613B" w:rsidRDefault="0060613B" w:rsidP="002B277B">
            <w:pPr>
              <w:spacing w:line="360" w:lineRule="auto"/>
              <w:jc w:val="both"/>
              <w:rPr>
                <w:rFonts w:eastAsia="Calibri"/>
                <w:i/>
                <w:szCs w:val="28"/>
              </w:rPr>
            </w:pPr>
            <w:r>
              <w:rPr>
                <w:rFonts w:eastAsia="Calibri"/>
                <w:i/>
                <w:szCs w:val="28"/>
              </w:rPr>
              <w:t>7. Hành tinh nào được biết đến với tên gọi Hành Tinh Đỏ?</w:t>
            </w:r>
          </w:p>
          <w:p w:rsidR="0060613B" w:rsidRDefault="0060613B" w:rsidP="002B277B">
            <w:pPr>
              <w:spacing w:line="360" w:lineRule="auto"/>
              <w:jc w:val="both"/>
              <w:rPr>
                <w:rFonts w:eastAsia="Calibri"/>
                <w:i/>
                <w:szCs w:val="28"/>
              </w:rPr>
            </w:pPr>
            <w:r>
              <w:rPr>
                <w:rFonts w:eastAsia="Calibri"/>
                <w:i/>
                <w:szCs w:val="28"/>
              </w:rPr>
              <w:t>Sao Hỏa</w:t>
            </w:r>
          </w:p>
          <w:p w:rsidR="0060613B" w:rsidRDefault="0060613B" w:rsidP="002B277B">
            <w:pPr>
              <w:spacing w:line="360" w:lineRule="auto"/>
              <w:jc w:val="both"/>
              <w:rPr>
                <w:rFonts w:eastAsia="Calibri"/>
                <w:i/>
                <w:szCs w:val="28"/>
              </w:rPr>
            </w:pPr>
            <w:r>
              <w:rPr>
                <w:rFonts w:eastAsia="Calibri"/>
                <w:i/>
                <w:szCs w:val="28"/>
              </w:rPr>
              <w:t>8. Lực nào giữ chúng ta ở trên Trái Đất?</w:t>
            </w:r>
          </w:p>
          <w:p w:rsidR="0060613B" w:rsidRDefault="0060613B" w:rsidP="002B277B">
            <w:pPr>
              <w:spacing w:line="360" w:lineRule="auto"/>
              <w:jc w:val="both"/>
              <w:rPr>
                <w:rFonts w:eastAsia="Calibri"/>
                <w:i/>
                <w:szCs w:val="28"/>
              </w:rPr>
            </w:pPr>
            <w:r>
              <w:rPr>
                <w:rFonts w:eastAsia="Calibri"/>
                <w:i/>
                <w:szCs w:val="28"/>
              </w:rPr>
              <w:t>Hấp dẫn</w:t>
            </w:r>
          </w:p>
          <w:p w:rsidR="0060613B" w:rsidRDefault="0060613B" w:rsidP="002B277B">
            <w:pPr>
              <w:spacing w:line="360" w:lineRule="auto"/>
              <w:jc w:val="both"/>
              <w:rPr>
                <w:rFonts w:eastAsia="Calibri"/>
                <w:i/>
                <w:szCs w:val="28"/>
              </w:rPr>
            </w:pPr>
            <w:r>
              <w:rPr>
                <w:rFonts w:eastAsia="Calibri"/>
                <w:i/>
                <w:szCs w:val="28"/>
              </w:rPr>
              <w:t>9. Tên của vệ tinh đầu tiên được phóng lên vũ trụ là gì?</w:t>
            </w:r>
          </w:p>
          <w:p w:rsidR="0060613B" w:rsidRDefault="0060613B" w:rsidP="002B277B">
            <w:pPr>
              <w:rPr>
                <w:rFonts w:eastAsia="Calibri"/>
                <w:szCs w:val="28"/>
              </w:rPr>
            </w:pPr>
            <w:r>
              <w:rPr>
                <w:rFonts w:eastAsia="Calibri"/>
                <w:szCs w:val="28"/>
              </w:rPr>
              <w:t>Vệ tinh Sputnik</w:t>
            </w:r>
          </w:p>
          <w:p w:rsidR="0060613B" w:rsidRDefault="0060613B" w:rsidP="002B277B">
            <w:pPr>
              <w:rPr>
                <w:rFonts w:eastAsia="Calibri"/>
                <w:szCs w:val="28"/>
              </w:rPr>
            </w:pPr>
            <w:r>
              <w:rPr>
                <w:rFonts w:eastAsia="Calibri"/>
                <w:szCs w:val="28"/>
              </w:rPr>
              <w:t xml:space="preserve">Cách 2: </w:t>
            </w:r>
          </w:p>
          <w:p w:rsidR="0060613B" w:rsidRDefault="0060613B" w:rsidP="002B277B">
            <w:pPr>
              <w:spacing w:line="360" w:lineRule="auto"/>
              <w:jc w:val="both"/>
              <w:rPr>
                <w:rFonts w:eastAsia="Calibri"/>
                <w:i/>
                <w:szCs w:val="28"/>
              </w:rPr>
            </w:pPr>
            <w:r>
              <w:rPr>
                <w:rFonts w:eastAsia="Calibri"/>
                <w:i/>
                <w:szCs w:val="28"/>
              </w:rPr>
              <w:t>1. Nêu hiểu biết của em về hệ Mặt Trời.</w:t>
            </w:r>
          </w:p>
          <w:p w:rsidR="0060613B" w:rsidRDefault="0060613B" w:rsidP="002B277B">
            <w:pPr>
              <w:spacing w:line="360" w:lineRule="auto"/>
              <w:jc w:val="both"/>
              <w:rPr>
                <w:rFonts w:eastAsia="Calibri"/>
                <w:i/>
                <w:szCs w:val="28"/>
              </w:rPr>
            </w:pPr>
            <w:r>
              <w:rPr>
                <w:rFonts w:eastAsia="Calibri"/>
                <w:i/>
                <w:szCs w:val="28"/>
              </w:rPr>
              <w:t>2. Tìm đọc và trình bày trước lớp một vài thông tin cơ bản về người đầu tiên trên thế giới thực hiện chuyến bay vào vũ trụ</w:t>
            </w:r>
          </w:p>
          <w:p w:rsidR="0060613B" w:rsidRDefault="0060613B" w:rsidP="002B277B">
            <w:pPr>
              <w:widowControl w:val="0"/>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SimSun"/>
                <w:b/>
                <w:color w:val="000000"/>
                <w:kern w:val="2"/>
                <w:szCs w:val="28"/>
                <w:lang w:eastAsia="zh-CN"/>
              </w:rPr>
              <w:t>Bước 2: HS trao đổi thảo luận,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vi-VN"/>
              </w:rPr>
            </w:pPr>
            <w:r>
              <w:rPr>
                <w:rFonts w:eastAsia="SimSun"/>
                <w:color w:val="000000"/>
                <w:kern w:val="2"/>
                <w:szCs w:val="28"/>
                <w:lang w:eastAsia="vi-VN"/>
              </w:rPr>
              <w:t>- HS quan sát , lắng nghe</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vi-VN"/>
              </w:rPr>
              <w:t>- Gv gợi mở</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HS trình bày sản phẩm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gọi hs nhận xét, bổ sung câu trả lời của bạn.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spacing w:line="360" w:lineRule="auto"/>
              <w:jc w:val="both"/>
              <w:rPr>
                <w:rFonts w:eastAsia="Calibri"/>
                <w:b/>
                <w:color w:val="000000"/>
                <w:szCs w:val="28"/>
              </w:rPr>
            </w:pPr>
            <w:r>
              <w:rPr>
                <w:rFonts w:eastAsia="SimSun"/>
                <w:color w:val="000000"/>
                <w:kern w:val="2"/>
                <w:szCs w:val="28"/>
                <w:lang w:eastAsia="zh-CN"/>
              </w:rPr>
              <w:t xml:space="preserve">- GV dẫn dắt: </w:t>
            </w:r>
          </w:p>
        </w:tc>
        <w:tc>
          <w:tcPr>
            <w:tcW w:w="4788"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i/>
                <w:szCs w:val="28"/>
              </w:rPr>
            </w:pPr>
            <w:r>
              <w:rPr>
                <w:rFonts w:eastAsia="Calibri"/>
                <w:i/>
                <w:szCs w:val="28"/>
              </w:rPr>
              <w:t>Gợi ý:</w:t>
            </w:r>
          </w:p>
          <w:p w:rsidR="0060613B" w:rsidRDefault="0060613B" w:rsidP="002B277B">
            <w:pPr>
              <w:spacing w:line="360" w:lineRule="auto"/>
              <w:jc w:val="both"/>
              <w:rPr>
                <w:rFonts w:eastAsia="Calibri"/>
                <w:i/>
                <w:szCs w:val="28"/>
              </w:rPr>
            </w:pPr>
            <w:r>
              <w:rPr>
                <w:rFonts w:eastAsia="Calibri"/>
                <w:i/>
                <w:szCs w:val="28"/>
              </w:rPr>
              <w:t>Cách 2:</w:t>
            </w:r>
          </w:p>
          <w:p w:rsidR="0060613B" w:rsidRDefault="0060613B" w:rsidP="002B277B">
            <w:pPr>
              <w:spacing w:line="360" w:lineRule="auto"/>
              <w:jc w:val="both"/>
              <w:rPr>
                <w:rFonts w:eastAsia="Calibri"/>
                <w:i/>
                <w:szCs w:val="28"/>
              </w:rPr>
            </w:pPr>
            <w:r>
              <w:rPr>
                <w:rFonts w:eastAsia="Calibri"/>
                <w:i/>
                <w:szCs w:val="28"/>
              </w:rPr>
              <w:t>Câu 1</w:t>
            </w:r>
          </w:p>
          <w:p w:rsidR="0060613B" w:rsidRDefault="0060613B" w:rsidP="002B277B">
            <w:pPr>
              <w:spacing w:line="360" w:lineRule="auto"/>
              <w:jc w:val="both"/>
              <w:rPr>
                <w:rFonts w:eastAsia="Calibri"/>
                <w:i/>
                <w:szCs w:val="28"/>
              </w:rPr>
            </w:pPr>
            <w:r>
              <w:rPr>
                <w:rFonts w:eastAsia="Calibri"/>
                <w:i/>
                <w:szCs w:val="28"/>
              </w:rPr>
              <w:t>- Hệ Mặt Trời là một hệ hành tinh có Mặt Trời ở trung tâm và các thiên thể nằm trong phạm vi lực hấp dẫn của Mặt Trời, tất cả chúng được hình thành từ sự suy sụp của một đám mây phân tử khổng lồ cách đây gần 4,6 tỷ năm.</w:t>
            </w:r>
          </w:p>
          <w:p w:rsidR="0060613B" w:rsidRDefault="0060613B" w:rsidP="002B277B">
            <w:pPr>
              <w:spacing w:line="360" w:lineRule="auto"/>
              <w:jc w:val="both"/>
              <w:rPr>
                <w:rFonts w:eastAsia="Calibri"/>
                <w:i/>
                <w:szCs w:val="28"/>
              </w:rPr>
            </w:pPr>
            <w:r>
              <w:rPr>
                <w:rFonts w:eastAsia="Calibri"/>
                <w:i/>
                <w:szCs w:val="28"/>
              </w:rPr>
              <w:t>- Hệ mặt trời gồm có mặt trời và 9 hành tinh quay quanh nó, theo các quỹ đạo elip gần tròn.</w:t>
            </w:r>
          </w:p>
          <w:p w:rsidR="0060613B" w:rsidRDefault="0060613B" w:rsidP="002B277B">
            <w:pPr>
              <w:spacing w:line="360" w:lineRule="auto"/>
              <w:jc w:val="both"/>
              <w:rPr>
                <w:rFonts w:eastAsia="Calibri"/>
                <w:i/>
                <w:szCs w:val="28"/>
              </w:rPr>
            </w:pPr>
            <w:r>
              <w:rPr>
                <w:rFonts w:eastAsia="Calibri"/>
                <w:i/>
                <w:szCs w:val="28"/>
              </w:rPr>
              <w:t xml:space="preserve">Câu 2: </w:t>
            </w:r>
          </w:p>
          <w:p w:rsidR="0060613B" w:rsidRDefault="0060613B" w:rsidP="002B277B">
            <w:pPr>
              <w:spacing w:line="360" w:lineRule="auto"/>
              <w:jc w:val="both"/>
              <w:rPr>
                <w:rFonts w:eastAsia="Calibri"/>
                <w:i/>
                <w:szCs w:val="28"/>
              </w:rPr>
            </w:pPr>
            <w:r>
              <w:rPr>
                <w:rFonts w:eastAsia="Calibri"/>
                <w:i/>
                <w:szCs w:val="28"/>
              </w:rPr>
              <w:t>- Yuri Gagarin sinh ngày 9/3/1934 trong một gia đình thợ mộc bình dị ở Smolensk.</w:t>
            </w:r>
          </w:p>
          <w:p w:rsidR="0060613B" w:rsidRDefault="0060613B" w:rsidP="002B277B">
            <w:pPr>
              <w:spacing w:line="360" w:lineRule="auto"/>
              <w:jc w:val="both"/>
              <w:rPr>
                <w:rFonts w:eastAsia="Calibri"/>
                <w:i/>
                <w:szCs w:val="28"/>
              </w:rPr>
            </w:pPr>
            <w:r>
              <w:rPr>
                <w:rFonts w:eastAsia="Calibri"/>
                <w:i/>
                <w:szCs w:val="28"/>
              </w:rPr>
              <w:t>- Năm 16 tuổi, ông chuyển tới thủ đô Moscow và sau đó nhập học một trường kỹ thuật ở Saratov. Gagarin đã mơ ước về bầu trời từ thời niên thiếu.</w:t>
            </w:r>
          </w:p>
          <w:p w:rsidR="0060613B" w:rsidRDefault="0060613B" w:rsidP="002B277B">
            <w:pPr>
              <w:spacing w:line="360" w:lineRule="auto"/>
              <w:jc w:val="both"/>
              <w:rPr>
                <w:rFonts w:eastAsia="Calibri"/>
                <w:i/>
                <w:szCs w:val="28"/>
              </w:rPr>
            </w:pPr>
            <w:r>
              <w:rPr>
                <w:rFonts w:eastAsia="Calibri"/>
                <w:i/>
                <w:szCs w:val="28"/>
              </w:rPr>
              <w:t>- Tuổi 21, Gagarin được cử tới trường đào tạo Phi công Không quân Thứ nhất Chkalov ở Orenburg và tốt nghiệp với thành tích xuất sắc sau 2 năm.</w:t>
            </w:r>
          </w:p>
          <w:p w:rsidR="0060613B" w:rsidRDefault="0060613B" w:rsidP="002B277B">
            <w:pPr>
              <w:spacing w:line="360" w:lineRule="auto"/>
              <w:jc w:val="both"/>
              <w:rPr>
                <w:rFonts w:eastAsia="Calibri"/>
                <w:i/>
                <w:szCs w:val="28"/>
              </w:rPr>
            </w:pPr>
            <w:r>
              <w:rPr>
                <w:rFonts w:eastAsia="Calibri"/>
                <w:i/>
                <w:szCs w:val="28"/>
              </w:rPr>
              <w:t>- Tháng 11/1957, ông chính thức trở thành phi công quân sự với hàm Trung úy Không quân Liên Xô. Cùng thời điểm đó, Liên Xô đã phóng vệ tinh nhân tạo đưa chú chó Laica lên không gian.</w:t>
            </w:r>
          </w:p>
          <w:p w:rsidR="0060613B" w:rsidRDefault="0060613B" w:rsidP="002B277B">
            <w:pPr>
              <w:spacing w:line="360" w:lineRule="auto"/>
              <w:jc w:val="both"/>
              <w:rPr>
                <w:rFonts w:eastAsia="Calibri"/>
                <w:i/>
                <w:szCs w:val="28"/>
              </w:rPr>
            </w:pPr>
            <w:r>
              <w:rPr>
                <w:rFonts w:eastAsia="Calibri"/>
                <w:i/>
                <w:szCs w:val="28"/>
              </w:rPr>
              <w:t>- Đến đầu những năm 1960, ông đăng kí tham gia chương trình bí mật lựa chọn phi hành gia cho chuyến bay lên vũ trụ và trở thành một trong nhóm 20 ứng cử viên sáng giá nhất.</w:t>
            </w:r>
          </w:p>
          <w:p w:rsidR="0060613B" w:rsidRDefault="0060613B" w:rsidP="002B277B">
            <w:pPr>
              <w:spacing w:line="360" w:lineRule="auto"/>
              <w:jc w:val="both"/>
              <w:rPr>
                <w:rFonts w:eastAsia="Calibri"/>
                <w:i/>
                <w:szCs w:val="28"/>
              </w:rPr>
            </w:pPr>
            <w:r>
              <w:rPr>
                <w:rFonts w:eastAsia="Calibri"/>
                <w:i/>
                <w:szCs w:val="28"/>
              </w:rPr>
              <w:t>- Ngày 8/4/1961, thiếu tá phi công Gagarin chính thức được lựa chọn trở thành người đầu tiên bay vào không gian.</w:t>
            </w:r>
          </w:p>
          <w:p w:rsidR="0060613B" w:rsidRDefault="0060613B" w:rsidP="002B277B">
            <w:pPr>
              <w:spacing w:line="360" w:lineRule="auto"/>
              <w:jc w:val="both"/>
              <w:rPr>
                <w:rFonts w:eastAsia="Calibri"/>
                <w:bCs/>
                <w:color w:val="000000"/>
              </w:rPr>
            </w:pPr>
          </w:p>
          <w:p w:rsidR="0060613B" w:rsidRDefault="0060613B" w:rsidP="002B277B">
            <w:pPr>
              <w:spacing w:line="360" w:lineRule="auto"/>
              <w:jc w:val="both"/>
              <w:rPr>
                <w:rFonts w:eastAsia="Calibri"/>
                <w:bCs/>
                <w:color w:val="000000"/>
              </w:rPr>
            </w:pPr>
          </w:p>
        </w:tc>
      </w:tr>
    </w:tbl>
    <w:p w:rsidR="0060613B" w:rsidRDefault="0060613B" w:rsidP="0060613B">
      <w:pPr>
        <w:spacing w:line="360" w:lineRule="auto"/>
        <w:jc w:val="both"/>
        <w:rPr>
          <w:rFonts w:eastAsia="Calibri"/>
          <w:b/>
          <w:iCs/>
          <w:color w:val="000000"/>
          <w:szCs w:val="28"/>
          <w:lang w:val="de-DE"/>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1: Đọc và tìm hiểu chung</w:t>
      </w:r>
    </w:p>
    <w:p w:rsidR="0060613B" w:rsidRDefault="0060613B" w:rsidP="0060613B">
      <w:pPr>
        <w:spacing w:line="360" w:lineRule="auto"/>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60613B">
      <w:pPr>
        <w:spacing w:line="360" w:lineRule="auto"/>
        <w:jc w:val="both"/>
        <w:rPr>
          <w:rFonts w:eastAsia="Calibri"/>
          <w:szCs w:val="28"/>
          <w:lang w:val="sv-SE"/>
        </w:rPr>
      </w:pPr>
      <w:r>
        <w:rPr>
          <w:rFonts w:eastAsia="Calibri"/>
          <w:bCs/>
          <w:color w:val="000000"/>
          <w:szCs w:val="28"/>
          <w:lang w:val="nl-NL"/>
        </w:rPr>
        <w:t>- Biết cách đọc văn bản, nhận biết thông tin về tác giả, tác phẩm</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đọc văn bản theo sự hướng dẫn của GV</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5471"/>
      </w:tblGrid>
      <w:tr w:rsidR="0060613B" w:rsidTr="002B277B">
        <w:tc>
          <w:tcPr>
            <w:tcW w:w="413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lang w:val="nl-NL"/>
              </w:rPr>
              <w:t>HOẠT ĐỘNG CỦA GV - HS</w:t>
            </w:r>
          </w:p>
        </w:tc>
        <w:tc>
          <w:tcPr>
            <w:tcW w:w="5471"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lang w:val="nl-NL"/>
              </w:rPr>
              <w:t>DỰ KIẾN SẢN PHẨM</w:t>
            </w:r>
          </w:p>
        </w:tc>
      </w:tr>
      <w:tr w:rsidR="0060613B" w:rsidTr="002B277B">
        <w:tc>
          <w:tcPr>
            <w:tcW w:w="413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GV chuyển giao nhiệm vụ</w:t>
            </w:r>
          </w:p>
          <w:p w:rsidR="0060613B" w:rsidRDefault="0060613B" w:rsidP="002B277B">
            <w:pPr>
              <w:spacing w:line="360" w:lineRule="auto"/>
              <w:jc w:val="both"/>
              <w:rPr>
                <w:rFonts w:eastAsia="Calibri"/>
                <w:i/>
                <w:color w:val="000000"/>
                <w:szCs w:val="28"/>
              </w:rPr>
            </w:pPr>
            <w:r>
              <w:rPr>
                <w:rFonts w:eastAsia="Calibri"/>
                <w:bCs/>
                <w:color w:val="000000"/>
                <w:szCs w:val="28"/>
              </w:rPr>
              <w:t>+</w:t>
            </w:r>
            <w:r>
              <w:rPr>
                <w:rFonts w:eastAsia="Calibri"/>
                <w:i/>
                <w:color w:val="000000"/>
                <w:szCs w:val="28"/>
              </w:rPr>
              <w:t xml:space="preserve"> Hướng dẫn cách đọc thầm, đọc to, đọc diễn cảm, ngắt nghỉ đúng chỗ</w:t>
            </w:r>
          </w:p>
          <w:p w:rsidR="0060613B" w:rsidRDefault="0060613B" w:rsidP="002B277B">
            <w:pPr>
              <w:spacing w:line="360" w:lineRule="auto"/>
              <w:jc w:val="both"/>
              <w:rPr>
                <w:rFonts w:eastAsia="Calibri"/>
                <w:i/>
                <w:color w:val="000000"/>
                <w:szCs w:val="28"/>
              </w:rPr>
            </w:pPr>
            <w:r>
              <w:rPr>
                <w:rFonts w:eastAsia="Calibri"/>
                <w:i/>
                <w:color w:val="000000"/>
                <w:szCs w:val="28"/>
              </w:rPr>
              <w:t>+ GV đọc mẫu thành tiếng một đoạn đầu, sau đó HS thay nhau đọc thành tiếng toàn VB.</w:t>
            </w:r>
          </w:p>
          <w:p w:rsidR="0060613B" w:rsidRDefault="0060613B" w:rsidP="002B277B">
            <w:pPr>
              <w:spacing w:line="360" w:lineRule="auto"/>
              <w:jc w:val="both"/>
              <w:rPr>
                <w:rFonts w:eastAsia="Calibri"/>
                <w:i/>
                <w:color w:val="000000"/>
                <w:szCs w:val="28"/>
              </w:rPr>
            </w:pPr>
            <w:r>
              <w:rPr>
                <w:rFonts w:eastAsia="Calibri"/>
                <w:i/>
                <w:color w:val="000000"/>
                <w:szCs w:val="28"/>
              </w:rPr>
              <w:t>+ GV hướng dẫn HS chú ý về 5 câu hỏi hình dung, theo dõi</w:t>
            </w:r>
          </w:p>
          <w:p w:rsidR="0060613B" w:rsidRDefault="0060613B" w:rsidP="002B277B">
            <w:pPr>
              <w:spacing w:line="360" w:lineRule="auto"/>
              <w:jc w:val="both"/>
              <w:rPr>
                <w:rFonts w:eastAsia="Calibri"/>
                <w:i/>
                <w:color w:val="000000"/>
                <w:szCs w:val="28"/>
              </w:rPr>
            </w:pPr>
            <w:r>
              <w:rPr>
                <w:rFonts w:eastAsia="Calibri"/>
                <w:i/>
                <w:color w:val="000000"/>
                <w:szCs w:val="28"/>
              </w:rPr>
              <w:t xml:space="preserve">+ Trình bày vài thông tin về tác giả, tác phẩm </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nghe và đặt câu hỏi liên quan đến bài học.</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rPr>
                <w:rFonts w:eastAsia="Calibri"/>
                <w:color w:val="000000"/>
                <w:szCs w:val="28"/>
              </w:rPr>
            </w:pPr>
            <w:r>
              <w:rPr>
                <w:rFonts w:eastAsia="Calibri"/>
                <w:color w:val="000000"/>
                <w:szCs w:val="28"/>
              </w:rPr>
              <w:t xml:space="preserve">- GV nhận xét, bổ sung, chốt lại kiến thức </w:t>
            </w:r>
          </w:p>
        </w:tc>
        <w:tc>
          <w:tcPr>
            <w:tcW w:w="5471"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lang w:val="nl-NL"/>
              </w:rPr>
              <w:t>I. Đọc và tìm hiểu chung</w:t>
            </w:r>
          </w:p>
          <w:p w:rsidR="0060613B" w:rsidRDefault="0060613B" w:rsidP="002B277B">
            <w:pPr>
              <w:spacing w:line="360" w:lineRule="auto"/>
              <w:jc w:val="both"/>
              <w:rPr>
                <w:rFonts w:eastAsia="Calibri"/>
                <w:b/>
                <w:bCs/>
                <w:color w:val="000000"/>
                <w:szCs w:val="28"/>
              </w:rPr>
            </w:pPr>
            <w:r>
              <w:rPr>
                <w:rFonts w:eastAsia="Calibri"/>
                <w:b/>
                <w:bCs/>
                <w:color w:val="000000"/>
                <w:szCs w:val="28"/>
              </w:rPr>
              <w:t>1. Đọc</w:t>
            </w:r>
          </w:p>
          <w:p w:rsidR="0060613B" w:rsidRDefault="0060613B" w:rsidP="002B277B">
            <w:pPr>
              <w:spacing w:line="360" w:lineRule="auto"/>
              <w:jc w:val="both"/>
              <w:rPr>
                <w:rFonts w:eastAsia="Calibri"/>
                <w:color w:val="000000"/>
                <w:szCs w:val="28"/>
              </w:rPr>
            </w:pPr>
            <w:r>
              <w:rPr>
                <w:rFonts w:eastAsia="Calibri"/>
                <w:color w:val="000000"/>
                <w:szCs w:val="28"/>
              </w:rPr>
              <w:t>- HS biết cách đọc thầm, trả lời được các câu hỏi hình dung, theo dõi:</w:t>
            </w:r>
          </w:p>
          <w:p w:rsidR="0060613B" w:rsidRPr="002B277B" w:rsidRDefault="0060613B" w:rsidP="002B277B">
            <w:pPr>
              <w:spacing w:line="360" w:lineRule="auto"/>
              <w:jc w:val="both"/>
              <w:rPr>
                <w:rFonts w:eastAsia="Calibri"/>
                <w:szCs w:val="28"/>
              </w:rPr>
            </w:pPr>
            <w:r w:rsidRPr="002B277B">
              <w:rPr>
                <w:rFonts w:eastAsia="Calibri"/>
                <w:szCs w:val="28"/>
              </w:rPr>
              <w:t>1. Hình dung: Hình ảnh con ngựa có cánh.   </w:t>
            </w:r>
          </w:p>
          <w:p w:rsidR="0060613B" w:rsidRPr="002B277B" w:rsidRDefault="0060613B" w:rsidP="002B277B">
            <w:pPr>
              <w:spacing w:line="360" w:lineRule="auto"/>
              <w:jc w:val="both"/>
              <w:rPr>
                <w:rFonts w:eastAsia="Calibri"/>
                <w:szCs w:val="28"/>
              </w:rPr>
            </w:pPr>
            <w:r w:rsidRPr="002B277B">
              <w:rPr>
                <w:rFonts w:eastAsia="Calibri"/>
                <w:szCs w:val="28"/>
              </w:rPr>
              <w:t>- Con ngựa Thần Thoại có cánh do nhân vật Thần Đồng tạo ra bằng cách lấy các thông số gen của thiên nga cấy ghép vào phôi ngựa. </w:t>
            </w:r>
          </w:p>
          <w:p w:rsidR="0060613B" w:rsidRPr="002B277B" w:rsidRDefault="0060613B" w:rsidP="002B277B">
            <w:pPr>
              <w:spacing w:line="360" w:lineRule="auto"/>
              <w:jc w:val="both"/>
              <w:rPr>
                <w:rFonts w:eastAsia="Calibri"/>
                <w:szCs w:val="28"/>
              </w:rPr>
            </w:pPr>
            <w:r w:rsidRPr="002B277B">
              <w:rPr>
                <w:rFonts w:eastAsia="Calibri"/>
                <w:szCs w:val="28"/>
              </w:rPr>
              <w:t>2. Theo dõi: Đặc điểm của hòn đá Ôm-phe-lốt.   </w:t>
            </w:r>
          </w:p>
          <w:p w:rsidR="0060613B" w:rsidRPr="002B277B" w:rsidRDefault="0060613B" w:rsidP="002B277B">
            <w:pPr>
              <w:spacing w:line="360" w:lineRule="auto"/>
              <w:jc w:val="both"/>
              <w:rPr>
                <w:rFonts w:eastAsia="Calibri"/>
                <w:szCs w:val="28"/>
              </w:rPr>
            </w:pPr>
            <w:r w:rsidRPr="002B277B">
              <w:rPr>
                <w:rFonts w:eastAsia="Calibri"/>
                <w:szCs w:val="28"/>
              </w:rPr>
              <w:t>- Hòn đá Ôm-phe-lốt được điêu khắc, chạm trổ tinh vi. </w:t>
            </w:r>
          </w:p>
          <w:p w:rsidR="0060613B" w:rsidRPr="002B277B" w:rsidRDefault="0060613B" w:rsidP="002B277B">
            <w:pPr>
              <w:spacing w:line="360" w:lineRule="auto"/>
              <w:jc w:val="both"/>
              <w:rPr>
                <w:rFonts w:eastAsia="Calibri"/>
                <w:szCs w:val="28"/>
              </w:rPr>
            </w:pPr>
            <w:r w:rsidRPr="002B277B">
              <w:rPr>
                <w:rFonts w:eastAsia="Calibri"/>
                <w:szCs w:val="28"/>
              </w:rPr>
              <w:t>3. Hình dung: Không gian trung tâm vũ trụ.    </w:t>
            </w:r>
          </w:p>
          <w:p w:rsidR="0060613B" w:rsidRPr="002B277B" w:rsidRDefault="0060613B" w:rsidP="002B277B">
            <w:pPr>
              <w:spacing w:line="360" w:lineRule="auto"/>
              <w:jc w:val="both"/>
              <w:rPr>
                <w:rFonts w:eastAsia="Calibri"/>
                <w:szCs w:val="28"/>
              </w:rPr>
            </w:pPr>
            <w:r w:rsidRPr="002B277B">
              <w:rPr>
                <w:rFonts w:eastAsia="Calibri"/>
                <w:szCs w:val="28"/>
              </w:rPr>
              <w:t>- Là một thung lũng lọt thỏm dưới những núi đá cao vời vợi, không biết đến tận cùng, trên cao xanh không có mây, không có mặt trời, trăng sao, không gì cả ngoài một tầng cao hoăm hoắm, xung quanh thắp sáng bằng bột lân tinh, … </w:t>
            </w:r>
          </w:p>
          <w:p w:rsidR="0060613B" w:rsidRPr="002B277B" w:rsidRDefault="0060613B" w:rsidP="002B277B">
            <w:pPr>
              <w:spacing w:line="360" w:lineRule="auto"/>
              <w:jc w:val="both"/>
              <w:rPr>
                <w:rFonts w:eastAsia="Calibri"/>
                <w:szCs w:val="28"/>
              </w:rPr>
            </w:pPr>
            <w:r w:rsidRPr="002B277B">
              <w:rPr>
                <w:rFonts w:eastAsia="Calibri"/>
                <w:szCs w:val="28"/>
              </w:rPr>
              <w:t>4. Theo dõi: Tâm Trái Dất theo như miêu tả của Giuyn Véc-nơ.     </w:t>
            </w:r>
          </w:p>
          <w:p w:rsidR="0060613B" w:rsidRPr="002B277B" w:rsidRDefault="0060613B" w:rsidP="002B277B">
            <w:pPr>
              <w:spacing w:line="360" w:lineRule="auto"/>
              <w:jc w:val="both"/>
              <w:rPr>
                <w:rFonts w:eastAsia="Calibri"/>
                <w:szCs w:val="28"/>
              </w:rPr>
            </w:pPr>
            <w:r w:rsidRPr="002B277B">
              <w:rPr>
                <w:rFonts w:eastAsia="Calibri"/>
                <w:szCs w:val="28"/>
              </w:rPr>
              <w:t>- Giống như một bảo tàng sống động, lưu giữ tất cả những gì đã biến mất khỏi mặt đất: những cây nấm cổ đại khổng lồ, những con khủng long thời tiền sử, những con chim điện quý hiếm,…. </w:t>
            </w:r>
          </w:p>
          <w:p w:rsidR="0060613B" w:rsidRPr="002B277B" w:rsidRDefault="0060613B" w:rsidP="002B277B">
            <w:pPr>
              <w:spacing w:line="360" w:lineRule="auto"/>
              <w:jc w:val="both"/>
              <w:rPr>
                <w:rFonts w:eastAsia="Calibri"/>
                <w:szCs w:val="28"/>
              </w:rPr>
            </w:pPr>
            <w:r w:rsidRPr="002B277B">
              <w:rPr>
                <w:rFonts w:eastAsia="Calibri"/>
                <w:szCs w:val="28"/>
              </w:rPr>
              <w:t>5. Hình dung: Không gian khu rừng cổ sinh với những sinh vật kì lạ.     </w:t>
            </w:r>
          </w:p>
          <w:p w:rsidR="0060613B" w:rsidRPr="002B277B" w:rsidRDefault="0060613B" w:rsidP="002B277B">
            <w:pPr>
              <w:spacing w:line="360" w:lineRule="auto"/>
              <w:jc w:val="both"/>
              <w:rPr>
                <w:rFonts w:eastAsia="Calibri"/>
                <w:szCs w:val="28"/>
              </w:rPr>
            </w:pPr>
            <w:r w:rsidRPr="002B277B">
              <w:rPr>
                <w:rFonts w:eastAsia="Calibri"/>
                <w:szCs w:val="28"/>
              </w:rPr>
              <w:t>- Rộng lớn, bao la, 1 con khủng long đang ăn thịt 1 con voi ma mút. Bay qua khu rừng cổ sinh với vẻ đẹp yên bình như chốn thần tiên. </w:t>
            </w:r>
          </w:p>
          <w:p w:rsidR="0060613B" w:rsidRPr="002B277B" w:rsidRDefault="0060613B" w:rsidP="002B277B">
            <w:pPr>
              <w:spacing w:line="360" w:lineRule="auto"/>
              <w:jc w:val="both"/>
              <w:rPr>
                <w:rFonts w:eastAsia="Calibri"/>
                <w:szCs w:val="28"/>
              </w:rPr>
            </w:pPr>
            <w:r w:rsidRPr="002B277B">
              <w:rPr>
                <w:rFonts w:eastAsia="Calibri"/>
                <w:szCs w:val="28"/>
              </w:rPr>
              <w:t>Không làm ppt</w:t>
            </w:r>
          </w:p>
          <w:p w:rsidR="0060613B" w:rsidRDefault="0060613B" w:rsidP="002B277B">
            <w:pPr>
              <w:spacing w:line="360" w:lineRule="auto"/>
              <w:jc w:val="both"/>
              <w:rPr>
                <w:rFonts w:eastAsia="Calibri"/>
                <w:b/>
                <w:color w:val="000000"/>
                <w:szCs w:val="28"/>
              </w:rPr>
            </w:pPr>
            <w:r>
              <w:rPr>
                <w:rFonts w:eastAsia="Calibri"/>
                <w:b/>
                <w:color w:val="000000"/>
                <w:szCs w:val="28"/>
              </w:rPr>
              <w:t>2. Tác giả, tác phẩm</w:t>
            </w:r>
          </w:p>
          <w:p w:rsidR="0060613B" w:rsidRDefault="0060613B" w:rsidP="002B277B">
            <w:pPr>
              <w:shd w:val="clear" w:color="auto" w:fill="FFFFFF"/>
              <w:spacing w:line="360" w:lineRule="auto"/>
              <w:jc w:val="both"/>
              <w:rPr>
                <w:rFonts w:eastAsia="Calibri"/>
                <w:b/>
                <w:color w:val="000000"/>
                <w:szCs w:val="28"/>
                <w:lang w:val="nl-NL"/>
              </w:rPr>
            </w:pPr>
            <w:r>
              <w:rPr>
                <w:rFonts w:eastAsia="Calibri"/>
                <w:b/>
                <w:color w:val="000000"/>
                <w:szCs w:val="28"/>
                <w:lang w:val="nl-NL"/>
              </w:rPr>
              <w:t>a. Tác giả</w:t>
            </w:r>
          </w:p>
          <w:p w:rsidR="0060613B" w:rsidRDefault="0060613B" w:rsidP="002B277B">
            <w:pPr>
              <w:spacing w:line="360" w:lineRule="auto"/>
              <w:jc w:val="both"/>
              <w:rPr>
                <w:rFonts w:eastAsia="Calibri"/>
                <w:szCs w:val="28"/>
              </w:rPr>
            </w:pPr>
            <w:r>
              <w:rPr>
                <w:rFonts w:eastAsia="Calibri"/>
                <w:szCs w:val="28"/>
              </w:rPr>
              <w:t>- Hà Thuỷ Nguyên sinh năm 1986 tại Hà Nội. </w:t>
            </w:r>
          </w:p>
          <w:p w:rsidR="0060613B" w:rsidRDefault="0060613B" w:rsidP="002B277B">
            <w:pPr>
              <w:spacing w:line="360" w:lineRule="auto"/>
              <w:jc w:val="both"/>
              <w:rPr>
                <w:rFonts w:eastAsia="Calibri"/>
                <w:szCs w:val="28"/>
              </w:rPr>
            </w:pPr>
            <w:r>
              <w:rPr>
                <w:rFonts w:eastAsia="Calibri"/>
                <w:szCs w:val="28"/>
              </w:rPr>
              <w:t>- Cô là một trong những nữ tác giả tiểu thuyết nổi tiếng và trẻ tuổi tại Việt Nam.</w:t>
            </w:r>
          </w:p>
          <w:p w:rsidR="0060613B" w:rsidRDefault="0060613B" w:rsidP="002B277B">
            <w:pPr>
              <w:spacing w:line="360" w:lineRule="auto"/>
              <w:jc w:val="both"/>
              <w:rPr>
                <w:rFonts w:eastAsia="Calibri"/>
                <w:szCs w:val="28"/>
              </w:rPr>
            </w:pPr>
            <w:r>
              <w:rPr>
                <w:rFonts w:eastAsia="Calibri"/>
                <w:szCs w:val="28"/>
              </w:rPr>
              <w:t>- Một số tác phẩm đã xuất bản: Điệu nhạc trần gian (2004), Bên kia cánh cửa (2005), Thiên Mã (2010),... </w:t>
            </w:r>
          </w:p>
          <w:p w:rsidR="0060613B" w:rsidRDefault="0060613B" w:rsidP="002B277B">
            <w:pPr>
              <w:spacing w:line="360" w:lineRule="auto"/>
              <w:jc w:val="both"/>
              <w:rPr>
                <w:rFonts w:eastAsia="Calibri"/>
                <w:b/>
                <w:szCs w:val="28"/>
              </w:rPr>
            </w:pPr>
            <w:bookmarkStart w:id="1" w:name="tacpham"/>
            <w:bookmarkEnd w:id="1"/>
            <w:r>
              <w:rPr>
                <w:rFonts w:eastAsia="Calibri"/>
                <w:b/>
                <w:szCs w:val="28"/>
              </w:rPr>
              <w:t>b. Tác phẩm</w:t>
            </w:r>
          </w:p>
          <w:p w:rsidR="0060613B" w:rsidRDefault="0060613B" w:rsidP="002B277B">
            <w:pPr>
              <w:spacing w:line="360" w:lineRule="auto"/>
              <w:jc w:val="both"/>
              <w:rPr>
                <w:rFonts w:eastAsia="Calibri"/>
                <w:szCs w:val="28"/>
              </w:rPr>
            </w:pPr>
            <w:r>
              <w:rPr>
                <w:rFonts w:eastAsia="Calibri"/>
                <w:szCs w:val="28"/>
              </w:rPr>
              <w:t>- Thể loại: Đường vào trung tâm vũ trụ thuộc thể loại tiểu thuyết</w:t>
            </w:r>
          </w:p>
          <w:p w:rsidR="0060613B" w:rsidRDefault="0060613B" w:rsidP="002B277B">
            <w:pPr>
              <w:spacing w:line="360" w:lineRule="auto"/>
              <w:jc w:val="both"/>
              <w:rPr>
                <w:rFonts w:eastAsia="Calibri"/>
                <w:szCs w:val="28"/>
              </w:rPr>
            </w:pPr>
            <w:r>
              <w:rPr>
                <w:rFonts w:eastAsia="Calibri"/>
                <w:szCs w:val="28"/>
              </w:rPr>
              <w:t>- Xuất xứ: trích trong tiểu thuyết Thiên mã, xuất bản năm 2010</w:t>
            </w:r>
          </w:p>
          <w:p w:rsidR="0060613B" w:rsidRDefault="0060613B" w:rsidP="002B277B">
            <w:pPr>
              <w:spacing w:line="360" w:lineRule="auto"/>
              <w:jc w:val="both"/>
              <w:rPr>
                <w:rFonts w:eastAsia="Calibri"/>
                <w:szCs w:val="28"/>
              </w:rPr>
            </w:pPr>
            <w:r>
              <w:rPr>
                <w:rFonts w:eastAsia="Calibri"/>
                <w:szCs w:val="28"/>
              </w:rPr>
              <w:t>- “Thiên mã” là cuốn tiểu thuyết khoa học viễn tưởng pha trộn với các yếu tố huyền bí, được viết với giọng kể của một cô gái tuổi mới lớn. Các nhân vật chính trong truyện đều không có tên mà được gọi bằng các đặc điểm. Linh vật của truyện là con thiên mã, được lai tạo từ công nghệ gen của Thần Đồng, là nhân vật duy nhất có tên riêng với cái tên Thần Thoại.</w:t>
            </w:r>
          </w:p>
          <w:p w:rsidR="0060613B" w:rsidRDefault="0060613B" w:rsidP="002B277B">
            <w:pPr>
              <w:spacing w:line="360" w:lineRule="auto"/>
              <w:jc w:val="both"/>
              <w:rPr>
                <w:rFonts w:eastAsia="Calibri"/>
                <w:szCs w:val="28"/>
              </w:rPr>
            </w:pPr>
            <w:r>
              <w:rPr>
                <w:rFonts w:eastAsia="Calibri"/>
                <w:szCs w:val="28"/>
              </w:rPr>
              <w:t>- Phương thức biểu đạt: tự sự</w:t>
            </w:r>
          </w:p>
          <w:p w:rsidR="0060613B" w:rsidRDefault="0060613B" w:rsidP="002B277B">
            <w:pPr>
              <w:spacing w:line="360" w:lineRule="auto"/>
              <w:jc w:val="both"/>
              <w:rPr>
                <w:rFonts w:eastAsia="Calibri"/>
                <w:szCs w:val="28"/>
              </w:rPr>
            </w:pPr>
            <w:r>
              <w:rPr>
                <w:rFonts w:eastAsia="Calibri"/>
                <w:szCs w:val="28"/>
              </w:rPr>
              <w:t>- Bố cục: 3 phần</w:t>
            </w:r>
          </w:p>
          <w:p w:rsidR="0060613B" w:rsidRDefault="0060613B" w:rsidP="002B277B">
            <w:pPr>
              <w:spacing w:line="360" w:lineRule="auto"/>
              <w:jc w:val="both"/>
              <w:rPr>
                <w:rFonts w:eastAsia="Calibri"/>
                <w:szCs w:val="28"/>
              </w:rPr>
            </w:pPr>
            <w:r>
              <w:rPr>
                <w:rFonts w:eastAsia="Calibri"/>
                <w:szCs w:val="28"/>
              </w:rPr>
              <w:t>+ Phần 1: Từ đầu đến “Thần Đồng bặm môi suy tính”: cuộc ghé thăm bảo tàng</w:t>
            </w:r>
          </w:p>
          <w:p w:rsidR="0060613B" w:rsidRDefault="0060613B" w:rsidP="002B277B">
            <w:pPr>
              <w:spacing w:line="360" w:lineRule="auto"/>
              <w:jc w:val="both"/>
              <w:rPr>
                <w:rFonts w:eastAsia="Calibri"/>
                <w:szCs w:val="28"/>
              </w:rPr>
            </w:pPr>
            <w:r>
              <w:rPr>
                <w:rFonts w:eastAsia="Calibri"/>
                <w:szCs w:val="28"/>
              </w:rPr>
              <w:t>+ Phần 2: Tiếp theo đến “không gian trung tâm của vụ trũ”: bước nhảy không gian tới cái rốn của vũ trụ</w:t>
            </w:r>
          </w:p>
          <w:p w:rsidR="0060613B" w:rsidRDefault="0060613B" w:rsidP="002B277B">
            <w:pPr>
              <w:spacing w:line="360" w:lineRule="auto"/>
              <w:jc w:val="both"/>
              <w:rPr>
                <w:rFonts w:eastAsia="Calibri"/>
                <w:szCs w:val="28"/>
              </w:rPr>
            </w:pPr>
            <w:r>
              <w:rPr>
                <w:rFonts w:eastAsia="Calibri"/>
                <w:szCs w:val="28"/>
              </w:rPr>
              <w:t>+ Phần 3: Còn lại: không gian kì diệu của khu rừng cổ sinh</w:t>
            </w:r>
          </w:p>
        </w:tc>
      </w:tr>
    </w:tbl>
    <w:p w:rsidR="0060613B" w:rsidRDefault="0060613B" w:rsidP="0060613B">
      <w:pPr>
        <w:spacing w:line="360" w:lineRule="auto"/>
        <w:jc w:val="both"/>
        <w:rPr>
          <w:rFonts w:eastAsia="Calibri"/>
          <w:b/>
          <w:szCs w:val="28"/>
          <w:lang w:val="nl-NL"/>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2: Khám phá văn bản</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a. Mục tiêu:</w:t>
      </w:r>
    </w:p>
    <w:p w:rsidR="0060613B" w:rsidRDefault="0060613B" w:rsidP="0060613B">
      <w:pPr>
        <w:spacing w:line="360" w:lineRule="auto"/>
        <w:jc w:val="both"/>
        <w:rPr>
          <w:rFonts w:eastAsia="Calibri"/>
          <w:szCs w:val="28"/>
        </w:rPr>
      </w:pPr>
      <w:r>
        <w:rPr>
          <w:rFonts w:eastAsia="Calibri"/>
          <w:szCs w:val="28"/>
        </w:rPr>
        <w:t>- HS nhận biết được các yếu tố của truyện khoa học viễn tưởng: cốt truyện; không gian, thời gian, nhân vật...</w:t>
      </w:r>
    </w:p>
    <w:p w:rsidR="0060613B" w:rsidRDefault="0060613B" w:rsidP="0060613B">
      <w:pPr>
        <w:spacing w:line="360" w:lineRule="auto"/>
        <w:jc w:val="both"/>
        <w:rPr>
          <w:rFonts w:eastAsia="Calibri"/>
          <w:b/>
          <w:sz w:val="32"/>
          <w:szCs w:val="28"/>
        </w:rPr>
      </w:pPr>
      <w:r>
        <w:rPr>
          <w:rFonts w:eastAsia="Calibri"/>
        </w:rPr>
        <w:t>- Biết khát vọng và ước mơ; có ý chí biến khát vọng, ước mơ tốt đẹp thành hiện thực.</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szCs w:val="28"/>
          <w:lang w:val="nl-NL"/>
        </w:rPr>
      </w:pPr>
      <w:r>
        <w:rPr>
          <w:rFonts w:eastAsia="Calibri"/>
          <w:b/>
          <w:color w:val="000000"/>
          <w:szCs w:val="28"/>
          <w:lang w:val="nl-NL"/>
        </w:rPr>
        <w:t xml:space="preserve">d. Tổ chức thực hiện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5432"/>
      </w:tblGrid>
      <w:tr w:rsidR="0060613B" w:rsidTr="002B277B">
        <w:tc>
          <w:tcPr>
            <w:tcW w:w="431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5432"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315"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SimSun"/>
                <w:b/>
                <w:color w:val="000000"/>
                <w:kern w:val="2"/>
                <w:szCs w:val="28"/>
                <w:lang w:eastAsia="zh-CN"/>
              </w:rPr>
            </w:pPr>
            <w:r>
              <w:rPr>
                <w:rFonts w:eastAsia="Calibri"/>
                <w:b/>
                <w:color w:val="000000"/>
                <w:szCs w:val="28"/>
              </w:rPr>
              <w:t>V1: Hướng dẫn học sinh tìm hiểu về cốt truyện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spacing w:line="360" w:lineRule="auto"/>
              <w:jc w:val="both"/>
              <w:rPr>
                <w:rFonts w:eastAsia="Calibri" w:cs="Calibri"/>
                <w:bCs/>
                <w:iCs/>
              </w:rPr>
            </w:pPr>
            <w:r>
              <w:rPr>
                <w:rFonts w:eastAsia="Calibri"/>
                <w:bCs/>
                <w:iCs/>
                <w:szCs w:val="28"/>
              </w:rPr>
              <w:t>-</w:t>
            </w:r>
            <w:r>
              <w:rPr>
                <w:rFonts w:eastAsia="Calibri"/>
                <w:bCs/>
                <w:iCs/>
              </w:rPr>
              <w:t xml:space="preserve"> GV chuy</w:t>
            </w:r>
            <w:r>
              <w:rPr>
                <w:rFonts w:eastAsia="Calibri" w:cs="Calibri"/>
                <w:bCs/>
                <w:iCs/>
              </w:rPr>
              <w:t>ể</w:t>
            </w:r>
            <w:r>
              <w:rPr>
                <w:rFonts w:eastAsia="Calibri"/>
                <w:bCs/>
                <w:iCs/>
              </w:rPr>
              <w:t>n giao nhi</w:t>
            </w:r>
            <w:r>
              <w:rPr>
                <w:rFonts w:eastAsia="Calibri" w:cs="Calibri"/>
                <w:bCs/>
                <w:iCs/>
              </w:rPr>
              <w:t>ệ</w:t>
            </w:r>
            <w:r>
              <w:rPr>
                <w:rFonts w:eastAsia="Calibri"/>
                <w:bCs/>
                <w:iCs/>
              </w:rPr>
              <w:t>m v</w:t>
            </w:r>
            <w:r>
              <w:rPr>
                <w:rFonts w:eastAsia="Calibri" w:cs="Calibri"/>
                <w:bCs/>
                <w:iCs/>
              </w:rPr>
              <w:t xml:space="preserve">ụ: </w:t>
            </w:r>
          </w:p>
          <w:p w:rsidR="0060613B" w:rsidRDefault="0060613B" w:rsidP="002B277B">
            <w:pPr>
              <w:spacing w:line="360" w:lineRule="auto"/>
              <w:jc w:val="both"/>
              <w:rPr>
                <w:rFonts w:eastAsia="SimSun"/>
                <w:i/>
                <w:color w:val="000000"/>
                <w:kern w:val="2"/>
                <w:lang w:eastAsia="zh-CN"/>
              </w:rPr>
            </w:pPr>
            <w:r>
              <w:rPr>
                <w:rFonts w:eastAsia="SimSun"/>
                <w:i/>
                <w:color w:val="000000"/>
                <w:kern w:val="2"/>
                <w:lang w:eastAsia="zh-CN"/>
              </w:rPr>
              <w:t xml:space="preserve">+ Câu chuyện xảy ra trong những không gian nào? </w:t>
            </w:r>
          </w:p>
          <w:p w:rsidR="0060613B" w:rsidRDefault="0060613B" w:rsidP="002B277B">
            <w:pPr>
              <w:spacing w:line="360" w:lineRule="auto"/>
              <w:jc w:val="both"/>
              <w:rPr>
                <w:rFonts w:eastAsia="Calibri" w:cs="Calibri"/>
                <w:bCs/>
                <w:i/>
                <w:iCs/>
              </w:rPr>
            </w:pPr>
            <w:r>
              <w:rPr>
                <w:rFonts w:eastAsia="SimSun"/>
                <w:i/>
                <w:color w:val="000000"/>
                <w:kern w:val="2"/>
                <w:lang w:eastAsia="zh-CN"/>
              </w:rPr>
              <w:t xml:space="preserve">+ </w:t>
            </w:r>
            <w:r>
              <w:rPr>
                <w:rFonts w:eastAsia="Calibri" w:cs="Calibri"/>
                <w:bCs/>
                <w:i/>
                <w:iCs/>
              </w:rPr>
              <w:t>Gv phát PHT số 1 để Hs tìm hiểu về diễn biến chính của câu chuyện. Hs làm việc nhóm đôi</w:t>
            </w:r>
          </w:p>
          <w:p w:rsidR="0060613B" w:rsidRDefault="0060613B" w:rsidP="002B277B">
            <w:pPr>
              <w:jc w:val="both"/>
              <w:rPr>
                <w:rFonts w:eastAsia="Calibri"/>
                <w:sz w:val="26"/>
                <w:szCs w:val="26"/>
              </w:rPr>
            </w:pPr>
            <w:r>
              <w:rPr>
                <w:rFonts w:asciiTheme="minorHAnsi" w:hAnsiTheme="minorHAnsi"/>
                <w:noProof/>
                <w:sz w:val="22"/>
                <w:lang w:val="en-US"/>
              </w:rPr>
              <mc:AlternateContent>
                <mc:Choice Requires="wpg">
                  <w:drawing>
                    <wp:anchor distT="0" distB="0" distL="114300" distR="114300" simplePos="0" relativeHeight="251661312" behindDoc="0" locked="0" layoutInCell="1" allowOverlap="1" wp14:anchorId="450F1F3B" wp14:editId="702DE848">
                      <wp:simplePos x="0" y="0"/>
                      <wp:positionH relativeFrom="column">
                        <wp:posOffset>52705</wp:posOffset>
                      </wp:positionH>
                      <wp:positionV relativeFrom="paragraph">
                        <wp:posOffset>72390</wp:posOffset>
                      </wp:positionV>
                      <wp:extent cx="2560320" cy="2255520"/>
                      <wp:effectExtent l="0" t="0" r="11430" b="11430"/>
                      <wp:wrapNone/>
                      <wp:docPr id="22" name="Group 22"/>
                      <wp:cNvGraphicFramePr/>
                      <a:graphic xmlns:a="http://schemas.openxmlformats.org/drawingml/2006/main">
                        <a:graphicData uri="http://schemas.microsoft.com/office/word/2010/wordprocessingGroup">
                          <wpg:wgp>
                            <wpg:cNvGrpSpPr/>
                            <wpg:grpSpPr bwMode="auto">
                              <a:xfrm>
                                <a:off x="0" y="0"/>
                                <a:ext cx="2560320" cy="2255520"/>
                                <a:chOff x="0" y="0"/>
                                <a:chExt cx="11412" cy="3120"/>
                              </a:xfrm>
                            </wpg:grpSpPr>
                            <wps:wsp>
                              <wps:cNvPr id="43" name="Rectangle 43"/>
                              <wps:cNvSpPr>
                                <a:spLocks noChangeArrowheads="1"/>
                              </wps:cNvSpPr>
                              <wps:spPr bwMode="auto">
                                <a:xfrm>
                                  <a:off x="0" y="0"/>
                                  <a:ext cx="11412" cy="3120"/>
                                </a:xfrm>
                                <a:prstGeom prst="rect">
                                  <a:avLst/>
                                </a:prstGeom>
                                <a:solidFill>
                                  <a:srgbClr val="FFFFFF"/>
                                </a:solidFill>
                                <a:ln w="9525">
                                  <a:solidFill>
                                    <a:srgbClr val="000000"/>
                                  </a:solidFill>
                                  <a:miter lim="800000"/>
                                  <a:headEnd/>
                                  <a:tailEnd/>
                                </a:ln>
                              </wps:spPr>
                              <wps:txbx>
                                <w:txbxContent>
                                  <w:p w:rsidR="002B277B" w:rsidRDefault="002B277B" w:rsidP="0060613B">
                                    <w:r>
                                      <w:t>Tóm tắt diễn biến chính của câu chuyện</w:t>
                                    </w:r>
                                  </w:p>
                                </w:txbxContent>
                              </wps:txbx>
                              <wps:bodyPr rot="0" vert="horz" wrap="square" lIns="91440" tIns="45720" rIns="91440" bIns="45720" anchor="t" anchorCtr="0" upright="1">
                                <a:noAutofit/>
                              </wps:bodyPr>
                            </wps:wsp>
                            <wpg:grpSp>
                              <wpg:cNvPr id="44" name="Group 44"/>
                              <wpg:cNvGrpSpPr>
                                <a:grpSpLocks/>
                              </wpg:cNvGrpSpPr>
                              <wpg:grpSpPr bwMode="auto">
                                <a:xfrm>
                                  <a:off x="192" y="432"/>
                                  <a:ext cx="10922" cy="2520"/>
                                  <a:chOff x="192" y="432"/>
                                  <a:chExt cx="9960" cy="1752"/>
                                </a:xfrm>
                              </wpg:grpSpPr>
                              <wps:wsp>
                                <wps:cNvPr id="45" name="AutoShape 47"/>
                                <wps:cNvSpPr>
                                  <a:spLocks noChangeArrowheads="1"/>
                                </wps:cNvSpPr>
                                <wps:spPr bwMode="auto">
                                  <a:xfrm>
                                    <a:off x="192" y="432"/>
                                    <a:ext cx="2112" cy="1752"/>
                                  </a:xfrm>
                                  <a:prstGeom prst="roundRect">
                                    <a:avLst>
                                      <a:gd name="adj" fmla="val 7894"/>
                                    </a:avLst>
                                  </a:prstGeom>
                                  <a:solidFill>
                                    <a:srgbClr val="FFFFFF"/>
                                  </a:solidFill>
                                  <a:ln w="9525">
                                    <a:solidFill>
                                      <a:srgbClr val="000000"/>
                                    </a:solidFill>
                                    <a:round/>
                                    <a:headEnd/>
                                    <a:tailEnd/>
                                  </a:ln>
                                </wps:spPr>
                                <wps:txbx>
                                  <w:txbxContent>
                                    <w:p w:rsidR="002B277B" w:rsidRDefault="002B277B" w:rsidP="0060613B">
                                      <w:pPr>
                                        <w:spacing w:line="360" w:lineRule="auto"/>
                                        <w:ind w:right="-101"/>
                                        <w:jc w:val="center"/>
                                      </w:pPr>
                                      <w:r>
                                        <w:t>………………………………………………………………………………………………………………….</w:t>
                                      </w:r>
                                    </w:p>
                                  </w:txbxContent>
                                </wps:txbx>
                                <wps:bodyPr rot="0" vert="horz" wrap="square" lIns="91440" tIns="45720" rIns="91440" bIns="45720" anchor="t" anchorCtr="0" upright="1">
                                  <a:noAutofit/>
                                </wps:bodyPr>
                              </wps:wsp>
                              <wps:wsp>
                                <wps:cNvPr id="46" name="AutoShape 48"/>
                                <wps:cNvSpPr>
                                  <a:spLocks noChangeArrowheads="1"/>
                                </wps:cNvSpPr>
                                <wps:spPr bwMode="auto">
                                  <a:xfrm>
                                    <a:off x="2820" y="432"/>
                                    <a:ext cx="2112" cy="1752"/>
                                  </a:xfrm>
                                  <a:prstGeom prst="roundRect">
                                    <a:avLst>
                                      <a:gd name="adj" fmla="val 7894"/>
                                    </a:avLst>
                                  </a:prstGeom>
                                  <a:solidFill>
                                    <a:srgbClr val="FFFFFF"/>
                                  </a:solidFill>
                                  <a:ln w="9525">
                                    <a:solidFill>
                                      <a:srgbClr val="000000"/>
                                    </a:solidFill>
                                    <a:round/>
                                    <a:headEnd/>
                                    <a:tailEnd/>
                                  </a:ln>
                                </wps:spPr>
                                <wps:txbx>
                                  <w:txbxContent>
                                    <w:p w:rsidR="002B277B" w:rsidRDefault="002B277B" w:rsidP="0060613B">
                                      <w:pPr>
                                        <w:spacing w:line="360" w:lineRule="auto"/>
                                        <w:ind w:right="-101"/>
                                        <w:jc w:val="center"/>
                                      </w:pPr>
                                      <w:r>
                                        <w:t>………………………………………………………………………………………………………………….</w:t>
                                      </w:r>
                                    </w:p>
                                    <w:p w:rsidR="002B277B" w:rsidRDefault="002B277B" w:rsidP="0060613B">
                                      <w:pPr>
                                        <w:ind w:right="-101"/>
                                        <w:jc w:val="center"/>
                                      </w:pPr>
                                    </w:p>
                                  </w:txbxContent>
                                </wps:txbx>
                                <wps:bodyPr rot="0" vert="horz" wrap="square" lIns="91440" tIns="45720" rIns="91440" bIns="45720" anchor="t" anchorCtr="0" upright="1">
                                  <a:noAutofit/>
                                </wps:bodyPr>
                              </wps:wsp>
                              <wps:wsp>
                                <wps:cNvPr id="47" name="AutoShape 49"/>
                                <wps:cNvSpPr>
                                  <a:spLocks noChangeArrowheads="1"/>
                                </wps:cNvSpPr>
                                <wps:spPr bwMode="auto">
                                  <a:xfrm>
                                    <a:off x="5412" y="432"/>
                                    <a:ext cx="2112" cy="1752"/>
                                  </a:xfrm>
                                  <a:prstGeom prst="roundRect">
                                    <a:avLst>
                                      <a:gd name="adj" fmla="val 7894"/>
                                    </a:avLst>
                                  </a:prstGeom>
                                  <a:solidFill>
                                    <a:srgbClr val="FFFFFF"/>
                                  </a:solidFill>
                                  <a:ln w="9525">
                                    <a:solidFill>
                                      <a:srgbClr val="000000"/>
                                    </a:solidFill>
                                    <a:round/>
                                    <a:headEnd/>
                                    <a:tailEnd/>
                                  </a:ln>
                                </wps:spPr>
                                <wps:txbx>
                                  <w:txbxContent>
                                    <w:p w:rsidR="002B277B" w:rsidRDefault="002B277B" w:rsidP="0060613B">
                                      <w:pPr>
                                        <w:spacing w:line="360" w:lineRule="auto"/>
                                        <w:ind w:right="-101"/>
                                        <w:jc w:val="center"/>
                                      </w:pPr>
                                      <w:r>
                                        <w:t>………………………………………………………………………………………………………………….</w:t>
                                      </w:r>
                                    </w:p>
                                    <w:p w:rsidR="002B277B" w:rsidRDefault="002B277B" w:rsidP="0060613B">
                                      <w:pPr>
                                        <w:ind w:right="-101"/>
                                        <w:jc w:val="center"/>
                                      </w:pPr>
                                    </w:p>
                                  </w:txbxContent>
                                </wps:txbx>
                                <wps:bodyPr rot="0" vert="horz" wrap="square" lIns="91440" tIns="45720" rIns="91440" bIns="45720" anchor="t" anchorCtr="0" upright="1">
                                  <a:noAutofit/>
                                </wps:bodyPr>
                              </wps:wsp>
                              <wps:wsp>
                                <wps:cNvPr id="48" name="AutoShape 50"/>
                                <wps:cNvSpPr>
                                  <a:spLocks noChangeArrowheads="1"/>
                                </wps:cNvSpPr>
                                <wps:spPr bwMode="auto">
                                  <a:xfrm>
                                    <a:off x="8040" y="432"/>
                                    <a:ext cx="2112" cy="1752"/>
                                  </a:xfrm>
                                  <a:prstGeom prst="roundRect">
                                    <a:avLst>
                                      <a:gd name="adj" fmla="val 7894"/>
                                    </a:avLst>
                                  </a:prstGeom>
                                  <a:solidFill>
                                    <a:srgbClr val="FFFFFF"/>
                                  </a:solidFill>
                                  <a:ln w="9525">
                                    <a:solidFill>
                                      <a:srgbClr val="000000"/>
                                    </a:solidFill>
                                    <a:round/>
                                    <a:headEnd/>
                                    <a:tailEnd/>
                                  </a:ln>
                                </wps:spPr>
                                <wps:txbx>
                                  <w:txbxContent>
                                    <w:p w:rsidR="002B277B" w:rsidRDefault="002B277B" w:rsidP="0060613B">
                                      <w:pPr>
                                        <w:spacing w:line="360" w:lineRule="auto"/>
                                        <w:ind w:right="-101"/>
                                        <w:jc w:val="center"/>
                                      </w:pPr>
                                      <w:r>
                                        <w:t>………………………………………………………………………………………………………………….</w:t>
                                      </w:r>
                                    </w:p>
                                    <w:p w:rsidR="002B277B" w:rsidRDefault="002B277B" w:rsidP="0060613B">
                                      <w:pPr>
                                        <w:ind w:right="-101"/>
                                        <w:jc w:val="center"/>
                                      </w:pPr>
                                    </w:p>
                                  </w:txbxContent>
                                </wps:txbx>
                                <wps:bodyPr rot="0" vert="horz" wrap="square" lIns="91440" tIns="45720" rIns="91440" bIns="45720" anchor="t" anchorCtr="0" upright="1">
                                  <a:noAutofit/>
                                </wps:bodyPr>
                              </wps:wsp>
                              <wps:wsp>
                                <wps:cNvPr id="49" name="AutoShape 51"/>
                                <wps:cNvCnPr>
                                  <a:cxnSpLocks noChangeShapeType="1"/>
                                </wps:cNvCnPr>
                                <wps:spPr bwMode="auto">
                                  <a:xfrm>
                                    <a:off x="2304" y="1284"/>
                                    <a:ext cx="516"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52"/>
                                <wps:cNvCnPr>
                                  <a:cxnSpLocks noChangeShapeType="1"/>
                                </wps:cNvCnPr>
                                <wps:spPr bwMode="auto">
                                  <a:xfrm>
                                    <a:off x="4896" y="1284"/>
                                    <a:ext cx="516"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AutoShape 53"/>
                                <wps:cNvCnPr>
                                  <a:cxnSpLocks noChangeShapeType="1"/>
                                </wps:cNvCnPr>
                                <wps:spPr bwMode="auto">
                                  <a:xfrm>
                                    <a:off x="7524" y="1284"/>
                                    <a:ext cx="516"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50F1F3B" id="Group 22" o:spid="_x0000_s1058" style="position:absolute;left:0;text-align:left;margin-left:4.15pt;margin-top:5.7pt;width:201.6pt;height:177.6pt;z-index:251661312" coordsize="11412,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">
                      <v:rect id="Rectangle 43" o:spid="_x0000_s1059" style="position:absolute;width:11412;height:3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2B277B" w:rsidRDefault="002B277B" w:rsidP="0060613B">
                              <w:r>
                                <w:t>Tóm tắt diễn biến chính của câu chuyện</w:t>
                              </w:r>
                            </w:p>
                          </w:txbxContent>
                        </v:textbox>
                      </v:rect>
                      <v:group id="Group 44" o:spid="_x0000_s1060" style="position:absolute;left:192;top:432;width:10922;height:2520" coordorigin="192,432" coordsize="9960,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oundrect id="AutoShape 47" o:spid="_x0000_s1061" style="position:absolute;left:192;top:432;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tokMYA&#10;AADbAAAADwAAAGRycy9kb3ducmV2LnhtbESPT2vCQBTE7wW/w/IEL1I3rVZKmlVsQbCIB7UUentk&#10;X/7U7NuQ3cTYT+8KQo/DzPyGSZa9qURHjSstK3iaRCCIU6tLzhV8HdePryCcR9ZYWSYFF3KwXAwe&#10;Eoy1PfOeuoPPRYCwi1FB4X0dS+nSggy6ia2Jg5fZxqAPssmlbvAc4KaSz1E0lwZLDgsF1vRRUHo6&#10;tEZBtP38w+49+/49TstdO/8Zy7VplRoN+9UbCE+9/w/f2xutYPYCty/hB8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DtokMYAAADbAAAADwAAAAAAAAAAAAAAAACYAgAAZHJz&#10;L2Rvd25yZXYueG1sUEsFBgAAAAAEAAQA9QAAAIsDAAAAAA==&#10;">
                          <v:textbox>
                            <w:txbxContent>
                              <w:p w:rsidR="002B277B" w:rsidRDefault="002B277B" w:rsidP="0060613B">
                                <w:pPr>
                                  <w:spacing w:line="360" w:lineRule="auto"/>
                                  <w:ind w:right="-101"/>
                                  <w:jc w:val="center"/>
                                </w:pPr>
                                <w:r>
                                  <w:t>………………………………………………………………………………………………………………….</w:t>
                                </w:r>
                              </w:p>
                            </w:txbxContent>
                          </v:textbox>
                        </v:roundrect>
                        <v:roundrect id="AutoShape 48" o:spid="_x0000_s1062" style="position:absolute;left:2820;top:432;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n258YA&#10;AADbAAAADwAAAGRycy9kb3ducmV2LnhtbESPT2vCQBTE70K/w/IKvUjdqCWU1I1UQagUD2oRvD2y&#10;L3/a7NuQ3cTop+8KhR6HmfkNs1gOphY9ta6yrGA6iUAQZ1ZXXCj4Om6eX0E4j6yxtkwKruRgmT6M&#10;Fphoe+E99QdfiABhl6CC0vsmkdJlJRl0E9sQBy+3rUEfZFtI3eIlwE0tZ1EUS4MVh4USG1qXlP0c&#10;OqMg+tzesF/lp+/jvNp18XksN6ZT6ulxeH8D4Wnw/+G/9odW8BLD/Uv4ATL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n258YAAADbAAAADwAAAAAAAAAAAAAAAACYAgAAZHJz&#10;L2Rvd25yZXYueG1sUEsFBgAAAAAEAAQA9QAAAIsDAAAAAA==&#10;">
                          <v:textbox>
                            <w:txbxContent>
                              <w:p w:rsidR="002B277B" w:rsidRDefault="002B277B" w:rsidP="0060613B">
                                <w:pPr>
                                  <w:spacing w:line="360" w:lineRule="auto"/>
                                  <w:ind w:right="-101"/>
                                  <w:jc w:val="center"/>
                                </w:pPr>
                                <w:r>
                                  <w:t>………………………………………………………………………………………………………………….</w:t>
                                </w:r>
                              </w:p>
                              <w:p w:rsidR="002B277B" w:rsidRDefault="002B277B" w:rsidP="0060613B">
                                <w:pPr>
                                  <w:ind w:right="-101"/>
                                  <w:jc w:val="center"/>
                                </w:pPr>
                              </w:p>
                            </w:txbxContent>
                          </v:textbox>
                        </v:roundrect>
                        <v:roundrect id="AutoShape 49" o:spid="_x0000_s1063" style="position:absolute;left:5412;top:432;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VTfMYA&#10;AADbAAAADwAAAGRycy9kb3ducmV2LnhtbESPQWvCQBSE74L/YXmFXqRuWkVLmo20BUERD2op9PbI&#10;PpPU7NuQ3cTYX98VBI/DzHzDJIveVKKjxpWWFTyPIxDEmdUl5wq+DsunVxDOI2usLJOCCzlYpMNB&#10;grG2Z95Rt/e5CBB2MSoovK9jKV1WkEE3tjVx8I62MeiDbHKpGzwHuKnkSxTNpMGSw0KBNX0WlJ32&#10;rVEQbdZ/2H0cv38Pk3Lbzn5GcmlapR4f+vc3EJ56fw/f2iutYDqH65fwA2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VTfMYAAADbAAAADwAAAAAAAAAAAAAAAACYAgAAZHJz&#10;L2Rvd25yZXYueG1sUEsFBgAAAAAEAAQA9QAAAIsDAAAAAA==&#10;">
                          <v:textbox>
                            <w:txbxContent>
                              <w:p w:rsidR="002B277B" w:rsidRDefault="002B277B" w:rsidP="0060613B">
                                <w:pPr>
                                  <w:spacing w:line="360" w:lineRule="auto"/>
                                  <w:ind w:right="-101"/>
                                  <w:jc w:val="center"/>
                                </w:pPr>
                                <w:r>
                                  <w:t>………………………………………………………………………………………………………………….</w:t>
                                </w:r>
                              </w:p>
                              <w:p w:rsidR="002B277B" w:rsidRDefault="002B277B" w:rsidP="0060613B">
                                <w:pPr>
                                  <w:ind w:right="-101"/>
                                  <w:jc w:val="center"/>
                                </w:pPr>
                              </w:p>
                            </w:txbxContent>
                          </v:textbox>
                        </v:roundrect>
                        <v:roundrect id="AutoShape 50" o:spid="_x0000_s1064" style="position:absolute;left:8040;top:432;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rHDsIA&#10;AADbAAAADwAAAGRycy9kb3ducmV2LnhtbERPy4rCMBTdC/5DuMJsRFNHEekYZUYQFHHhA2F2l+ba&#10;dqa5KU1aq19vFoLLw3nPl60pREOVyy0rGA0jEMSJ1TmnCs6n9WAGwnlkjYVlUnAnB8tFtzPHWNsb&#10;H6g5+lSEEHYxKsi8L2MpXZKRQTe0JXHgrrYy6AOsUqkrvIVwU8jPKJpKgzmHhgxLWmWU/B9royDa&#10;bR/Y/Fwvf6dxvq+nv325NrVSH732+wuEp9a/xS/3RiuYhLHhS/g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OscOwgAAANsAAAAPAAAAAAAAAAAAAAAAAJgCAABkcnMvZG93&#10;bnJldi54bWxQSwUGAAAAAAQABAD1AAAAhwMAAAAA&#10;">
                          <v:textbox>
                            <w:txbxContent>
                              <w:p w:rsidR="002B277B" w:rsidRDefault="002B277B" w:rsidP="0060613B">
                                <w:pPr>
                                  <w:spacing w:line="360" w:lineRule="auto"/>
                                  <w:ind w:right="-101"/>
                                  <w:jc w:val="center"/>
                                </w:pPr>
                                <w:r>
                                  <w:t>………………………………………………………………………………………………………………….</w:t>
                                </w:r>
                              </w:p>
                              <w:p w:rsidR="002B277B" w:rsidRDefault="002B277B" w:rsidP="0060613B">
                                <w:pPr>
                                  <w:ind w:right="-101"/>
                                  <w:jc w:val="center"/>
                                </w:pPr>
                              </w:p>
                            </w:txbxContent>
                          </v:textbox>
                        </v:roundrect>
                        <v:shape id="AutoShape 51" o:spid="_x0000_s1065" type="#_x0000_t32" style="position:absolute;left:2304;top:1284;width:5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7ML8QAAADbAAAADwAAAGRycy9kb3ducmV2LnhtbESPQWsCMRSE7wX/Q3iCt5pVZGlXo4hg&#10;8SCVWg8e326eu4vJy5Kk6/bfN4VCj8PMfMOsNoM1oicfWscKZtMMBHHldMu1gsvn/vkFRIjIGo1j&#10;UvBNATbr0dMKC+0e/EH9OdYiQTgUqKCJsSukDFVDFsPUdcTJuzlvMSbpa6k9PhLcGjnPslxabDkt&#10;NNjRrqHqfv6yCvLqejLlcaDybXfypctNr9/3Sk3Gw3YJItIQ/8N/7YNWsHiF3y/pB8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swvxAAAANsAAAAPAAAAAAAAAAAA&#10;AAAAAKECAABkcnMvZG93bnJldi54bWxQSwUGAAAAAAQABAD5AAAAkgMAAAAA&#10;" strokeweight="3pt">
                          <v:stroke endarrow="block"/>
                        </v:shape>
                        <v:shape id="AutoShape 52" o:spid="_x0000_s1066" type="#_x0000_t32" style="position:absolute;left:4896;top:1284;width:5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3zb8EAAADbAAAADwAAAGRycy9kb3ducmV2LnhtbERPTWvCMBi+C/sP4R14s+kGK9IZZQgO&#10;D0Px47Dj2+ZdW5a8KUms9d+bg+Dx4flerEZrxEA+dI4VvGU5COLa6Y4bBefTZjYHESKyRuOYFNwo&#10;wGr5Mllgqd2VDzQcYyNSCIcSFbQx9qWUoW7JYshcT5y4P+ctxgR9I7XHawq3Rr7neSEtdpwaWuxp&#10;3VL9f7xYBUX9uzfVz0jV93rvK1eYQe82Sk1fx69PEJHG+BQ/3Fut4COtT1/SD5DL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bfNvwQAAANsAAAAPAAAAAAAAAAAAAAAA&#10;AKECAABkcnMvZG93bnJldi54bWxQSwUGAAAAAAQABAD5AAAAjwMAAAAA&#10;" strokeweight="3pt">
                          <v:stroke endarrow="block"/>
                        </v:shape>
                        <v:shape id="AutoShape 53" o:spid="_x0000_s1067" type="#_x0000_t32" style="position:absolute;left:7524;top:1284;width:5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FW9MQAAADbAAAADwAAAGRycy9kb3ducmV2LnhtbESPwWrDMBBE74X8g9hCbo2cQkxxI5sS&#10;SMghJDTtoce1tbFNpJWRVMf5+6pQ6HGYmTfMupqsESP50DtWsFxkIIgbp3tuFXx+bJ9eQISIrNE4&#10;JgV3ClCVs4c1Ftrd+J3Gc2xFgnAoUEEX41BIGZqOLIaFG4iTd3HeYkzSt1J7vCW4NfI5y3Jpsee0&#10;0OFAm46a6/nbKsibr5OpDxPVu83J1y43oz5ulZo/Tm+vICJN8T/8195rBasl/H5JP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IVb0xAAAANsAAAAPAAAAAAAAAAAA&#10;AAAAAKECAABkcnMvZG93bnJldi54bWxQSwUGAAAAAAQABAD5AAAAkgMAAAAA&#10;" strokeweight="3pt">
                          <v:stroke endarrow="block"/>
                        </v:shape>
                      </v:group>
                    </v:group>
                  </w:pict>
                </mc:Fallback>
              </mc:AlternateContent>
            </w:r>
          </w:p>
          <w:p w:rsidR="0060613B" w:rsidRDefault="0060613B" w:rsidP="002B277B">
            <w:pPr>
              <w:spacing w:line="360" w:lineRule="auto"/>
              <w:jc w:val="both"/>
              <w:rPr>
                <w:rFonts w:eastAsia="Calibri" w:cs="Calibri"/>
                <w:bCs/>
                <w:i/>
                <w:iCs/>
              </w:rPr>
            </w:pPr>
          </w:p>
          <w:p w:rsidR="0060613B" w:rsidRDefault="0060613B" w:rsidP="002B277B">
            <w:pPr>
              <w:spacing w:line="360" w:lineRule="auto"/>
              <w:jc w:val="both"/>
              <w:rPr>
                <w:rFonts w:eastAsia="SimSun"/>
                <w:i/>
                <w:color w:val="000000"/>
                <w:kern w:val="2"/>
                <w:lang w:eastAsia="zh-CN"/>
              </w:rPr>
            </w:pPr>
          </w:p>
          <w:p w:rsidR="0060613B" w:rsidRDefault="0060613B" w:rsidP="002B277B">
            <w:pPr>
              <w:spacing w:line="360" w:lineRule="auto"/>
              <w:jc w:val="both"/>
              <w:rPr>
                <w:rFonts w:eastAsia="SimSun"/>
                <w:i/>
                <w:color w:val="000000"/>
                <w:kern w:val="2"/>
                <w:lang w:eastAsia="zh-CN"/>
              </w:rPr>
            </w:pPr>
          </w:p>
          <w:p w:rsidR="0060613B" w:rsidRDefault="0060613B" w:rsidP="002B277B">
            <w:pPr>
              <w:spacing w:line="360" w:lineRule="auto"/>
              <w:jc w:val="both"/>
              <w:rPr>
                <w:rFonts w:eastAsia="SimSun"/>
                <w:i/>
                <w:color w:val="000000"/>
                <w:kern w:val="2"/>
                <w:lang w:eastAsia="zh-CN"/>
              </w:rPr>
            </w:pPr>
          </w:p>
          <w:p w:rsidR="0060613B" w:rsidRDefault="0060613B" w:rsidP="002B277B">
            <w:pPr>
              <w:spacing w:line="360" w:lineRule="auto"/>
              <w:jc w:val="both"/>
              <w:rPr>
                <w:rFonts w:eastAsia="SimSun"/>
                <w:i/>
                <w:color w:val="000000"/>
                <w:kern w:val="2"/>
                <w:lang w:eastAsia="zh-CN"/>
              </w:rPr>
            </w:pPr>
          </w:p>
          <w:p w:rsidR="0060613B" w:rsidRDefault="0060613B" w:rsidP="002B277B">
            <w:pPr>
              <w:spacing w:line="360" w:lineRule="auto"/>
              <w:jc w:val="both"/>
              <w:rPr>
                <w:rFonts w:eastAsia="SimSun"/>
                <w:i/>
                <w:color w:val="000000"/>
                <w:kern w:val="2"/>
                <w:lang w:eastAsia="zh-CN"/>
              </w:rPr>
            </w:pPr>
          </w:p>
          <w:p w:rsidR="0060613B" w:rsidRDefault="0060613B" w:rsidP="002B277B">
            <w:pPr>
              <w:spacing w:line="360" w:lineRule="auto"/>
              <w:jc w:val="both"/>
              <w:rPr>
                <w:rFonts w:eastAsia="SimSun"/>
                <w:i/>
                <w:color w:val="000000"/>
                <w:kern w:val="2"/>
                <w:lang w:eastAsia="zh-CN"/>
              </w:rPr>
            </w:pPr>
          </w:p>
          <w:p w:rsidR="0060613B" w:rsidRDefault="0060613B" w:rsidP="002B277B">
            <w:pPr>
              <w:spacing w:line="360" w:lineRule="auto"/>
              <w:jc w:val="both"/>
              <w:rPr>
                <w:rFonts w:eastAsia="SimSun"/>
                <w:i/>
                <w:color w:val="000000"/>
                <w:kern w:val="2"/>
                <w:lang w:eastAsia="zh-CN"/>
              </w:rPr>
            </w:pP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suy nghĩ, trả lời</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spacing w:line="360" w:lineRule="auto"/>
              <w:jc w:val="both"/>
              <w:rPr>
                <w:rFonts w:eastAsia="Calibri"/>
                <w:b/>
                <w:color w:val="000000"/>
                <w:szCs w:val="28"/>
              </w:rPr>
            </w:pPr>
            <w:r>
              <w:rPr>
                <w:rFonts w:eastAsia="Calibri"/>
                <w:b/>
                <w:color w:val="000000"/>
                <w:szCs w:val="28"/>
              </w:rPr>
              <w:t xml:space="preserve">NV2: Hướng dẫn học sinh tìm hiểu </w:t>
            </w:r>
            <w:r>
              <w:rPr>
                <w:rFonts w:eastAsia="Calibri"/>
                <w:b/>
                <w:szCs w:val="28"/>
              </w:rPr>
              <w:t>Không gian, thời gian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 Gv đặt câu hỏi gợi mở:</w:t>
            </w:r>
          </w:p>
          <w:p w:rsidR="0060613B" w:rsidRDefault="0060613B" w:rsidP="002B277B">
            <w:pPr>
              <w:spacing w:line="360" w:lineRule="auto"/>
              <w:jc w:val="both"/>
              <w:rPr>
                <w:rFonts w:eastAsia="SimSun"/>
                <w:i/>
                <w:color w:val="000000"/>
                <w:kern w:val="2"/>
                <w:lang w:eastAsia="zh-CN"/>
              </w:rPr>
            </w:pPr>
            <w:r>
              <w:rPr>
                <w:rFonts w:eastAsia="SimSun"/>
                <w:i/>
                <w:color w:val="000000"/>
                <w:kern w:val="2"/>
                <w:lang w:eastAsia="zh-CN"/>
              </w:rPr>
              <w:t xml:space="preserve">+ Theo lời nhân vật kể chuyện, nhà văn Giuyn Véc- nơ đã miêu tả không gian Tâm Trái Đất như thế nào? Giữa Tâm Trái Đất với Tâm Vũ Trụ có mối liên hệ gì? Từ đó, nhận xét chung về không gian của truyện. </w:t>
            </w:r>
          </w:p>
          <w:p w:rsidR="0060613B" w:rsidRDefault="0060613B" w:rsidP="002B277B">
            <w:pPr>
              <w:spacing w:line="360" w:lineRule="auto"/>
              <w:jc w:val="both"/>
              <w:rPr>
                <w:rFonts w:eastAsia="SimSun"/>
                <w:i/>
                <w:color w:val="000000"/>
                <w:kern w:val="2"/>
                <w:lang w:eastAsia="zh-CN"/>
              </w:rPr>
            </w:pPr>
            <w:r>
              <w:rPr>
                <w:rFonts w:eastAsia="SimSun"/>
                <w:i/>
                <w:color w:val="000000"/>
                <w:kern w:val="2"/>
                <w:lang w:eastAsia="zh-CN"/>
              </w:rPr>
              <w:t>+ “Bước nhảy không gian” kì diệu đã đưa các nhân vật chính trở lại với khoảng thời gian nào? Nhận xét về thời gian?</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suy nghĩ</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báo cáo sản phẩm, hs bổ sung, phản biện</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spacing w:line="360" w:lineRule="auto"/>
              <w:jc w:val="both"/>
              <w:rPr>
                <w:rFonts w:eastAsia="SimSun"/>
                <w:color w:val="000000"/>
                <w:kern w:val="2"/>
                <w:szCs w:val="28"/>
                <w:lang w:eastAsia="zh-CN"/>
              </w:rPr>
            </w:pPr>
            <w:r>
              <w:rPr>
                <w:rFonts w:eastAsia="SimSun"/>
                <w:color w:val="000000"/>
                <w:kern w:val="2"/>
                <w:szCs w:val="28"/>
                <w:lang w:eastAsia="zh-CN"/>
              </w:rPr>
              <w:t xml:space="preserve">GV chuẩn kiến thức: </w:t>
            </w:r>
          </w:p>
          <w:p w:rsidR="0060613B" w:rsidRDefault="0060613B" w:rsidP="002B277B">
            <w:pPr>
              <w:widowControl w:val="0"/>
              <w:spacing w:line="360" w:lineRule="auto"/>
              <w:jc w:val="both"/>
              <w:rPr>
                <w:rFonts w:eastAsia="SimSun"/>
                <w:b/>
                <w:color w:val="000000"/>
                <w:kern w:val="2"/>
                <w:szCs w:val="28"/>
                <w:lang w:eastAsia="zh-CN"/>
              </w:rPr>
            </w:pPr>
            <w:r>
              <w:rPr>
                <w:rFonts w:eastAsia="Calibri"/>
                <w:b/>
                <w:color w:val="000000"/>
                <w:szCs w:val="28"/>
              </w:rPr>
              <w:t>NV3: Hướng dẫn học sinh tìm hiểu về nhân vật</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 </w:t>
            </w:r>
          </w:p>
          <w:p w:rsidR="0060613B" w:rsidRDefault="0060613B" w:rsidP="002B277B">
            <w:pPr>
              <w:spacing w:line="360" w:lineRule="auto"/>
              <w:jc w:val="both"/>
              <w:rPr>
                <w:rFonts w:eastAsia="Calibri"/>
                <w:i/>
                <w:szCs w:val="28"/>
              </w:rPr>
            </w:pPr>
            <w:r>
              <w:rPr>
                <w:rFonts w:eastAsia="Calibri"/>
                <w:i/>
                <w:szCs w:val="28"/>
              </w:rPr>
              <w:t>Kể tên các nhân vật xuất hiện trong văn bản. Nhận xét về các nhân vật và nêu ấn tượng của em về một nhân vật dị thường trong số đó</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suy nghĩ</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báo cáo sản phẩm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spacing w:line="360" w:lineRule="auto"/>
              <w:jc w:val="both"/>
              <w:rPr>
                <w:rFonts w:eastAsia="SimSun"/>
                <w:color w:val="000000"/>
                <w:kern w:val="2"/>
                <w:szCs w:val="28"/>
                <w:lang w:eastAsia="zh-CN"/>
              </w:rPr>
            </w:pPr>
            <w:r>
              <w:rPr>
                <w:rFonts w:eastAsia="SimSun"/>
                <w:color w:val="000000"/>
                <w:kern w:val="2"/>
                <w:szCs w:val="28"/>
                <w:lang w:eastAsia="zh-CN"/>
              </w:rPr>
              <w:t>GV chuẩn kiến thức:</w:t>
            </w:r>
          </w:p>
          <w:p w:rsidR="0060613B" w:rsidRDefault="0060613B" w:rsidP="002B277B">
            <w:pPr>
              <w:widowControl w:val="0"/>
              <w:spacing w:line="360" w:lineRule="auto"/>
              <w:jc w:val="both"/>
              <w:rPr>
                <w:rFonts w:eastAsia="SimSun"/>
                <w:b/>
                <w:color w:val="000000"/>
                <w:kern w:val="2"/>
                <w:szCs w:val="28"/>
                <w:lang w:eastAsia="zh-CN"/>
              </w:rPr>
            </w:pPr>
            <w:r>
              <w:rPr>
                <w:rFonts w:eastAsia="Calibri"/>
                <w:b/>
                <w:color w:val="000000"/>
                <w:szCs w:val="28"/>
              </w:rPr>
              <w:t>NV4: Hướng dẫn học sinh mở rộng, kết nối</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 </w:t>
            </w:r>
          </w:p>
          <w:p w:rsidR="0060613B" w:rsidRDefault="0060613B" w:rsidP="002B277B">
            <w:pPr>
              <w:spacing w:line="360" w:lineRule="auto"/>
              <w:jc w:val="both"/>
              <w:rPr>
                <w:rFonts w:eastAsia="Calibri"/>
                <w:i/>
                <w:color w:val="000000"/>
                <w:szCs w:val="28"/>
                <w:shd w:val="clear" w:color="auto" w:fill="FFFFFF"/>
              </w:rPr>
            </w:pPr>
            <w:r>
              <w:rPr>
                <w:rFonts w:eastAsia="Calibri"/>
                <w:i/>
                <w:color w:val="000000"/>
                <w:szCs w:val="28"/>
                <w:shd w:val="clear" w:color="auto" w:fill="FFFFFF"/>
              </w:rPr>
              <w:t>+ Em hãy hình dung không gian thảo nguyên ở cuối văn bản, tiếp tục tưởng tượng thêm những loài sinh vật kì lạ sống ở đó và miêu tả bằng lời của mình và tìm trên sách báo một số loài động vật kì lạ tồn tại ở thời cổ đại. (Hs làm theo PHT số 2.)</w:t>
            </w:r>
          </w:p>
          <w:tbl>
            <w:tblPr>
              <w:tblStyle w:val="TableGrid"/>
              <w:tblW w:w="0" w:type="auto"/>
              <w:tblLook w:val="04A0" w:firstRow="1" w:lastRow="0" w:firstColumn="1" w:lastColumn="0" w:noHBand="0" w:noVBand="1"/>
            </w:tblPr>
            <w:tblGrid>
              <w:gridCol w:w="2042"/>
              <w:gridCol w:w="2042"/>
            </w:tblGrid>
            <w:tr w:rsidR="0060613B" w:rsidTr="002B277B">
              <w:tc>
                <w:tcPr>
                  <w:tcW w:w="2042"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i/>
                      <w:szCs w:val="28"/>
                      <w:lang w:val="vi-VN"/>
                    </w:rPr>
                  </w:pPr>
                  <w:r>
                    <w:rPr>
                      <w:rFonts w:eastAsia="Calibri"/>
                      <w:b/>
                      <w:i/>
                      <w:szCs w:val="28"/>
                    </w:rPr>
                    <w:t>Tên loài</w:t>
                  </w:r>
                </w:p>
              </w:tc>
              <w:tc>
                <w:tcPr>
                  <w:tcW w:w="2042"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i/>
                      <w:szCs w:val="28"/>
                      <w:lang w:val="vi-VN"/>
                    </w:rPr>
                  </w:pPr>
                  <w:r>
                    <w:rPr>
                      <w:rFonts w:eastAsia="Calibri"/>
                      <w:b/>
                      <w:i/>
                      <w:szCs w:val="28"/>
                    </w:rPr>
                    <w:t>Đặc điểm</w:t>
                  </w:r>
                </w:p>
              </w:tc>
            </w:tr>
            <w:tr w:rsidR="0060613B" w:rsidTr="002B277B">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r>
            <w:tr w:rsidR="0060613B" w:rsidTr="002B277B">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r>
            <w:tr w:rsidR="0060613B" w:rsidTr="002B277B">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r>
            <w:tr w:rsidR="0060613B" w:rsidTr="002B277B">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c>
                <w:tcPr>
                  <w:tcW w:w="2042"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r>
          </w:tbl>
          <w:p w:rsidR="0060613B" w:rsidRDefault="0060613B" w:rsidP="002B277B">
            <w:pPr>
              <w:spacing w:line="360" w:lineRule="auto"/>
              <w:jc w:val="both"/>
              <w:rPr>
                <w:rFonts w:eastAsia="Calibri"/>
                <w:i/>
                <w:color w:val="000000"/>
                <w:szCs w:val="28"/>
              </w:rPr>
            </w:pPr>
          </w:p>
          <w:p w:rsidR="0060613B" w:rsidRDefault="0060613B" w:rsidP="002B277B">
            <w:pPr>
              <w:spacing w:line="360" w:lineRule="auto"/>
              <w:jc w:val="both"/>
              <w:rPr>
                <w:rFonts w:eastAsia="Calibri"/>
                <w:i/>
                <w:color w:val="000000"/>
                <w:szCs w:val="28"/>
              </w:rPr>
            </w:pPr>
            <w:r>
              <w:rPr>
                <w:rFonts w:eastAsia="Calibri"/>
                <w:i/>
                <w:color w:val="000000"/>
                <w:szCs w:val="28"/>
              </w:rPr>
              <w:t>+</w:t>
            </w:r>
            <w:r>
              <w:rPr>
                <w:rFonts w:eastAsia="Calibri"/>
                <w:i/>
                <w:color w:val="000000"/>
                <w:szCs w:val="28"/>
                <w:shd w:val="clear" w:color="auto" w:fill="FFFFFF"/>
              </w:rPr>
              <w:t>Em có thích ý tưởng về công nghệ gen được đề cập trong văn bản không? Em suy nghĩ gì nếu công nghệ gen đó trở thành hiện thực?</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suy nghĩ</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báo cáo sản phẩm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spacing w:line="360" w:lineRule="auto"/>
              <w:jc w:val="both"/>
              <w:rPr>
                <w:rFonts w:eastAsia="SimSun"/>
                <w:color w:val="000000"/>
                <w:kern w:val="2"/>
                <w:szCs w:val="28"/>
                <w:lang w:eastAsia="zh-CN"/>
              </w:rPr>
            </w:pPr>
            <w:r>
              <w:rPr>
                <w:rFonts w:eastAsia="SimSun"/>
                <w:color w:val="000000"/>
                <w:kern w:val="2"/>
                <w:szCs w:val="28"/>
                <w:lang w:eastAsia="zh-CN"/>
              </w:rPr>
              <w:t>GV chuẩn kiến thức:</w:t>
            </w:r>
          </w:p>
          <w:p w:rsidR="0060613B" w:rsidRDefault="0060613B" w:rsidP="002B277B">
            <w:pPr>
              <w:spacing w:line="360" w:lineRule="auto"/>
              <w:jc w:val="both"/>
              <w:rPr>
                <w:rFonts w:ascii="Calibri" w:eastAsia="Calibri" w:hAnsi="Calibri"/>
                <w:noProof/>
                <w:sz w:val="22"/>
              </w:rPr>
            </w:pPr>
            <w:r>
              <w:rPr>
                <w:rFonts w:ascii="Calibri" w:eastAsia="Calibri" w:hAnsi="Calibri"/>
                <w:noProof/>
                <w:lang w:val="en-US"/>
              </w:rPr>
              <w:drawing>
                <wp:inline distT="0" distB="0" distL="0" distR="0" wp14:anchorId="2C3507CC" wp14:editId="0978D77B">
                  <wp:extent cx="2286000" cy="1200150"/>
                  <wp:effectExtent l="0" t="0" r="0" b="0"/>
                  <wp:docPr id="18" name="Picture 18" descr="Description: Những loài động vật thời tiền sử khổng lồ đáng kinh ngạc từ Trái Đất cổ đại -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Những loài động vật thời tiền sử khổng lồ đáng kinh ngạc từ Trái Đất cổ đại - Ảnh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0" cy="1200150"/>
                          </a:xfrm>
                          <a:prstGeom prst="rect">
                            <a:avLst/>
                          </a:prstGeom>
                          <a:noFill/>
                          <a:ln>
                            <a:noFill/>
                          </a:ln>
                        </pic:spPr>
                      </pic:pic>
                    </a:graphicData>
                  </a:graphic>
                </wp:inline>
              </w:drawing>
            </w:r>
          </w:p>
          <w:p w:rsidR="0060613B" w:rsidRDefault="0060613B" w:rsidP="002B277B">
            <w:pPr>
              <w:spacing w:line="360" w:lineRule="auto"/>
              <w:jc w:val="both"/>
              <w:rPr>
                <w:rFonts w:ascii="Calibri" w:eastAsia="Calibri" w:hAnsi="Calibri"/>
              </w:rPr>
            </w:pPr>
            <w:r>
              <w:rPr>
                <w:rFonts w:ascii="Calibri" w:eastAsia="Calibri" w:hAnsi="Calibri"/>
                <w:noProof/>
                <w:lang w:val="en-US"/>
              </w:rPr>
              <w:drawing>
                <wp:inline distT="0" distB="0" distL="0" distR="0" wp14:anchorId="7BEF5043" wp14:editId="26E71E97">
                  <wp:extent cx="2324100" cy="1228725"/>
                  <wp:effectExtent l="0" t="0" r="0" b="9525"/>
                  <wp:docPr id="17" name="Picture 17" descr="Những loài động vật thời tiền sử khổng lồ đáng kinh ngạc từ Trái Đất cổ đại - Ả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hững loài động vật thời tiền sử khổng lồ đáng kinh ngạc từ Trái Đất cổ đại - Ảnh 2."/>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324100" cy="1228725"/>
                          </a:xfrm>
                          <a:prstGeom prst="rect">
                            <a:avLst/>
                          </a:prstGeom>
                          <a:noFill/>
                          <a:ln>
                            <a:noFill/>
                          </a:ln>
                        </pic:spPr>
                      </pic:pic>
                    </a:graphicData>
                  </a:graphic>
                </wp:inline>
              </w:drawing>
            </w:r>
          </w:p>
          <w:p w:rsidR="0060613B" w:rsidRDefault="0060613B" w:rsidP="002B277B">
            <w:pPr>
              <w:spacing w:line="360" w:lineRule="auto"/>
              <w:jc w:val="both"/>
              <w:rPr>
                <w:rFonts w:ascii="Calibri" w:eastAsia="Calibri" w:hAnsi="Calibri"/>
                <w:noProof/>
              </w:rPr>
            </w:pPr>
            <w:r>
              <w:rPr>
                <w:rFonts w:ascii="Calibri" w:eastAsia="Calibri" w:hAnsi="Calibri"/>
                <w:noProof/>
                <w:lang w:val="en-US"/>
              </w:rPr>
              <w:drawing>
                <wp:inline distT="0" distB="0" distL="0" distR="0" wp14:anchorId="0B8D5143" wp14:editId="477338FA">
                  <wp:extent cx="2343150" cy="1200150"/>
                  <wp:effectExtent l="0" t="0" r="0" b="0"/>
                  <wp:docPr id="16" name="Picture 16" descr="Description: Những loài động vật thời tiền sử khổng lồ đáng kinh ngạc từ Trái Đất cổ đại - Ả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Những loài động vật thời tiền sử khổng lồ đáng kinh ngạc từ Trái Đất cổ đại - Ảnh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3150" cy="1200150"/>
                          </a:xfrm>
                          <a:prstGeom prst="rect">
                            <a:avLst/>
                          </a:prstGeom>
                          <a:noFill/>
                          <a:ln>
                            <a:noFill/>
                          </a:ln>
                        </pic:spPr>
                      </pic:pic>
                    </a:graphicData>
                  </a:graphic>
                </wp:inline>
              </w:drawing>
            </w:r>
          </w:p>
          <w:p w:rsidR="0060613B" w:rsidRDefault="0060613B" w:rsidP="002B277B">
            <w:pPr>
              <w:spacing w:line="360" w:lineRule="auto"/>
              <w:jc w:val="both"/>
              <w:rPr>
                <w:rFonts w:eastAsia="SimSun"/>
                <w:color w:val="000000"/>
                <w:kern w:val="2"/>
                <w:szCs w:val="28"/>
                <w:lang w:eastAsia="zh-CN"/>
              </w:rPr>
            </w:pPr>
          </w:p>
        </w:tc>
        <w:tc>
          <w:tcPr>
            <w:tcW w:w="5432"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szCs w:val="28"/>
                <w:lang w:val="nl-NL"/>
              </w:rPr>
            </w:pPr>
            <w:r>
              <w:rPr>
                <w:rFonts w:eastAsia="Calibri"/>
                <w:b/>
                <w:bCs/>
                <w:szCs w:val="28"/>
                <w:lang w:eastAsia="vi-VN"/>
              </w:rPr>
              <w:t xml:space="preserve">II. </w:t>
            </w:r>
            <w:r>
              <w:rPr>
                <w:rFonts w:eastAsia="Calibri"/>
                <w:b/>
                <w:szCs w:val="28"/>
                <w:lang w:val="nl-NL"/>
              </w:rPr>
              <w:t>Khám phá văn bản</w:t>
            </w:r>
          </w:p>
          <w:p w:rsidR="0060613B" w:rsidRDefault="0060613B" w:rsidP="002B277B">
            <w:pPr>
              <w:spacing w:line="360" w:lineRule="auto"/>
              <w:jc w:val="both"/>
              <w:rPr>
                <w:rFonts w:eastAsia="Calibri"/>
                <w:b/>
                <w:szCs w:val="28"/>
              </w:rPr>
            </w:pPr>
            <w:r>
              <w:rPr>
                <w:rFonts w:eastAsia="Calibri"/>
                <w:b/>
                <w:szCs w:val="28"/>
              </w:rPr>
              <w:t>1. Cốt truyện</w:t>
            </w:r>
          </w:p>
          <w:p w:rsidR="0060613B" w:rsidRDefault="0060613B" w:rsidP="002B277B">
            <w:pPr>
              <w:spacing w:line="360" w:lineRule="auto"/>
              <w:jc w:val="both"/>
              <w:rPr>
                <w:rFonts w:eastAsia="Calibri"/>
                <w:szCs w:val="28"/>
              </w:rPr>
            </w:pPr>
            <w:r>
              <w:rPr>
                <w:rFonts w:eastAsia="Calibri"/>
                <w:szCs w:val="28"/>
              </w:rPr>
              <w:t>- Không gian diễn ra câu chuyện: </w:t>
            </w:r>
          </w:p>
          <w:p w:rsidR="0060613B" w:rsidRDefault="0060613B" w:rsidP="002B277B">
            <w:pPr>
              <w:spacing w:line="360" w:lineRule="auto"/>
              <w:jc w:val="both"/>
              <w:rPr>
                <w:rFonts w:eastAsia="Calibri"/>
                <w:szCs w:val="28"/>
              </w:rPr>
            </w:pPr>
            <w:r>
              <w:rPr>
                <w:rFonts w:eastAsia="Calibri"/>
                <w:szCs w:val="28"/>
              </w:rPr>
              <w:t>+ Không gian thánh địa Hy Lạp - nơi có đền thờ các vị thần trong thần thoại Hy Lạp</w:t>
            </w:r>
          </w:p>
          <w:p w:rsidR="0060613B" w:rsidRDefault="0060613B" w:rsidP="002B277B">
            <w:pPr>
              <w:spacing w:line="360" w:lineRule="auto"/>
              <w:jc w:val="both"/>
              <w:rPr>
                <w:rFonts w:eastAsia="Calibri"/>
                <w:szCs w:val="28"/>
              </w:rPr>
            </w:pPr>
            <w:r>
              <w:rPr>
                <w:rFonts w:eastAsia="Calibri"/>
                <w:szCs w:val="28"/>
              </w:rPr>
              <w:t>+ Không gian Tâm Vũ Trụ - nơi có những loài thực vật và động vật khổng lồ, kì dị</w:t>
            </w:r>
          </w:p>
          <w:p w:rsidR="0060613B" w:rsidRDefault="0060613B" w:rsidP="002B277B">
            <w:pPr>
              <w:spacing w:line="360" w:lineRule="auto"/>
              <w:jc w:val="both"/>
              <w:rPr>
                <w:rFonts w:eastAsia="Calibri"/>
                <w:szCs w:val="28"/>
              </w:rPr>
            </w:pPr>
            <w:r>
              <w:rPr>
                <w:rFonts w:eastAsia="Calibri"/>
                <w:szCs w:val="28"/>
              </w:rPr>
              <w:t>- Diễn biến chính</w:t>
            </w:r>
          </w:p>
          <w:p w:rsidR="0060613B" w:rsidRDefault="0060613B" w:rsidP="002B277B">
            <w:pPr>
              <w:jc w:val="both"/>
              <w:rPr>
                <w:rFonts w:eastAsia="Calibri"/>
                <w:sz w:val="26"/>
                <w:szCs w:val="26"/>
              </w:rPr>
            </w:pPr>
            <w:r>
              <w:rPr>
                <w:rFonts w:asciiTheme="minorHAnsi" w:hAnsiTheme="minorHAnsi"/>
                <w:noProof/>
                <w:sz w:val="22"/>
                <w:lang w:val="en-US"/>
              </w:rPr>
              <mc:AlternateContent>
                <mc:Choice Requires="wpg">
                  <w:drawing>
                    <wp:anchor distT="0" distB="0" distL="114300" distR="114300" simplePos="0" relativeHeight="251662336" behindDoc="0" locked="0" layoutInCell="1" allowOverlap="1" wp14:anchorId="2A5DAD28" wp14:editId="66C8A54E">
                      <wp:simplePos x="0" y="0"/>
                      <wp:positionH relativeFrom="column">
                        <wp:posOffset>123825</wp:posOffset>
                      </wp:positionH>
                      <wp:positionV relativeFrom="paragraph">
                        <wp:posOffset>87630</wp:posOffset>
                      </wp:positionV>
                      <wp:extent cx="2994660" cy="2926080"/>
                      <wp:effectExtent l="0" t="0" r="15240" b="26670"/>
                      <wp:wrapNone/>
                      <wp:docPr id="20" name="Group 20"/>
                      <wp:cNvGraphicFramePr/>
                      <a:graphic xmlns:a="http://schemas.openxmlformats.org/drawingml/2006/main">
                        <a:graphicData uri="http://schemas.microsoft.com/office/word/2010/wordprocessingGroup">
                          <wpg:wgp>
                            <wpg:cNvGrpSpPr/>
                            <wpg:grpSpPr bwMode="auto">
                              <a:xfrm>
                                <a:off x="0" y="0"/>
                                <a:ext cx="2994660" cy="2926080"/>
                                <a:chOff x="0" y="0"/>
                                <a:chExt cx="10524" cy="2388"/>
                              </a:xfrm>
                            </wpg:grpSpPr>
                            <wps:wsp>
                              <wps:cNvPr id="33" name="Rectangle 33"/>
                              <wps:cNvSpPr>
                                <a:spLocks noChangeArrowheads="1"/>
                              </wps:cNvSpPr>
                              <wps:spPr bwMode="auto">
                                <a:xfrm>
                                  <a:off x="0" y="0"/>
                                  <a:ext cx="10524" cy="2388"/>
                                </a:xfrm>
                                <a:prstGeom prst="rect">
                                  <a:avLst/>
                                </a:prstGeom>
                                <a:solidFill>
                                  <a:srgbClr val="FFFFFF"/>
                                </a:solidFill>
                                <a:ln w="9525">
                                  <a:solidFill>
                                    <a:srgbClr val="000000"/>
                                  </a:solidFill>
                                  <a:miter lim="800000"/>
                                  <a:headEnd/>
                                  <a:tailEnd/>
                                </a:ln>
                              </wps:spPr>
                              <wps:txbx>
                                <w:txbxContent>
                                  <w:p w:rsidR="002B277B" w:rsidRDefault="002B277B" w:rsidP="0060613B">
                                    <w:pPr>
                                      <w:jc w:val="center"/>
                                    </w:pPr>
                                    <w:r>
                                      <w:t>Tóm tắt diễn biến chính của câu chuyện</w:t>
                                    </w:r>
                                  </w:p>
                                </w:txbxContent>
                              </wps:txbx>
                              <wps:bodyPr rot="0" vert="horz" wrap="square" lIns="91440" tIns="45720" rIns="91440" bIns="45720" anchor="t" anchorCtr="0" upright="1">
                                <a:noAutofit/>
                              </wps:bodyPr>
                            </wps:wsp>
                            <wpg:grpSp>
                              <wpg:cNvPr id="34" name="Group 34"/>
                              <wpg:cNvGrpSpPr>
                                <a:grpSpLocks/>
                              </wpg:cNvGrpSpPr>
                              <wpg:grpSpPr bwMode="auto">
                                <a:xfrm>
                                  <a:off x="144" y="456"/>
                                  <a:ext cx="9960" cy="1752"/>
                                  <a:chOff x="144" y="456"/>
                                  <a:chExt cx="9960" cy="1752"/>
                                </a:xfrm>
                              </wpg:grpSpPr>
                              <wps:wsp>
                                <wps:cNvPr id="35" name="AutoShape 37"/>
                                <wps:cNvSpPr>
                                  <a:spLocks noChangeArrowheads="1"/>
                                </wps:cNvSpPr>
                                <wps:spPr bwMode="auto">
                                  <a:xfrm>
                                    <a:off x="144" y="456"/>
                                    <a:ext cx="2112" cy="1752"/>
                                  </a:xfrm>
                                  <a:prstGeom prst="roundRect">
                                    <a:avLst>
                                      <a:gd name="adj" fmla="val 7894"/>
                                    </a:avLst>
                                  </a:prstGeom>
                                  <a:solidFill>
                                    <a:srgbClr val="DAEEF3"/>
                                  </a:solidFill>
                                  <a:ln w="9525">
                                    <a:solidFill>
                                      <a:srgbClr val="000000"/>
                                    </a:solidFill>
                                    <a:round/>
                                    <a:headEnd/>
                                    <a:tailEnd/>
                                  </a:ln>
                                </wps:spPr>
                                <wps:txbx>
                                  <w:txbxContent>
                                    <w:p w:rsidR="002B277B" w:rsidRDefault="002B277B" w:rsidP="0060613B">
                                      <w:pPr>
                                        <w:ind w:right="-101"/>
                                        <w:jc w:val="center"/>
                                      </w:pPr>
                                      <w:r>
                                        <w:t xml:space="preserve">Hai nhân vật </w:t>
                                      </w:r>
                                    </w:p>
                                    <w:p w:rsidR="002B277B" w:rsidRDefault="002B277B" w:rsidP="0060613B">
                                      <w:pPr>
                                        <w:ind w:right="-101"/>
                                        <w:jc w:val="center"/>
                                      </w:pPr>
                                      <w:r>
                                        <w:t>bay đến</w:t>
                                      </w:r>
                                    </w:p>
                                    <w:p w:rsidR="002B277B" w:rsidRDefault="002B277B" w:rsidP="0060613B">
                                      <w:pPr>
                                        <w:ind w:right="-101"/>
                                        <w:jc w:val="center"/>
                                        <w:rPr>
                                          <w:rFonts w:asciiTheme="minorHAnsi" w:hAnsiTheme="minorHAnsi"/>
                                        </w:rPr>
                                      </w:pPr>
                                      <w:r>
                                        <w:t>thánh địa Hy Lạp trên con ngựa Thần Thoại</w:t>
                                      </w:r>
                                    </w:p>
                                  </w:txbxContent>
                                </wps:txbx>
                                <wps:bodyPr rot="0" vert="horz" wrap="square" lIns="91440" tIns="45720" rIns="91440" bIns="45720" anchor="t" anchorCtr="0" upright="1">
                                  <a:noAutofit/>
                                </wps:bodyPr>
                              </wps:wsp>
                              <wps:wsp>
                                <wps:cNvPr id="36" name="AutoShape 38"/>
                                <wps:cNvSpPr>
                                  <a:spLocks noChangeArrowheads="1"/>
                                </wps:cNvSpPr>
                                <wps:spPr bwMode="auto">
                                  <a:xfrm>
                                    <a:off x="2772" y="456"/>
                                    <a:ext cx="2112" cy="1752"/>
                                  </a:xfrm>
                                  <a:prstGeom prst="roundRect">
                                    <a:avLst>
                                      <a:gd name="adj" fmla="val 7894"/>
                                    </a:avLst>
                                  </a:prstGeom>
                                  <a:solidFill>
                                    <a:srgbClr val="DAEEF3"/>
                                  </a:solidFill>
                                  <a:ln w="9525">
                                    <a:solidFill>
                                      <a:srgbClr val="000000"/>
                                    </a:solidFill>
                                    <a:round/>
                                    <a:headEnd/>
                                    <a:tailEnd/>
                                  </a:ln>
                                </wps:spPr>
                                <wps:txbx>
                                  <w:txbxContent>
                                    <w:p w:rsidR="002B277B" w:rsidRDefault="002B277B" w:rsidP="0060613B">
                                      <w:pPr>
                                        <w:ind w:right="-101"/>
                                        <w:jc w:val="center"/>
                                      </w:pPr>
                                      <w:r>
                                        <w:t xml:space="preserve">Khám phá </w:t>
                                      </w:r>
                                    </w:p>
                                    <w:p w:rsidR="002B277B" w:rsidRDefault="002B277B" w:rsidP="0060613B">
                                      <w:pPr>
                                        <w:ind w:right="-101"/>
                                        <w:jc w:val="center"/>
                                      </w:pPr>
                                      <w:r>
                                        <w:t xml:space="preserve">thánh địa </w:t>
                                      </w:r>
                                    </w:p>
                                    <w:p w:rsidR="002B277B" w:rsidRDefault="002B277B" w:rsidP="0060613B">
                                      <w:pPr>
                                        <w:ind w:right="-101"/>
                                        <w:jc w:val="center"/>
                                      </w:pPr>
                                      <w:r>
                                        <w:t xml:space="preserve">và phát hiện </w:t>
                                      </w:r>
                                    </w:p>
                                    <w:p w:rsidR="002B277B" w:rsidRDefault="002B277B" w:rsidP="0060613B">
                                      <w:pPr>
                                        <w:ind w:right="-101"/>
                                        <w:jc w:val="center"/>
                                      </w:pPr>
                                      <w:r>
                                        <w:t>“rốn vũ trụ”</w:t>
                                      </w:r>
                                    </w:p>
                                  </w:txbxContent>
                                </wps:txbx>
                                <wps:bodyPr rot="0" vert="horz" wrap="square" lIns="91440" tIns="45720" rIns="91440" bIns="45720" anchor="t" anchorCtr="0" upright="1">
                                  <a:noAutofit/>
                                </wps:bodyPr>
                              </wps:wsp>
                              <wps:wsp>
                                <wps:cNvPr id="37" name="AutoShape 39"/>
                                <wps:cNvSpPr>
                                  <a:spLocks noChangeArrowheads="1"/>
                                </wps:cNvSpPr>
                                <wps:spPr bwMode="auto">
                                  <a:xfrm>
                                    <a:off x="5364" y="456"/>
                                    <a:ext cx="2112" cy="1752"/>
                                  </a:xfrm>
                                  <a:prstGeom prst="roundRect">
                                    <a:avLst>
                                      <a:gd name="adj" fmla="val 7894"/>
                                    </a:avLst>
                                  </a:prstGeom>
                                  <a:solidFill>
                                    <a:srgbClr val="DAEEF3"/>
                                  </a:solidFill>
                                  <a:ln w="9525">
                                    <a:solidFill>
                                      <a:srgbClr val="000000"/>
                                    </a:solidFill>
                                    <a:round/>
                                    <a:headEnd/>
                                    <a:tailEnd/>
                                  </a:ln>
                                </wps:spPr>
                                <wps:txbx>
                                  <w:txbxContent>
                                    <w:p w:rsidR="002B277B" w:rsidRDefault="002B277B" w:rsidP="0060613B">
                                      <w:pPr>
                                        <w:ind w:right="-101"/>
                                        <w:jc w:val="center"/>
                                      </w:pPr>
                                      <w:r>
                                        <w:t>Thần Đồng</w:t>
                                      </w:r>
                                    </w:p>
                                    <w:p w:rsidR="002B277B" w:rsidRDefault="002B277B" w:rsidP="0060613B">
                                      <w:pPr>
                                        <w:ind w:right="-101"/>
                                        <w:jc w:val="center"/>
                                      </w:pPr>
                                      <w:r>
                                        <w:t xml:space="preserve"> quay trở về bảo tàng “mượn </w:t>
                                      </w:r>
                                    </w:p>
                                    <w:p w:rsidR="002B277B" w:rsidRDefault="002B277B" w:rsidP="0060613B">
                                      <w:pPr>
                                        <w:ind w:right="-101"/>
                                        <w:jc w:val="center"/>
                                      </w:pPr>
                                      <w:r>
                                        <w:t>chìa khóa”</w:t>
                                      </w:r>
                                    </w:p>
                                  </w:txbxContent>
                                </wps:txbx>
                                <wps:bodyPr rot="0" vert="horz" wrap="square" lIns="91440" tIns="45720" rIns="91440" bIns="45720" anchor="t" anchorCtr="0" upright="1">
                                  <a:noAutofit/>
                                </wps:bodyPr>
                              </wps:wsp>
                              <wps:wsp>
                                <wps:cNvPr id="38" name="AutoShape 40"/>
                                <wps:cNvSpPr>
                                  <a:spLocks noChangeArrowheads="1"/>
                                </wps:cNvSpPr>
                                <wps:spPr bwMode="auto">
                                  <a:xfrm>
                                    <a:off x="7992" y="456"/>
                                    <a:ext cx="2112" cy="1752"/>
                                  </a:xfrm>
                                  <a:prstGeom prst="roundRect">
                                    <a:avLst>
                                      <a:gd name="adj" fmla="val 7894"/>
                                    </a:avLst>
                                  </a:prstGeom>
                                  <a:solidFill>
                                    <a:srgbClr val="DAEEF3"/>
                                  </a:solidFill>
                                  <a:ln w="9525">
                                    <a:solidFill>
                                      <a:srgbClr val="000000"/>
                                    </a:solidFill>
                                    <a:round/>
                                    <a:headEnd/>
                                    <a:tailEnd/>
                                  </a:ln>
                                </wps:spPr>
                                <wps:txbx>
                                  <w:txbxContent>
                                    <w:p w:rsidR="002B277B" w:rsidRDefault="002B277B" w:rsidP="0060613B">
                                      <w:pPr>
                                        <w:ind w:right="-101"/>
                                        <w:jc w:val="center"/>
                                      </w:pPr>
                                      <w:r>
                                        <w:t xml:space="preserve">Ba nhân vật </w:t>
                                      </w:r>
                                    </w:p>
                                    <w:p w:rsidR="002B277B" w:rsidRDefault="002B277B" w:rsidP="0060613B">
                                      <w:pPr>
                                        <w:ind w:right="-101"/>
                                        <w:jc w:val="center"/>
                                      </w:pPr>
                                      <w:r>
                                        <w:t>vào được</w:t>
                                      </w:r>
                                    </w:p>
                                    <w:p w:rsidR="002B277B" w:rsidRDefault="002B277B" w:rsidP="0060613B">
                                      <w:pPr>
                                        <w:ind w:right="-101"/>
                                        <w:jc w:val="center"/>
                                      </w:pPr>
                                      <w:r>
                                        <w:t>trung tâm</w:t>
                                      </w:r>
                                    </w:p>
                                    <w:p w:rsidR="002B277B" w:rsidRDefault="002B277B" w:rsidP="0060613B">
                                      <w:pPr>
                                        <w:ind w:right="-101"/>
                                        <w:jc w:val="center"/>
                                      </w:pPr>
                                      <w:r>
                                        <w:t>vũ trụ</w:t>
                                      </w:r>
                                    </w:p>
                                  </w:txbxContent>
                                </wps:txbx>
                                <wps:bodyPr rot="0" vert="horz" wrap="square" lIns="91440" tIns="45720" rIns="91440" bIns="45720" anchor="t" anchorCtr="0" upright="1">
                                  <a:noAutofit/>
                                </wps:bodyPr>
                              </wps:wsp>
                              <wps:wsp>
                                <wps:cNvPr id="39" name="AutoShape 41"/>
                                <wps:cNvCnPr>
                                  <a:cxnSpLocks noChangeShapeType="1"/>
                                </wps:cNvCnPr>
                                <wps:spPr bwMode="auto">
                                  <a:xfrm>
                                    <a:off x="2256" y="1308"/>
                                    <a:ext cx="516" cy="0"/>
                                  </a:xfrm>
                                  <a:prstGeom prst="straightConnector1">
                                    <a:avLst/>
                                  </a:prstGeom>
                                  <a:noFill/>
                                  <a:ln w="38100">
                                    <a:solidFill>
                                      <a:srgbClr val="E36C0A"/>
                                    </a:solidFill>
                                    <a:round/>
                                    <a:headEnd/>
                                    <a:tailEnd type="triangle" w="med" len="med"/>
                                  </a:ln>
                                  <a:extLst>
                                    <a:ext uri="{909E8E84-426E-40DD-AFC4-6F175D3DCCD1}">
                                      <a14:hiddenFill xmlns:a14="http://schemas.microsoft.com/office/drawing/2010/main">
                                        <a:noFill/>
                                      </a14:hiddenFill>
                                    </a:ext>
                                  </a:extLst>
                                </wps:spPr>
                                <wps:bodyPr/>
                              </wps:wsp>
                              <wps:wsp>
                                <wps:cNvPr id="40" name="AutoShape 42"/>
                                <wps:cNvCnPr>
                                  <a:cxnSpLocks noChangeShapeType="1"/>
                                </wps:cNvCnPr>
                                <wps:spPr bwMode="auto">
                                  <a:xfrm>
                                    <a:off x="4848" y="1308"/>
                                    <a:ext cx="516" cy="0"/>
                                  </a:xfrm>
                                  <a:prstGeom prst="straightConnector1">
                                    <a:avLst/>
                                  </a:prstGeom>
                                  <a:noFill/>
                                  <a:ln w="38100">
                                    <a:solidFill>
                                      <a:srgbClr val="E36C0A"/>
                                    </a:solidFill>
                                    <a:round/>
                                    <a:headEnd/>
                                    <a:tailEnd type="triangle" w="med" len="med"/>
                                  </a:ln>
                                  <a:extLst>
                                    <a:ext uri="{909E8E84-426E-40DD-AFC4-6F175D3DCCD1}">
                                      <a14:hiddenFill xmlns:a14="http://schemas.microsoft.com/office/drawing/2010/main">
                                        <a:noFill/>
                                      </a14:hiddenFill>
                                    </a:ext>
                                  </a:extLst>
                                </wps:spPr>
                                <wps:bodyPr/>
                              </wps:wsp>
                              <wps:wsp>
                                <wps:cNvPr id="41" name="AutoShape 43"/>
                                <wps:cNvCnPr>
                                  <a:cxnSpLocks noChangeShapeType="1"/>
                                </wps:cNvCnPr>
                                <wps:spPr bwMode="auto">
                                  <a:xfrm>
                                    <a:off x="7476" y="1308"/>
                                    <a:ext cx="516" cy="0"/>
                                  </a:xfrm>
                                  <a:prstGeom prst="straightConnector1">
                                    <a:avLst/>
                                  </a:prstGeom>
                                  <a:noFill/>
                                  <a:ln w="38100">
                                    <a:solidFill>
                                      <a:srgbClr val="E36C0A"/>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A5DAD28" id="Group 20" o:spid="_x0000_s1068" style="position:absolute;left:0;text-align:left;margin-left:9.75pt;margin-top:6.9pt;width:235.8pt;height:230.4pt;z-index:251662336" coordsize="10524,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">
                      <v:rect id="Rectangle 33" o:spid="_x0000_s1069" style="position:absolute;width:10524;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2B277B" w:rsidRDefault="002B277B" w:rsidP="0060613B">
                              <w:pPr>
                                <w:jc w:val="center"/>
                              </w:pPr>
                              <w:r>
                                <w:t>Tóm tắt diễn biến chính của câu chuyện</w:t>
                              </w:r>
                            </w:p>
                          </w:txbxContent>
                        </v:textbox>
                      </v:rect>
                      <v:group id="Group 34" o:spid="_x0000_s1070" style="position:absolute;left:144;top:456;width:9960;height:1752" coordorigin="144,456" coordsize="9960,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roundrect id="AutoShape 37" o:spid="_x0000_s1071" style="position:absolute;left:144;top:456;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gGCMQA&#10;AADbAAAADwAAAGRycy9kb3ducmV2LnhtbESPQWvCQBSE74X+h+UJ3upGxSLRVVolxYtgouD1kX1m&#10;Q7NvQ3Y16b93C4Ueh5n5hllvB9uIB3W+dqxgOklAEJdO11wpuJyztyUIH5A1No5JwQ952G5eX9aY&#10;atdzTo8iVCJC2KeowITQplL60pBFP3EtcfRurrMYouwqqTvsI9w2cpYk79JizXHBYEs7Q+V3cbcK&#10;9vvFZ+hPx5Mpjlk2zN3X/ZrPlBqPho8ViEBD+A//tQ9awXwBv1/iD5C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YBgjEAAAA2wAAAA8AAAAAAAAAAAAAAAAAmAIAAGRycy9k&#10;b3ducmV2LnhtbFBLBQYAAAAABAAEAPUAAACJAwAAAAA=&#10;" fillcolor="#daeef3">
                          <v:textbox>
                            <w:txbxContent>
                              <w:p w:rsidR="002B277B" w:rsidRDefault="002B277B" w:rsidP="0060613B">
                                <w:pPr>
                                  <w:ind w:right="-101"/>
                                  <w:jc w:val="center"/>
                                </w:pPr>
                                <w:r>
                                  <w:t xml:space="preserve">Hai nhân vật </w:t>
                                </w:r>
                              </w:p>
                              <w:p w:rsidR="002B277B" w:rsidRDefault="002B277B" w:rsidP="0060613B">
                                <w:pPr>
                                  <w:ind w:right="-101"/>
                                  <w:jc w:val="center"/>
                                </w:pPr>
                                <w:r>
                                  <w:t>bay đến</w:t>
                                </w:r>
                              </w:p>
                              <w:p w:rsidR="002B277B" w:rsidRDefault="002B277B" w:rsidP="0060613B">
                                <w:pPr>
                                  <w:ind w:right="-101"/>
                                  <w:jc w:val="center"/>
                                  <w:rPr>
                                    <w:rFonts w:asciiTheme="minorHAnsi" w:hAnsiTheme="minorHAnsi"/>
                                  </w:rPr>
                                </w:pPr>
                                <w:r>
                                  <w:t>thánh địa Hy Lạp trên con ngựa Thần Thoại</w:t>
                                </w:r>
                              </w:p>
                            </w:txbxContent>
                          </v:textbox>
                        </v:roundrect>
                        <v:roundrect id="AutoShape 38" o:spid="_x0000_s1072" style="position:absolute;left:2772;top:456;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qYf8MA&#10;AADbAAAADwAAAGRycy9kb3ducmV2LnhtbESPQWvCQBSE7wX/w/KE3upGRSnRVbQS6UXQVPD6yD6z&#10;wezbkF1N/PddodDjMDPfMMt1b2vxoNZXjhWMRwkI4sLpiksF55/s4xOED8gaa8ek4Eke1qvB2xJT&#10;7To+0SMPpYgQ9ikqMCE0qZS+MGTRj1xDHL2ray2GKNtS6ha7CLe1nCTJXFqsOC4YbOjLUHHL71bB&#10;bjfbhu54OJr8kGX91O3vl9NEqfdhv1mACNSH//Bf+1srmM7h9SX+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qYf8MAAADbAAAADwAAAAAAAAAAAAAAAACYAgAAZHJzL2Rv&#10;d25yZXYueG1sUEsFBgAAAAAEAAQA9QAAAIgDAAAAAA==&#10;" fillcolor="#daeef3">
                          <v:textbox>
                            <w:txbxContent>
                              <w:p w:rsidR="002B277B" w:rsidRDefault="002B277B" w:rsidP="0060613B">
                                <w:pPr>
                                  <w:ind w:right="-101"/>
                                  <w:jc w:val="center"/>
                                </w:pPr>
                                <w:r>
                                  <w:t xml:space="preserve">Khám phá </w:t>
                                </w:r>
                              </w:p>
                              <w:p w:rsidR="002B277B" w:rsidRDefault="002B277B" w:rsidP="0060613B">
                                <w:pPr>
                                  <w:ind w:right="-101"/>
                                  <w:jc w:val="center"/>
                                </w:pPr>
                                <w:r>
                                  <w:t xml:space="preserve">thánh địa </w:t>
                                </w:r>
                              </w:p>
                              <w:p w:rsidR="002B277B" w:rsidRDefault="002B277B" w:rsidP="0060613B">
                                <w:pPr>
                                  <w:ind w:right="-101"/>
                                  <w:jc w:val="center"/>
                                </w:pPr>
                                <w:r>
                                  <w:t xml:space="preserve">và phát hiện </w:t>
                                </w:r>
                              </w:p>
                              <w:p w:rsidR="002B277B" w:rsidRDefault="002B277B" w:rsidP="0060613B">
                                <w:pPr>
                                  <w:ind w:right="-101"/>
                                  <w:jc w:val="center"/>
                                </w:pPr>
                                <w:r>
                                  <w:t>“rốn vũ trụ”</w:t>
                                </w:r>
                              </w:p>
                            </w:txbxContent>
                          </v:textbox>
                        </v:roundrect>
                        <v:roundrect id="AutoShape 39" o:spid="_x0000_s1073" style="position:absolute;left:5364;top:456;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Y95MQA&#10;AADbAAAADwAAAGRycy9kb3ducmV2LnhtbESPQWvCQBSE7wX/w/KE3uqmSqtEV9FKihdBo+D1kX1m&#10;Q7NvQ3Y16b/vCgWPw8x8wyxWva3FnVpfOVbwPkpAEBdOV1wqOJ+ytxkIH5A11o5JwS95WC0HLwtM&#10;tev4SPc8lCJC2KeowITQpFL6wpBFP3INcfSurrUYomxLqVvsItzWcpwkn9JixXHBYENfhoqf/GYV&#10;bLcfm9Ad9geT77Osn7jv2+U4Vup12K/nIAL14Rn+b++0gskUHl/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PeTEAAAA2wAAAA8AAAAAAAAAAAAAAAAAmAIAAGRycy9k&#10;b3ducmV2LnhtbFBLBQYAAAAABAAEAPUAAACJAwAAAAA=&#10;" fillcolor="#daeef3">
                          <v:textbox>
                            <w:txbxContent>
                              <w:p w:rsidR="002B277B" w:rsidRDefault="002B277B" w:rsidP="0060613B">
                                <w:pPr>
                                  <w:ind w:right="-101"/>
                                  <w:jc w:val="center"/>
                                </w:pPr>
                                <w:r>
                                  <w:t>Thần Đồng</w:t>
                                </w:r>
                              </w:p>
                              <w:p w:rsidR="002B277B" w:rsidRDefault="002B277B" w:rsidP="0060613B">
                                <w:pPr>
                                  <w:ind w:right="-101"/>
                                  <w:jc w:val="center"/>
                                </w:pPr>
                                <w:r>
                                  <w:t xml:space="preserve"> quay trở về bảo tàng “mượn </w:t>
                                </w:r>
                              </w:p>
                              <w:p w:rsidR="002B277B" w:rsidRDefault="002B277B" w:rsidP="0060613B">
                                <w:pPr>
                                  <w:ind w:right="-101"/>
                                  <w:jc w:val="center"/>
                                </w:pPr>
                                <w:r>
                                  <w:t>chìa khóa”</w:t>
                                </w:r>
                              </w:p>
                            </w:txbxContent>
                          </v:textbox>
                        </v:roundrect>
                        <v:roundrect id="AutoShape 40" o:spid="_x0000_s1074" style="position:absolute;left:7992;top:456;width:2112;height:1752;visibility:visible;mso-wrap-style:square;v-text-anchor:top" arcsize="517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mplsAA&#10;AADbAAAADwAAAGRycy9kb3ducmV2LnhtbERPTYvCMBC9C/6HMAveNF1Fka5RVqXiRdC6sNehmW3K&#10;NpPSRFv/vTkIHh/ve7XpbS3u1PrKsYLPSQKCuHC64lLBzzUbL0H4gKyxdkwKHuRhsx4OVphq1/GF&#10;7nkoRQxhn6ICE0KTSukLQxb9xDXEkftzrcUQYVtK3WIXw20tp0mykBYrjg0GG9oZKv7zm1Ww38+3&#10;oTufziY/ZVk/c4fb72Wq1Oij//4CEagPb/HLfdQKZnFs/B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1mplsAAAADbAAAADwAAAAAAAAAAAAAAAACYAgAAZHJzL2Rvd25y&#10;ZXYueG1sUEsFBgAAAAAEAAQA9QAAAIUDAAAAAA==&#10;" fillcolor="#daeef3">
                          <v:textbox>
                            <w:txbxContent>
                              <w:p w:rsidR="002B277B" w:rsidRDefault="002B277B" w:rsidP="0060613B">
                                <w:pPr>
                                  <w:ind w:right="-101"/>
                                  <w:jc w:val="center"/>
                                </w:pPr>
                                <w:r>
                                  <w:t xml:space="preserve">Ba nhân vật </w:t>
                                </w:r>
                              </w:p>
                              <w:p w:rsidR="002B277B" w:rsidRDefault="002B277B" w:rsidP="0060613B">
                                <w:pPr>
                                  <w:ind w:right="-101"/>
                                  <w:jc w:val="center"/>
                                </w:pPr>
                                <w:r>
                                  <w:t>vào được</w:t>
                                </w:r>
                              </w:p>
                              <w:p w:rsidR="002B277B" w:rsidRDefault="002B277B" w:rsidP="0060613B">
                                <w:pPr>
                                  <w:ind w:right="-101"/>
                                  <w:jc w:val="center"/>
                                </w:pPr>
                                <w:r>
                                  <w:t>trung tâm</w:t>
                                </w:r>
                              </w:p>
                              <w:p w:rsidR="002B277B" w:rsidRDefault="002B277B" w:rsidP="0060613B">
                                <w:pPr>
                                  <w:ind w:right="-101"/>
                                  <w:jc w:val="center"/>
                                </w:pPr>
                                <w:r>
                                  <w:t>vũ trụ</w:t>
                                </w:r>
                              </w:p>
                            </w:txbxContent>
                          </v:textbox>
                        </v:roundrect>
                        <v:shape id="AutoShape 41" o:spid="_x0000_s1075" type="#_x0000_t32" style="position:absolute;left:2256;top:1308;width:5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NzMMQAAADbAAAADwAAAGRycy9kb3ducmV2LnhtbESPQWvCQBSE70L/w/IKvenGqMWmriKC&#10;UBDExhx6fGRfk2D2bdhdNe2vdwXB4zAz3zCLVW9acSHnG8sKxqMEBHFpdcOVguK4Hc5B+ICssbVM&#10;Cv7Iw2r5Mlhgpu2Vv+mSh0pECPsMFdQhdJmUvqzJoB/Zjjh6v9YZDFG6SmqH1wg3rUyT5F0abDgu&#10;1NjRpqbylJ+Ngikdjm3RbP9Tns1dute7ffGzU+rttV9/ggjUh2f40f7SCiYfcP8Sf4B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c3MwxAAAANsAAAAPAAAAAAAAAAAA&#10;AAAAAKECAABkcnMvZG93bnJldi54bWxQSwUGAAAAAAQABAD5AAAAkgMAAAAA&#10;" strokecolor="#e36c0a" strokeweight="3pt">
                          <v:stroke endarrow="block"/>
                        </v:shape>
                        <v:shape id="AutoShape 42" o:spid="_x0000_s1076" type="#_x0000_t32" style="position:absolute;left:4848;top:1308;width:5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p0MAAAADbAAAADwAAAGRycy9kb3ducmV2LnhtbERPTWvCQBC9F/wPywi91U2DFkldpQiC&#10;IIjVHHocstMkNDsbdldN/fXOQfD4eN+L1eA6daEQW88G3icZKOLK25ZrA+Vp8zYHFROyxc4zGfin&#10;CKvl6GWBhfVX/qbLMdVKQjgWaKBJqS+0jlVDDuPE98TC/frgMAkMtbYBrxLuOp1n2Yd22LI0NNjT&#10;uqHq73h2BqZ0OHVlu7nlPJuHfG93+/JnZ8zrePj6BJVoSE/xw7214pP18kV+gF7e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PqdDAAAAA2wAAAA8AAAAAAAAAAAAAAAAA&#10;oQIAAGRycy9kb3ducmV2LnhtbFBLBQYAAAAABAAEAPkAAACOAwAAAAA=&#10;" strokecolor="#e36c0a" strokeweight="3pt">
                          <v:stroke endarrow="block"/>
                        </v:shape>
                        <v:shape id="AutoShape 43" o:spid="_x0000_s1077" type="#_x0000_t32" style="position:absolute;left:7476;top:1308;width:5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MMS8QAAADbAAAADwAAAGRycy9kb3ducmV2LnhtbESPwWrDMBBE74H+g9hAb4kc05bgRAmh&#10;YAgETGv7kONibW1Ta2UkxXH79VWh0OMw82aY/XE2g5jI+d6ygs06AUHcWN1zq6Cu8tUWhA/IGgfL&#10;pOCLPBwPD4s9Ztre+Z2mMrQilrDPUEEXwphJ6ZuODPq1HYmj92GdwRCla6V2eI/lZpBpkrxIgz3H&#10;hQ5Heu2o+SxvRsETvVVD3effKT9vXVroS1FfL0o9LufTDkSgOfyH/+izjtwGfr/EHyAP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AwxLxAAAANsAAAAPAAAAAAAAAAAA&#10;AAAAAKECAABkcnMvZG93bnJldi54bWxQSwUGAAAAAAQABAD5AAAAkgMAAAAA&#10;" strokecolor="#e36c0a" strokeweight="3pt">
                          <v:stroke endarrow="block"/>
                        </v:shape>
                      </v:group>
                    </v:group>
                  </w:pict>
                </mc:Fallback>
              </mc:AlternateContent>
            </w: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lang w:val="nl-NL"/>
              </w:rPr>
            </w:pPr>
          </w:p>
          <w:p w:rsidR="0060613B" w:rsidRDefault="0060613B" w:rsidP="002B277B">
            <w:pPr>
              <w:spacing w:line="360" w:lineRule="auto"/>
              <w:jc w:val="both"/>
              <w:rPr>
                <w:rFonts w:eastAsia="Calibri"/>
                <w:b/>
                <w:szCs w:val="28"/>
              </w:rPr>
            </w:pPr>
            <w:r>
              <w:rPr>
                <w:rFonts w:eastAsia="Calibri"/>
                <w:b/>
                <w:szCs w:val="28"/>
              </w:rPr>
              <w:t>2. Không gian, thời gian</w:t>
            </w:r>
          </w:p>
          <w:p w:rsidR="0060613B" w:rsidRDefault="0060613B" w:rsidP="002B277B">
            <w:pPr>
              <w:spacing w:line="360" w:lineRule="auto"/>
              <w:jc w:val="both"/>
              <w:rPr>
                <w:rFonts w:eastAsia="Calibri"/>
                <w:b/>
                <w:szCs w:val="28"/>
              </w:rPr>
            </w:pPr>
            <w:r>
              <w:rPr>
                <w:rFonts w:eastAsia="Calibri"/>
                <w:b/>
                <w:szCs w:val="28"/>
              </w:rPr>
              <w:t>a. Không gian</w:t>
            </w:r>
          </w:p>
          <w:p w:rsidR="0060613B" w:rsidRDefault="0060613B" w:rsidP="002B277B">
            <w:pPr>
              <w:spacing w:line="360" w:lineRule="auto"/>
              <w:jc w:val="both"/>
              <w:rPr>
                <w:rFonts w:eastAsia="Calibri"/>
                <w:szCs w:val="28"/>
              </w:rPr>
            </w:pPr>
            <w:r>
              <w:rPr>
                <w:rFonts w:eastAsia="Calibri"/>
                <w:szCs w:val="28"/>
              </w:rPr>
              <w:t>- Nhà văn Giuyn Véc-nơ đã miêu tả Tâm của Trái Đất: giống như một bảo tàng sống động, lưu giữ tất cả những gì đã biến mất khỏi mặt đất như là những cây nấm cổ đại khổng lồ, những con khủng long, những con chim điện quý hiếm,....</w:t>
            </w:r>
          </w:p>
          <w:p w:rsidR="0060613B" w:rsidRDefault="0060613B" w:rsidP="002B277B">
            <w:pPr>
              <w:spacing w:line="360" w:lineRule="auto"/>
              <w:jc w:val="both"/>
              <w:rPr>
                <w:rFonts w:eastAsia="Calibri"/>
                <w:szCs w:val="28"/>
              </w:rPr>
            </w:pPr>
            <w:r>
              <w:rPr>
                <w:rFonts w:eastAsia="Calibri"/>
                <w:szCs w:val="28"/>
              </w:rPr>
              <w:t>- Mối liên hệ giữa Tâm Trái Đất và Tâm Vũ Trụ: Tâm Trái Đất và Tâm Vũ Trụ có mối liên hệ rất chặt chẽ, theo như những lời Giuyn Véc - nơ và trải nghiệm của các nhân vật thì Tâm Trái Đất với Tâm Vũ Trụ là đồng nhất. Bởi như nhân vật Thần Đồng nói thì Tâm Trái Đất chỉ có khoáng chất, không có sinh vật sống. Tâm Vũ Trụ mà hai bạn nhỏ khám phá ra là nơi có sự sống của các loài động vật, thực vật kì lạ.</w:t>
            </w:r>
          </w:p>
          <w:p w:rsidR="0060613B" w:rsidRDefault="0060613B" w:rsidP="002B277B">
            <w:pPr>
              <w:spacing w:line="360" w:lineRule="auto"/>
              <w:jc w:val="both"/>
              <w:rPr>
                <w:rFonts w:eastAsia="Calibri"/>
                <w:szCs w:val="28"/>
              </w:rPr>
            </w:pPr>
            <w:r>
              <w:rPr>
                <w:rFonts w:eastAsia="Calibri"/>
                <w:szCs w:val="28"/>
              </w:rPr>
              <w:t>=&gt; Không gian ngoài Trái Đất</w:t>
            </w:r>
          </w:p>
          <w:p w:rsidR="0060613B" w:rsidRDefault="0060613B" w:rsidP="002B277B">
            <w:pPr>
              <w:spacing w:line="360" w:lineRule="auto"/>
              <w:jc w:val="both"/>
              <w:rPr>
                <w:rFonts w:eastAsia="Calibri"/>
                <w:szCs w:val="28"/>
              </w:rPr>
            </w:pPr>
            <w:r>
              <w:rPr>
                <w:rFonts w:eastAsia="Calibri"/>
                <w:b/>
                <w:szCs w:val="28"/>
              </w:rPr>
              <w:t>b. Thời gian</w:t>
            </w:r>
            <w:r>
              <w:rPr>
                <w:rFonts w:eastAsia="Calibri"/>
                <w:b/>
                <w:szCs w:val="28"/>
              </w:rPr>
              <w:br/>
            </w:r>
            <w:r>
              <w:rPr>
                <w:rFonts w:eastAsia="Calibri"/>
                <w:szCs w:val="28"/>
              </w:rPr>
              <w:t>- “Bước nhảy không gian” đã đưa các nhân vật chính về thời cổ đại, cách thời điểm câu chuyện được kể khoảng một trăm sáu mươi triệu năm</w:t>
            </w:r>
          </w:p>
          <w:p w:rsidR="0060613B" w:rsidRDefault="0060613B" w:rsidP="002B277B">
            <w:pPr>
              <w:spacing w:line="360" w:lineRule="auto"/>
              <w:jc w:val="both"/>
              <w:rPr>
                <w:rFonts w:eastAsia="Calibri"/>
                <w:b/>
                <w:szCs w:val="28"/>
              </w:rPr>
            </w:pPr>
            <w:r>
              <w:rPr>
                <w:rFonts w:eastAsia="Calibri"/>
                <w:szCs w:val="28"/>
              </w:rPr>
              <w:t>=&gt; Thời gian dịch chuyển giữa hiện tại và thời cổ đại</w:t>
            </w:r>
            <w:r>
              <w:rPr>
                <w:rFonts w:eastAsia="Calibri"/>
                <w:b/>
                <w:szCs w:val="28"/>
              </w:rPr>
              <w:br/>
            </w:r>
            <w:r>
              <w:rPr>
                <w:rFonts w:eastAsia="Calibri"/>
                <w:b/>
                <w:szCs w:val="28"/>
              </w:rPr>
              <w:br/>
            </w:r>
            <w:r>
              <w:rPr>
                <w:rFonts w:eastAsia="Calibri"/>
                <w:b/>
                <w:szCs w:val="28"/>
              </w:rPr>
              <w:br/>
            </w: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p>
          <w:p w:rsidR="0060613B" w:rsidRDefault="0060613B" w:rsidP="002B277B">
            <w:pPr>
              <w:spacing w:line="360" w:lineRule="auto"/>
              <w:jc w:val="both"/>
              <w:rPr>
                <w:rFonts w:eastAsia="Calibri"/>
                <w:b/>
                <w:szCs w:val="28"/>
              </w:rPr>
            </w:pPr>
            <w:r>
              <w:rPr>
                <w:rFonts w:eastAsia="Calibri"/>
                <w:b/>
                <w:szCs w:val="28"/>
              </w:rPr>
              <w:t>3. Nhân vật</w:t>
            </w:r>
          </w:p>
          <w:p w:rsidR="0060613B" w:rsidRDefault="0060613B" w:rsidP="002B277B">
            <w:pPr>
              <w:spacing w:line="360" w:lineRule="auto"/>
              <w:jc w:val="both"/>
              <w:rPr>
                <w:rFonts w:eastAsia="Calibri"/>
                <w:szCs w:val="28"/>
              </w:rPr>
            </w:pPr>
            <w:r>
              <w:rPr>
                <w:rFonts w:eastAsia="Calibri"/>
                <w:szCs w:val="28"/>
              </w:rPr>
              <w:t>- Các nhân vật trong đoạn trích</w:t>
            </w:r>
          </w:p>
          <w:p w:rsidR="0060613B" w:rsidRDefault="0060613B" w:rsidP="002B277B">
            <w:pPr>
              <w:spacing w:line="360" w:lineRule="auto"/>
              <w:jc w:val="both"/>
              <w:rPr>
                <w:rFonts w:eastAsia="Calibri"/>
                <w:szCs w:val="28"/>
              </w:rPr>
            </w:pPr>
            <w:r>
              <w:rPr>
                <w:rFonts w:eastAsia="Calibri"/>
                <w:szCs w:val="28"/>
              </w:rPr>
              <w:t>+ Nhân vật “cô bé” - người kể chuyện ngôi thứ nhất, cậu bé Thần Đồng</w:t>
            </w:r>
          </w:p>
          <w:p w:rsidR="0060613B" w:rsidRDefault="0060613B" w:rsidP="002B277B">
            <w:pPr>
              <w:spacing w:line="360" w:lineRule="auto"/>
              <w:jc w:val="both"/>
              <w:rPr>
                <w:rFonts w:eastAsia="Calibri"/>
                <w:szCs w:val="28"/>
              </w:rPr>
            </w:pPr>
            <w:r>
              <w:rPr>
                <w:rFonts w:eastAsia="Calibri"/>
                <w:szCs w:val="28"/>
              </w:rPr>
              <w:t>+ Con ngựa Thần Thoại, chuồn chuồn khổng lồ, khủng long Spi-nô-sô-rớt E-gip-ti-cớt, voi ma mút, người cá.</w:t>
            </w:r>
          </w:p>
          <w:p w:rsidR="0060613B" w:rsidRDefault="0060613B" w:rsidP="002B277B">
            <w:pPr>
              <w:spacing w:line="360" w:lineRule="auto"/>
              <w:jc w:val="both"/>
              <w:rPr>
                <w:rFonts w:eastAsia="Calibri"/>
                <w:szCs w:val="28"/>
              </w:rPr>
            </w:pPr>
            <w:r>
              <w:rPr>
                <w:rFonts w:eastAsia="Calibri"/>
                <w:szCs w:val="28"/>
              </w:rPr>
              <w:t>-&gt; Nhân vật kì ảo, dị thường; nhân vật có trí thông minh tuyệt vời và ưa phiêu lưu, khám phá</w:t>
            </w:r>
          </w:p>
          <w:p w:rsidR="0060613B" w:rsidRDefault="0060613B" w:rsidP="002B277B">
            <w:pPr>
              <w:spacing w:line="360" w:lineRule="auto"/>
              <w:jc w:val="both"/>
              <w:rPr>
                <w:rFonts w:eastAsia="Calibri"/>
                <w:szCs w:val="28"/>
              </w:rPr>
            </w:pPr>
            <w:r>
              <w:rPr>
                <w:rFonts w:eastAsia="Calibri"/>
                <w:szCs w:val="28"/>
              </w:rPr>
              <w:t>- Ấn tượng về nhân vật dị thường: Trong các nhân vật được nhắc đến trong văn bản thì ta phải kể đến Thần Thoại. Trước tiên, kích thước của thần thoại rất to, là một chú ngựa trắng có cánh, nhờ có thần thoại mà hai nhân vật còn lại đã được tận hưởng, chiêm ngưỡng một không gian như xứ sở thần tiên ở nơi được coi là trung tâm của Trái Đất.</w:t>
            </w:r>
          </w:p>
          <w:p w:rsidR="0060613B" w:rsidRDefault="0060613B" w:rsidP="002B277B">
            <w:pPr>
              <w:spacing w:line="360" w:lineRule="auto"/>
              <w:jc w:val="both"/>
              <w:rPr>
                <w:rFonts w:eastAsia="Calibri"/>
                <w:szCs w:val="28"/>
              </w:rPr>
            </w:pPr>
            <w:r>
              <w:rPr>
                <w:rFonts w:ascii="Tahoma" w:eastAsia="Calibri" w:hAnsi="Tahoma" w:cs="Tahoma"/>
                <w:color w:val="000000"/>
                <w:sz w:val="21"/>
                <w:szCs w:val="21"/>
              </w:rPr>
              <w:br/>
            </w: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szCs w:val="28"/>
              </w:rPr>
            </w:pPr>
          </w:p>
          <w:p w:rsidR="0060613B" w:rsidRDefault="0060613B" w:rsidP="002B277B">
            <w:pPr>
              <w:spacing w:line="360" w:lineRule="auto"/>
              <w:jc w:val="both"/>
              <w:rPr>
                <w:rFonts w:eastAsia="Calibri"/>
                <w:b/>
                <w:szCs w:val="28"/>
              </w:rPr>
            </w:pPr>
            <w:r>
              <w:rPr>
                <w:rFonts w:eastAsia="Calibri"/>
                <w:b/>
                <w:szCs w:val="28"/>
              </w:rPr>
              <w:t>4. Mở rộng, kết nối</w:t>
            </w:r>
          </w:p>
          <w:p w:rsidR="0060613B" w:rsidRDefault="0060613B" w:rsidP="002B277B">
            <w:pPr>
              <w:spacing w:line="360" w:lineRule="auto"/>
              <w:jc w:val="both"/>
              <w:rPr>
                <w:rFonts w:eastAsia="Calibri"/>
                <w:szCs w:val="28"/>
              </w:rPr>
            </w:pPr>
            <w:r>
              <w:rPr>
                <w:rFonts w:eastAsia="Calibri"/>
                <w:szCs w:val="28"/>
              </w:rPr>
              <w:t>- Tưởng tượng và tìm thêm các loài động vật kì lạ</w:t>
            </w:r>
          </w:p>
          <w:tbl>
            <w:tblPr>
              <w:tblStyle w:val="TableGrid"/>
              <w:tblW w:w="0" w:type="auto"/>
              <w:tblLook w:val="04A0" w:firstRow="1" w:lastRow="0" w:firstColumn="1" w:lastColumn="0" w:noHBand="0" w:noVBand="1"/>
            </w:tblPr>
            <w:tblGrid>
              <w:gridCol w:w="2059"/>
              <w:gridCol w:w="2977"/>
            </w:tblGrid>
            <w:tr w:rsidR="0060613B" w:rsidTr="002B277B">
              <w:tc>
                <w:tcPr>
                  <w:tcW w:w="2059"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i/>
                      <w:szCs w:val="28"/>
                      <w:lang w:val="vi-VN"/>
                    </w:rPr>
                  </w:pPr>
                  <w:r>
                    <w:rPr>
                      <w:rFonts w:eastAsia="Calibri"/>
                      <w:b/>
                      <w:i/>
                      <w:szCs w:val="28"/>
                    </w:rPr>
                    <w:t>Tên loài</w:t>
                  </w:r>
                </w:p>
              </w:tc>
              <w:tc>
                <w:tcPr>
                  <w:tcW w:w="2977"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i/>
                      <w:szCs w:val="28"/>
                      <w:lang w:val="vi-VN"/>
                    </w:rPr>
                  </w:pPr>
                  <w:r>
                    <w:rPr>
                      <w:rFonts w:eastAsia="Calibri"/>
                      <w:b/>
                      <w:i/>
                      <w:szCs w:val="28"/>
                    </w:rPr>
                    <w:t>Đặc điểm</w:t>
                  </w:r>
                </w:p>
              </w:tc>
            </w:tr>
            <w:tr w:rsidR="0060613B" w:rsidTr="002B277B">
              <w:tc>
                <w:tcPr>
                  <w:tcW w:w="2059"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276" w:lineRule="auto"/>
                    <w:jc w:val="both"/>
                    <w:rPr>
                      <w:rFonts w:eastAsia="Calibri"/>
                      <w:sz w:val="20"/>
                      <w:szCs w:val="20"/>
                    </w:rPr>
                  </w:pPr>
                  <w:r>
                    <w:rPr>
                      <w:rFonts w:eastAsia="Calibri"/>
                      <w:sz w:val="20"/>
                      <w:szCs w:val="20"/>
                    </w:rPr>
                    <w:t>Glyptodon- "răng có rãnh"</w:t>
                  </w:r>
                </w:p>
              </w:tc>
              <w:tc>
                <w:tcPr>
                  <w:tcW w:w="2977"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276" w:lineRule="auto"/>
                    <w:jc w:val="both"/>
                    <w:rPr>
                      <w:rFonts w:eastAsia="Calibri"/>
                      <w:sz w:val="20"/>
                      <w:szCs w:val="20"/>
                    </w:rPr>
                  </w:pPr>
                  <w:r>
                    <w:rPr>
                      <w:rFonts w:eastAsia="Calibri"/>
                      <w:sz w:val="20"/>
                      <w:szCs w:val="20"/>
                    </w:rPr>
                    <w:t xml:space="preserve">- Dài hơn 3m và nặng tới gần 2 tấn, với chiếc đuôi khá dài và khỏe, đi kèm với đó là một bộ giáp bao phủ toàn bộ cơ thể với hơn 1.000 tấm vảy xương. </w:t>
                  </w:r>
                </w:p>
                <w:p w:rsidR="0060613B" w:rsidRDefault="0060613B" w:rsidP="002B277B">
                  <w:pPr>
                    <w:spacing w:line="276" w:lineRule="auto"/>
                    <w:jc w:val="both"/>
                    <w:rPr>
                      <w:rFonts w:eastAsia="Calibri"/>
                      <w:sz w:val="20"/>
                      <w:szCs w:val="20"/>
                    </w:rPr>
                  </w:pPr>
                  <w:r>
                    <w:rPr>
                      <w:rFonts w:eastAsia="Calibri"/>
                      <w:sz w:val="20"/>
                      <w:szCs w:val="20"/>
                    </w:rPr>
                    <w:t xml:space="preserve">- Là động vật ăn cỏ với tính cách khá ôn hòa </w:t>
                  </w:r>
                </w:p>
                <w:p w:rsidR="0060613B" w:rsidRDefault="0060613B" w:rsidP="002B277B">
                  <w:pPr>
                    <w:spacing w:line="276" w:lineRule="auto"/>
                    <w:jc w:val="both"/>
                    <w:rPr>
                      <w:rFonts w:eastAsia="Calibri"/>
                      <w:sz w:val="20"/>
                      <w:szCs w:val="20"/>
                    </w:rPr>
                  </w:pPr>
                  <w:r>
                    <w:rPr>
                      <w:rFonts w:eastAsia="Calibri"/>
                      <w:sz w:val="20"/>
                      <w:szCs w:val="20"/>
                    </w:rPr>
                    <w:t>- Sinh sống ở Bắc và Nam Mỹ ngày nay.</w:t>
                  </w:r>
                </w:p>
              </w:tc>
            </w:tr>
            <w:tr w:rsidR="0060613B" w:rsidTr="002B277B">
              <w:tc>
                <w:tcPr>
                  <w:tcW w:w="2059"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276" w:lineRule="auto"/>
                    <w:jc w:val="both"/>
                    <w:rPr>
                      <w:rFonts w:eastAsia="Calibri"/>
                      <w:sz w:val="20"/>
                      <w:szCs w:val="20"/>
                    </w:rPr>
                  </w:pPr>
                  <w:r>
                    <w:rPr>
                      <w:rFonts w:eastAsia="Calibri"/>
                      <w:sz w:val="20"/>
                      <w:szCs w:val="20"/>
                    </w:rPr>
                    <w:t>Titanoboa</w:t>
                  </w:r>
                </w:p>
              </w:tc>
              <w:tc>
                <w:tcPr>
                  <w:tcW w:w="2977"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276" w:lineRule="auto"/>
                    <w:jc w:val="both"/>
                    <w:rPr>
                      <w:rFonts w:eastAsia="Calibri"/>
                      <w:sz w:val="20"/>
                      <w:szCs w:val="20"/>
                    </w:rPr>
                  </w:pPr>
                  <w:r>
                    <w:rPr>
                      <w:rFonts w:eastAsia="Calibri"/>
                      <w:sz w:val="20"/>
                      <w:szCs w:val="20"/>
                    </w:rPr>
                    <w:t>Titanoboa, loài trăn lớn nhất mà con người từng biết tới. Khi so sánh kích thước và hình dáng cột sống hóa thạch của chúng với các loài rắn và trăn hiện đại, các nhà nghiên cứu ước tính rằng cơ thể của chúng khi trưởng thành dài hơn 15m và nặng khoảng 1,1 tấn, nặng gấp 10 lần một con trăn Anaconda trưởng thành ngày nay.</w:t>
                  </w:r>
                </w:p>
              </w:tc>
            </w:tr>
            <w:tr w:rsidR="0060613B" w:rsidTr="002B277B">
              <w:tc>
                <w:tcPr>
                  <w:tcW w:w="2059"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276" w:lineRule="auto"/>
                    <w:jc w:val="both"/>
                    <w:rPr>
                      <w:rFonts w:eastAsia="Calibri"/>
                      <w:sz w:val="20"/>
                      <w:szCs w:val="20"/>
                    </w:rPr>
                  </w:pPr>
                  <w:r>
                    <w:rPr>
                      <w:rFonts w:eastAsia="Calibri"/>
                      <w:sz w:val="20"/>
                      <w:szCs w:val="20"/>
                    </w:rPr>
                    <w:t>Megatherium</w:t>
                  </w:r>
                </w:p>
              </w:tc>
              <w:tc>
                <w:tcPr>
                  <w:tcW w:w="2977"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276" w:lineRule="auto"/>
                    <w:jc w:val="both"/>
                    <w:rPr>
                      <w:rFonts w:eastAsia="Calibri"/>
                      <w:sz w:val="20"/>
                      <w:szCs w:val="20"/>
                    </w:rPr>
                  </w:pPr>
                  <w:r>
                    <w:rPr>
                      <w:rFonts w:eastAsia="Calibri"/>
                      <w:sz w:val="20"/>
                      <w:szCs w:val="20"/>
                    </w:rPr>
                    <w:t>Loài lười mặt đất khổng lồ, cao gần 4m và có thể nặng hơn 4 tấn; sống cách đây từ 400.000 đến 8.000 năm; tốc độ di chuyển khá chậm. Chúng có thể đào những đường hầm dài hơn 6 mét nhờ vào móng vuốt sắc nhọn và khổng lồ của mình. </w:t>
                  </w:r>
                </w:p>
              </w:tc>
            </w:tr>
            <w:tr w:rsidR="0060613B" w:rsidTr="002B277B">
              <w:tc>
                <w:tcPr>
                  <w:tcW w:w="2059"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i/>
                      <w:szCs w:val="28"/>
                      <w:lang w:val="vi-VN"/>
                    </w:rPr>
                  </w:pPr>
                  <w:r>
                    <w:rPr>
                      <w:rFonts w:eastAsia="Calibri"/>
                      <w:i/>
                      <w:szCs w:val="28"/>
                    </w:rPr>
                    <w:t>...</w:t>
                  </w:r>
                </w:p>
              </w:tc>
              <w:tc>
                <w:tcPr>
                  <w:tcW w:w="2977"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i/>
                      <w:szCs w:val="28"/>
                    </w:rPr>
                  </w:pPr>
                </w:p>
              </w:tc>
            </w:tr>
          </w:tbl>
          <w:p w:rsidR="0060613B" w:rsidRDefault="0060613B" w:rsidP="002B277B">
            <w:pPr>
              <w:spacing w:after="240" w:line="360" w:lineRule="atLeast"/>
              <w:ind w:right="48"/>
              <w:jc w:val="both"/>
              <w:rPr>
                <w:rFonts w:eastAsia="Calibri"/>
                <w:b/>
                <w:szCs w:val="28"/>
              </w:rPr>
            </w:pPr>
          </w:p>
          <w:p w:rsidR="0060613B" w:rsidRDefault="0060613B" w:rsidP="002B277B">
            <w:pPr>
              <w:spacing w:line="360" w:lineRule="auto"/>
              <w:jc w:val="both"/>
              <w:rPr>
                <w:rFonts w:eastAsia="Calibri"/>
              </w:rPr>
            </w:pPr>
            <w:r>
              <w:rPr>
                <w:rFonts w:eastAsia="Calibri"/>
              </w:rPr>
              <w:t>- Ý tưởng về công nghệ gen</w:t>
            </w:r>
          </w:p>
          <w:p w:rsidR="0060613B" w:rsidRDefault="0060613B" w:rsidP="002B277B">
            <w:pPr>
              <w:spacing w:line="360" w:lineRule="auto"/>
              <w:jc w:val="both"/>
              <w:rPr>
                <w:rFonts w:eastAsia="Calibri"/>
              </w:rPr>
            </w:pPr>
            <w:r>
              <w:rPr>
                <w:rFonts w:eastAsia="Calibri"/>
              </w:rPr>
              <w:t xml:space="preserve">+ Trong văn bản Đường vào trung tâm vũ trụ có nhân vật con ngựa có cánh Thần Thoại, được tạo ra bằng công nghệ cấy ghép gen của thiên nga vào phôi ngựa. </w:t>
            </w:r>
          </w:p>
          <w:p w:rsidR="0060613B" w:rsidRDefault="0060613B" w:rsidP="002B277B">
            <w:pPr>
              <w:spacing w:line="360" w:lineRule="auto"/>
              <w:jc w:val="both"/>
              <w:rPr>
                <w:rFonts w:eastAsia="Calibri"/>
              </w:rPr>
            </w:pPr>
            <w:r>
              <w:rPr>
                <w:rFonts w:eastAsia="Calibri"/>
              </w:rPr>
              <w:t>+ Nếu công nghệ gen trở thành hiện thực, những thí nghiệm nếu thành công sẽ mở ra triển vọng cứu sống hàng triệu người trên thế giới đang chờ thay tạng, ghép tạng mỗi năm. </w:t>
            </w:r>
          </w:p>
        </w:tc>
      </w:tr>
    </w:tbl>
    <w:p w:rsidR="0060613B" w:rsidRDefault="0060613B" w:rsidP="0060613B">
      <w:pPr>
        <w:spacing w:line="360" w:lineRule="auto"/>
        <w:jc w:val="both"/>
        <w:rPr>
          <w:rFonts w:eastAsia="Calibri"/>
          <w:b/>
          <w:szCs w:val="28"/>
          <w:lang w:val="nl-NL"/>
        </w:rPr>
      </w:pP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Hoạt động 3: Tổng kết</w:t>
      </w:r>
    </w:p>
    <w:p w:rsidR="0060613B" w:rsidRDefault="0060613B" w:rsidP="0060613B">
      <w:pPr>
        <w:widowControl w:val="0"/>
        <w:spacing w:line="360" w:lineRule="auto"/>
        <w:jc w:val="both"/>
        <w:rPr>
          <w:rFonts w:eastAsia="SimSun"/>
          <w:bCs/>
          <w:color w:val="000000"/>
          <w:kern w:val="2"/>
          <w:szCs w:val="28"/>
          <w:lang w:eastAsia="zh-CN"/>
        </w:rPr>
      </w:pPr>
      <w:r>
        <w:rPr>
          <w:rFonts w:eastAsia="SimSun"/>
          <w:b/>
          <w:color w:val="000000"/>
          <w:kern w:val="2"/>
          <w:szCs w:val="28"/>
          <w:lang w:eastAsia="zh-CN"/>
        </w:rPr>
        <w:t>a. Mục tiêu:</w:t>
      </w:r>
      <w:r>
        <w:rPr>
          <w:rFonts w:eastAsia="SimSun"/>
          <w:bCs/>
          <w:color w:val="000000"/>
          <w:kern w:val="2"/>
          <w:szCs w:val="28"/>
          <w:lang w:eastAsia="zh-CN"/>
        </w:rPr>
        <w:t xml:space="preserve"> Khái quát lại nội dung nghệ thuật của văn bản</w:t>
      </w:r>
    </w:p>
    <w:p w:rsidR="0060613B" w:rsidRDefault="0060613B" w:rsidP="0060613B">
      <w:pPr>
        <w:widowControl w:val="0"/>
        <w:spacing w:line="360" w:lineRule="auto"/>
        <w:jc w:val="both"/>
        <w:rPr>
          <w:rFonts w:eastAsia="SimSun"/>
          <w:iCs/>
          <w:color w:val="000000"/>
          <w:kern w:val="2"/>
          <w:szCs w:val="28"/>
          <w:lang w:eastAsia="zh-CN"/>
        </w:rPr>
      </w:pPr>
      <w:r>
        <w:rPr>
          <w:rFonts w:eastAsia="SimSun"/>
          <w:b/>
          <w:kern w:val="2"/>
          <w:szCs w:val="28"/>
          <w:lang w:eastAsia="zh-CN"/>
        </w:rPr>
        <w:t>b. Nội dung:</w:t>
      </w:r>
      <w:r>
        <w:rPr>
          <w:rFonts w:eastAsia="SimSun"/>
          <w:iCs/>
          <w:color w:val="000000"/>
          <w:kern w:val="2"/>
          <w:szCs w:val="28"/>
          <w:lang w:eastAsia="zh-CN"/>
        </w:rPr>
        <w:t xml:space="preserve"> Giáo viên phát PHT, học sinh làm việc cá nhân</w:t>
      </w: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xml:space="preserve">c. Sản phẩm học tập: </w:t>
      </w:r>
      <w:r>
        <w:rPr>
          <w:rFonts w:eastAsia="SimSun"/>
          <w:bCs/>
          <w:color w:val="000000"/>
          <w:kern w:val="2"/>
          <w:szCs w:val="28"/>
          <w:lang w:eastAsia="zh-CN"/>
        </w:rPr>
        <w:t>Câu trả lời của HS bằng ngôn ngữ nói, PHT</w:t>
      </w:r>
      <w:r>
        <w:rPr>
          <w:rFonts w:eastAsia="SimSun"/>
          <w:b/>
          <w:color w:val="000000"/>
          <w:kern w:val="2"/>
          <w:szCs w:val="28"/>
          <w:lang w:eastAsia="zh-CN"/>
        </w:rPr>
        <w:t xml:space="preserve"> </w:t>
      </w: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135"/>
      </w:tblGrid>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lang w:val="nl-NL"/>
              </w:rPr>
            </w:pPr>
            <w:r>
              <w:rPr>
                <w:rFonts w:eastAsia="Calibri"/>
                <w:b/>
                <w:color w:val="000000"/>
                <w:szCs w:val="28"/>
                <w:lang w:val="de-DE"/>
              </w:rPr>
              <w:t>HOẠT ĐỘNG CỦA GV - HS</w:t>
            </w:r>
          </w:p>
        </w:tc>
        <w:tc>
          <w:tcPr>
            <w:tcW w:w="4442"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lang w:val="nl-NL"/>
              </w:rPr>
            </w:pPr>
            <w:r>
              <w:rPr>
                <w:rFonts w:eastAsia="Calibri"/>
                <w:b/>
                <w:color w:val="000000"/>
                <w:szCs w:val="28"/>
              </w:rPr>
              <w:t>DỰ KIẾN SẢN PHẨM</w:t>
            </w:r>
          </w:p>
        </w:tc>
      </w:tr>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spacing w:line="360" w:lineRule="auto"/>
              <w:jc w:val="both"/>
              <w:rPr>
                <w:rFonts w:eastAsia="Calibri"/>
                <w:color w:val="000000"/>
                <w:szCs w:val="28"/>
              </w:rPr>
            </w:pPr>
            <w:r>
              <w:rPr>
                <w:rFonts w:eastAsia="Calibri"/>
                <w:color w:val="000000"/>
                <w:szCs w:val="28"/>
              </w:rPr>
              <w:t>- GV chuyển giao nhiệm vụ</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Hãy tóm tắt nội dung và ý nghĩa của văn bản?</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Theo em, chủ đề của văn bản là gì?</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xml:space="preserve">+ Nghệ thuật đặc sắc được thể hiện qua văn bản? </w:t>
            </w:r>
          </w:p>
          <w:p w:rsidR="0060613B" w:rsidRDefault="0060613B" w:rsidP="002B277B">
            <w:pPr>
              <w:spacing w:line="360" w:lineRule="auto"/>
              <w:jc w:val="both"/>
              <w:rPr>
                <w:rFonts w:eastAsia="MS Mincho"/>
                <w:color w:val="000000"/>
                <w:szCs w:val="28"/>
                <w:lang w:val="nl-NL"/>
              </w:rPr>
            </w:pPr>
            <w:r>
              <w:rPr>
                <w:rFonts w:eastAsia="MS Mincho"/>
                <w:color w:val="000000"/>
                <w:szCs w:val="28"/>
                <w:lang w:val="nl-NL"/>
              </w:rPr>
              <w:t>- HS tiếp nhận nhiệm vụ.</w:t>
            </w:r>
          </w:p>
          <w:p w:rsidR="0060613B" w:rsidRDefault="0060613B" w:rsidP="002B277B">
            <w:pPr>
              <w:spacing w:line="360" w:lineRule="auto"/>
              <w:jc w:val="both"/>
              <w:rPr>
                <w:rFonts w:eastAsia="MS Mincho"/>
                <w:b/>
                <w:szCs w:val="28"/>
                <w:lang w:val="nl-NL"/>
              </w:rPr>
            </w:pPr>
            <w:r>
              <w:rPr>
                <w:rFonts w:eastAsia="MS Mincho"/>
                <w:b/>
                <w:szCs w:val="28"/>
                <w:lang w:val="nl-NL"/>
              </w:rPr>
              <w:t>Bước 2: HS trao đổi thảo luận, thực hiện nhiệm vụ</w:t>
            </w:r>
          </w:p>
          <w:p w:rsidR="0060613B" w:rsidRDefault="0060613B" w:rsidP="002B277B">
            <w:pPr>
              <w:spacing w:line="360" w:lineRule="auto"/>
              <w:jc w:val="both"/>
              <w:rPr>
                <w:rFonts w:eastAsia="MS Mincho"/>
                <w:bCs/>
                <w:szCs w:val="28"/>
                <w:lang w:val="nl-NL"/>
              </w:rPr>
            </w:pPr>
            <w:r>
              <w:rPr>
                <w:rFonts w:eastAsia="MS Mincho"/>
                <w:bCs/>
                <w:szCs w:val="28"/>
                <w:lang w:val="nl-NL"/>
              </w:rPr>
              <w:t>- GV quan sát, hướng dẫn</w:t>
            </w:r>
          </w:p>
          <w:p w:rsidR="0060613B" w:rsidRDefault="0060613B" w:rsidP="002B277B">
            <w:pPr>
              <w:spacing w:line="360" w:lineRule="auto"/>
              <w:jc w:val="both"/>
              <w:rPr>
                <w:rFonts w:eastAsia="MS Mincho"/>
                <w:szCs w:val="28"/>
                <w:lang w:val="nl-NL"/>
              </w:rPr>
            </w:pPr>
            <w:r>
              <w:rPr>
                <w:rFonts w:eastAsia="MS Mincho"/>
                <w:szCs w:val="28"/>
                <w:lang w:val="nl-NL"/>
              </w:rPr>
              <w:t>- HS suy nghĩ</w:t>
            </w:r>
          </w:p>
          <w:p w:rsidR="0060613B" w:rsidRDefault="0060613B" w:rsidP="002B277B">
            <w:pPr>
              <w:spacing w:line="360" w:lineRule="auto"/>
              <w:jc w:val="both"/>
              <w:rPr>
                <w:rFonts w:eastAsia="MS Mincho"/>
                <w:b/>
                <w:szCs w:val="28"/>
                <w:lang w:val="nl-NL"/>
              </w:rPr>
            </w:pPr>
            <w:r>
              <w:rPr>
                <w:rFonts w:eastAsia="MS Mincho"/>
                <w:b/>
                <w:szCs w:val="28"/>
                <w:lang w:val="nl-NL"/>
              </w:rPr>
              <w:t>Bước 3: Báo cáo kết quả và thảo luận</w:t>
            </w:r>
          </w:p>
          <w:p w:rsidR="0060613B" w:rsidRDefault="0060613B" w:rsidP="002B277B">
            <w:pPr>
              <w:spacing w:line="360" w:lineRule="auto"/>
              <w:jc w:val="both"/>
              <w:rPr>
                <w:rFonts w:eastAsia="MS Mincho"/>
                <w:bCs/>
                <w:szCs w:val="28"/>
                <w:lang w:val="nl-NL"/>
              </w:rPr>
            </w:pPr>
            <w:r>
              <w:rPr>
                <w:rFonts w:eastAsia="MS Mincho"/>
                <w:bCs/>
                <w:szCs w:val="28"/>
                <w:lang w:val="nl-NL"/>
              </w:rPr>
              <w:t xml:space="preserve">- Gv tổ chức hoạt động, gọi 4-5 học sinh báo cáo sản phẩm </w:t>
            </w:r>
          </w:p>
          <w:p w:rsidR="0060613B" w:rsidRDefault="0060613B" w:rsidP="002B277B">
            <w:pPr>
              <w:spacing w:line="360" w:lineRule="auto"/>
              <w:jc w:val="both"/>
              <w:rPr>
                <w:rFonts w:eastAsia="MS Mincho"/>
                <w:szCs w:val="28"/>
                <w:lang w:val="nl-NL"/>
              </w:rPr>
            </w:pPr>
            <w:r>
              <w:rPr>
                <w:rFonts w:eastAsia="MS Mincho"/>
                <w:szCs w:val="28"/>
                <w:lang w:val="nl-NL"/>
              </w:rPr>
              <w:t>- HS báo cáo sản phẩm, nhận xét, bổ sung câu trả lời của bạn.</w:t>
            </w:r>
          </w:p>
          <w:p w:rsidR="0060613B" w:rsidRDefault="0060613B" w:rsidP="002B277B">
            <w:pPr>
              <w:spacing w:line="360" w:lineRule="auto"/>
              <w:jc w:val="both"/>
              <w:rPr>
                <w:rFonts w:eastAsia="MS Mincho"/>
                <w:b/>
                <w:szCs w:val="28"/>
                <w:lang w:val="nl-NL"/>
              </w:rPr>
            </w:pPr>
            <w:r>
              <w:rPr>
                <w:rFonts w:eastAsia="MS Mincho"/>
                <w:b/>
                <w:szCs w:val="28"/>
                <w:lang w:val="nl-NL"/>
              </w:rPr>
              <w:t>Bước 4: Đánh giá kết quả thực hiện nhiệm vụ</w:t>
            </w:r>
          </w:p>
          <w:p w:rsidR="0060613B" w:rsidRDefault="0060613B" w:rsidP="002B277B">
            <w:pPr>
              <w:spacing w:line="360" w:lineRule="auto"/>
              <w:jc w:val="both"/>
              <w:rPr>
                <w:rFonts w:eastAsia="MS Mincho"/>
                <w:szCs w:val="28"/>
                <w:lang w:val="nl-NL"/>
              </w:rPr>
            </w:pPr>
            <w:r>
              <w:rPr>
                <w:rFonts w:eastAsia="MS Mincho"/>
                <w:szCs w:val="28"/>
                <w:lang w:val="nl-NL"/>
              </w:rPr>
              <w:t>- GV nhận xét, đánh giá, bổ sung, chốt lại kiến thức</w:t>
            </w:r>
          </w:p>
        </w:tc>
        <w:tc>
          <w:tcPr>
            <w:tcW w:w="4442"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Calibri"/>
                <w:b/>
                <w:bCs/>
                <w:iCs/>
                <w:szCs w:val="28"/>
                <w:lang w:val="nl-NL"/>
              </w:rPr>
            </w:pPr>
            <w:r>
              <w:rPr>
                <w:rFonts w:eastAsia="Calibri"/>
                <w:b/>
                <w:bCs/>
                <w:iCs/>
                <w:szCs w:val="28"/>
                <w:lang w:val="nl-NL"/>
              </w:rPr>
              <w:t>III. Tổng kết</w:t>
            </w:r>
          </w:p>
          <w:p w:rsidR="0060613B" w:rsidRDefault="0060613B" w:rsidP="002B277B">
            <w:pPr>
              <w:shd w:val="clear" w:color="auto" w:fill="FFFFFF"/>
              <w:spacing w:line="360" w:lineRule="auto"/>
              <w:jc w:val="both"/>
              <w:rPr>
                <w:rFonts w:eastAsia="Calibri"/>
                <w:color w:val="333333"/>
                <w:szCs w:val="28"/>
              </w:rPr>
            </w:pPr>
            <w:r>
              <w:rPr>
                <w:rFonts w:eastAsia="Calibri"/>
                <w:b/>
                <w:bCs/>
                <w:color w:val="333333"/>
                <w:szCs w:val="28"/>
              </w:rPr>
              <w:t>1. Nội dung</w:t>
            </w:r>
          </w:p>
          <w:p w:rsidR="0060613B" w:rsidRDefault="0060613B" w:rsidP="002B277B">
            <w:pPr>
              <w:spacing w:line="360" w:lineRule="auto"/>
              <w:jc w:val="both"/>
              <w:rPr>
                <w:rFonts w:eastAsia="Calibri"/>
                <w:color w:val="212529"/>
                <w:sz w:val="27"/>
                <w:szCs w:val="27"/>
                <w:shd w:val="clear" w:color="auto" w:fill="FFFFFF"/>
              </w:rPr>
            </w:pPr>
            <w:r>
              <w:rPr>
                <w:rFonts w:eastAsia="Calibri"/>
                <w:color w:val="212529"/>
                <w:sz w:val="27"/>
                <w:szCs w:val="27"/>
                <w:shd w:val="clear" w:color="auto" w:fill="FFFFFF"/>
              </w:rPr>
              <w:t>- Hành trình khám phá trung tâm vũ trụ</w:t>
            </w:r>
          </w:p>
          <w:p w:rsidR="0060613B" w:rsidRDefault="0060613B" w:rsidP="002B277B">
            <w:pPr>
              <w:shd w:val="clear" w:color="auto" w:fill="FFFFFF"/>
              <w:spacing w:line="360" w:lineRule="auto"/>
              <w:jc w:val="both"/>
              <w:rPr>
                <w:rFonts w:eastAsia="Calibri"/>
                <w:color w:val="333333"/>
                <w:szCs w:val="28"/>
              </w:rPr>
            </w:pPr>
            <w:r>
              <w:rPr>
                <w:rFonts w:eastAsia="Calibri"/>
                <w:b/>
                <w:bCs/>
                <w:color w:val="333333"/>
                <w:szCs w:val="28"/>
              </w:rPr>
              <w:t>2. Nghệ thuật</w:t>
            </w:r>
          </w:p>
          <w:p w:rsidR="0060613B" w:rsidRDefault="0060613B" w:rsidP="002B277B">
            <w:pPr>
              <w:spacing w:line="360" w:lineRule="auto"/>
              <w:jc w:val="both"/>
              <w:rPr>
                <w:rFonts w:eastAsia="Calibri"/>
                <w:szCs w:val="28"/>
              </w:rPr>
            </w:pPr>
            <w:r>
              <w:rPr>
                <w:rFonts w:eastAsia="Calibri"/>
                <w:szCs w:val="28"/>
              </w:rPr>
              <w:t>- Lời văn phong phú, có nhiều hình ảnh sáng tạo mới lạ.</w:t>
            </w:r>
          </w:p>
          <w:p w:rsidR="0060613B" w:rsidRDefault="0060613B" w:rsidP="002B277B">
            <w:pPr>
              <w:spacing w:line="360" w:lineRule="auto"/>
              <w:jc w:val="both"/>
              <w:rPr>
                <w:rFonts w:eastAsia="Calibri"/>
                <w:szCs w:val="28"/>
              </w:rPr>
            </w:pPr>
            <w:r>
              <w:rPr>
                <w:rFonts w:eastAsia="Calibri"/>
                <w:szCs w:val="28"/>
              </w:rPr>
              <w:t>- Lối miêu tả chi tiết, sinh động.</w:t>
            </w:r>
          </w:p>
          <w:p w:rsidR="0060613B" w:rsidRDefault="0060613B" w:rsidP="002B277B">
            <w:pPr>
              <w:spacing w:line="360" w:lineRule="auto"/>
              <w:jc w:val="both"/>
              <w:rPr>
                <w:rFonts w:eastAsia="Calibri"/>
                <w:szCs w:val="28"/>
              </w:rPr>
            </w:pPr>
            <w:r>
              <w:rPr>
                <w:rFonts w:eastAsia="Calibri"/>
                <w:szCs w:val="28"/>
              </w:rPr>
              <w:t>- Tình huống truyện li kì, hấp dẫn</w:t>
            </w:r>
          </w:p>
          <w:p w:rsidR="0060613B" w:rsidRDefault="0060613B" w:rsidP="002B277B">
            <w:pPr>
              <w:shd w:val="clear" w:color="auto" w:fill="FFFFFF"/>
              <w:spacing w:line="360" w:lineRule="auto"/>
              <w:jc w:val="both"/>
              <w:rPr>
                <w:rFonts w:eastAsia="Calibri"/>
                <w:b/>
                <w:color w:val="000000"/>
                <w:szCs w:val="28"/>
              </w:rPr>
            </w:pPr>
          </w:p>
        </w:tc>
      </w:tr>
    </w:tbl>
    <w:p w:rsidR="0060613B" w:rsidRDefault="0060613B" w:rsidP="0060613B">
      <w:pPr>
        <w:spacing w:line="360" w:lineRule="auto"/>
        <w:rPr>
          <w:rFonts w:eastAsia="Calibri"/>
          <w:b/>
          <w:szCs w:val="28"/>
          <w:lang w:val="nl-NL"/>
        </w:rPr>
      </w:pP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C. HOẠT ĐỘNG LUYỆN TẬP</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Củng cố lại kiến thức đã học.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 xml:space="preserve">Gv tổ chức trò chơi </w:t>
      </w:r>
      <w:r>
        <w:rPr>
          <w:rFonts w:eastAsia="MS Mincho"/>
          <w:i/>
          <w:iCs/>
          <w:kern w:val="2"/>
          <w:szCs w:val="28"/>
          <w:lang w:eastAsia="zh-CN"/>
        </w:rPr>
        <w:t xml:space="preserve">“Khám phá Vũ Trụ” </w:t>
      </w:r>
      <w:r>
        <w:rPr>
          <w:rFonts w:eastAsia="SimSun"/>
          <w:bCs/>
          <w:kern w:val="2"/>
          <w:szCs w:val="28"/>
          <w:lang w:val="sv-SE" w:eastAsia="zh-CN"/>
        </w:rPr>
        <w:t>để hướng dẫn học sinh củng cố kiến thức đã học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Câu trả lời của HS, thái độ khi tham gia trò chơi</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9"/>
        <w:gridCol w:w="3893"/>
      </w:tblGrid>
      <w:tr w:rsidR="0060613B" w:rsidTr="002B277B">
        <w:tc>
          <w:tcPr>
            <w:tcW w:w="55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4172"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9747" w:type="dxa"/>
            <w:gridSpan w:val="2"/>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1: Chuyển giao nhiệm vụ</w:t>
            </w:r>
          </w:p>
          <w:p w:rsidR="0060613B" w:rsidRDefault="0060613B" w:rsidP="002B277B">
            <w:pPr>
              <w:widowControl w:val="0"/>
              <w:tabs>
                <w:tab w:val="left" w:pos="142"/>
                <w:tab w:val="left" w:pos="284"/>
              </w:tabs>
              <w:spacing w:line="360" w:lineRule="auto"/>
              <w:rPr>
                <w:rFonts w:eastAsia="MS Mincho"/>
                <w:kern w:val="2"/>
                <w:szCs w:val="28"/>
                <w:lang w:eastAsia="zh-CN"/>
              </w:rPr>
            </w:pPr>
            <w:r>
              <w:rPr>
                <w:rFonts w:eastAsia="MS Mincho"/>
                <w:kern w:val="2"/>
                <w:szCs w:val="28"/>
                <w:lang w:eastAsia="zh-CN"/>
              </w:rPr>
              <w:t>- Gv chuyển giao nhiệm vụ:</w:t>
            </w:r>
          </w:p>
          <w:p w:rsidR="0060613B" w:rsidRDefault="0060613B" w:rsidP="002B277B">
            <w:pPr>
              <w:widowControl w:val="0"/>
              <w:tabs>
                <w:tab w:val="left" w:pos="142"/>
                <w:tab w:val="left" w:pos="284"/>
              </w:tabs>
              <w:spacing w:line="360" w:lineRule="auto"/>
              <w:jc w:val="both"/>
              <w:rPr>
                <w:rFonts w:eastAsia="MS Mincho"/>
                <w:i/>
                <w:iCs/>
                <w:kern w:val="2"/>
                <w:szCs w:val="28"/>
                <w:lang w:eastAsia="zh-CN"/>
              </w:rPr>
            </w:pPr>
            <w:r>
              <w:rPr>
                <w:rFonts w:eastAsia="MS Mincho"/>
                <w:i/>
                <w:iCs/>
                <w:kern w:val="2"/>
                <w:szCs w:val="28"/>
                <w:lang w:eastAsia="zh-CN"/>
              </w:rPr>
              <w:t xml:space="preserve"> Gv tổ chức trò chơi “Khám phá Vũ Trụ” để hướng dẫn học sinh củng cố lại kiến thức đã học.</w:t>
            </w:r>
          </w:p>
          <w:p w:rsidR="0060613B" w:rsidRDefault="0060613B" w:rsidP="002B277B">
            <w:pPr>
              <w:spacing w:line="360" w:lineRule="auto"/>
              <w:jc w:val="both"/>
              <w:rPr>
                <w:rFonts w:eastAsia="Calibri"/>
                <w:szCs w:val="28"/>
              </w:rPr>
            </w:pPr>
            <w:r>
              <w:rPr>
                <w:rFonts w:eastAsia="Calibri"/>
                <w:szCs w:val="28"/>
              </w:rPr>
              <w:t>Câu 1: Tác giả của "Đường vào trung tâm vũ trụ" là ai?</w:t>
            </w:r>
          </w:p>
          <w:p w:rsidR="0060613B" w:rsidRDefault="0060613B" w:rsidP="002B277B">
            <w:pPr>
              <w:spacing w:line="360" w:lineRule="auto"/>
              <w:jc w:val="both"/>
              <w:rPr>
                <w:rFonts w:eastAsia="Calibri"/>
                <w:b/>
                <w:szCs w:val="28"/>
              </w:rPr>
            </w:pPr>
            <w:r>
              <w:rPr>
                <w:rFonts w:eastAsia="Calibri"/>
                <w:b/>
                <w:szCs w:val="28"/>
              </w:rPr>
              <w:t>A. Hà Thủy Nguyên</w:t>
            </w:r>
          </w:p>
          <w:p w:rsidR="0060613B" w:rsidRDefault="0060613B" w:rsidP="002B277B">
            <w:pPr>
              <w:spacing w:line="360" w:lineRule="auto"/>
              <w:jc w:val="both"/>
              <w:rPr>
                <w:rFonts w:eastAsia="Calibri"/>
                <w:szCs w:val="28"/>
              </w:rPr>
            </w:pPr>
            <w:r>
              <w:rPr>
                <w:rFonts w:eastAsia="Calibri"/>
                <w:szCs w:val="28"/>
              </w:rPr>
              <w:t>B. Trần Đăng Khoa</w:t>
            </w:r>
          </w:p>
          <w:p w:rsidR="0060613B" w:rsidRDefault="0060613B" w:rsidP="002B277B">
            <w:pPr>
              <w:spacing w:line="360" w:lineRule="auto"/>
              <w:jc w:val="both"/>
              <w:rPr>
                <w:rFonts w:eastAsia="Calibri"/>
                <w:szCs w:val="28"/>
              </w:rPr>
            </w:pPr>
            <w:r>
              <w:rPr>
                <w:rFonts w:eastAsia="Calibri"/>
                <w:szCs w:val="28"/>
              </w:rPr>
              <w:t>C. Thạch Lam</w:t>
            </w:r>
          </w:p>
          <w:p w:rsidR="0060613B" w:rsidRDefault="0060613B" w:rsidP="002B277B">
            <w:pPr>
              <w:spacing w:line="360" w:lineRule="auto"/>
              <w:jc w:val="both"/>
              <w:rPr>
                <w:rFonts w:eastAsia="Calibri"/>
                <w:szCs w:val="28"/>
              </w:rPr>
            </w:pPr>
            <w:r>
              <w:rPr>
                <w:rFonts w:eastAsia="Calibri"/>
                <w:szCs w:val="28"/>
              </w:rPr>
              <w:t>D. Tố Hữu</w:t>
            </w:r>
          </w:p>
          <w:p w:rsidR="0060613B" w:rsidRDefault="0060613B" w:rsidP="002B277B">
            <w:pPr>
              <w:spacing w:line="360" w:lineRule="auto"/>
              <w:jc w:val="both"/>
              <w:rPr>
                <w:rFonts w:eastAsia="Calibri"/>
                <w:szCs w:val="28"/>
              </w:rPr>
            </w:pPr>
            <w:r>
              <w:rPr>
                <w:rFonts w:eastAsia="Calibri"/>
                <w:szCs w:val="28"/>
              </w:rPr>
              <w:t>Câu 2: Đặc điểm của thung lũng trong câu chuyện là gì?</w:t>
            </w:r>
          </w:p>
          <w:p w:rsidR="0060613B" w:rsidRDefault="0060613B" w:rsidP="002B277B">
            <w:pPr>
              <w:spacing w:line="360" w:lineRule="auto"/>
              <w:jc w:val="both"/>
              <w:rPr>
                <w:rFonts w:eastAsia="Calibri"/>
                <w:szCs w:val="28"/>
              </w:rPr>
            </w:pPr>
            <w:r>
              <w:rPr>
                <w:rFonts w:eastAsia="Calibri"/>
                <w:szCs w:val="28"/>
              </w:rPr>
              <w:t>A. giữa 2 dãy núi thần.</w:t>
            </w:r>
          </w:p>
          <w:p w:rsidR="0060613B" w:rsidRDefault="0060613B" w:rsidP="002B277B">
            <w:pPr>
              <w:spacing w:line="360" w:lineRule="auto"/>
              <w:jc w:val="both"/>
              <w:rPr>
                <w:rFonts w:eastAsia="Calibri"/>
                <w:szCs w:val="28"/>
              </w:rPr>
            </w:pPr>
            <w:r>
              <w:rPr>
                <w:rFonts w:eastAsia="Calibri"/>
                <w:szCs w:val="28"/>
              </w:rPr>
              <w:t>B. cách biển 100m.</w:t>
            </w:r>
          </w:p>
          <w:p w:rsidR="0060613B" w:rsidRDefault="0060613B" w:rsidP="002B277B">
            <w:pPr>
              <w:spacing w:line="360" w:lineRule="auto"/>
              <w:jc w:val="both"/>
              <w:rPr>
                <w:rFonts w:eastAsia="Calibri"/>
                <w:b/>
                <w:szCs w:val="28"/>
              </w:rPr>
            </w:pPr>
            <w:r>
              <w:rPr>
                <w:rFonts w:eastAsia="Calibri"/>
                <w:b/>
                <w:szCs w:val="28"/>
              </w:rPr>
              <w:t>C. lọt thỏm dưới những núi đá cao vời vợi</w:t>
            </w:r>
          </w:p>
          <w:p w:rsidR="0060613B" w:rsidRDefault="0060613B" w:rsidP="002B277B">
            <w:pPr>
              <w:spacing w:line="360" w:lineRule="auto"/>
              <w:jc w:val="both"/>
              <w:rPr>
                <w:rFonts w:eastAsia="Calibri"/>
                <w:szCs w:val="28"/>
              </w:rPr>
            </w:pPr>
            <w:r>
              <w:rPr>
                <w:rFonts w:eastAsia="Calibri"/>
                <w:szCs w:val="28"/>
              </w:rPr>
              <w:t>D. nằm lọt thỏm giữa 2 dãy núi trải dài vô tận.</w:t>
            </w:r>
          </w:p>
          <w:p w:rsidR="0060613B" w:rsidRDefault="0060613B" w:rsidP="002B277B">
            <w:pPr>
              <w:spacing w:line="360" w:lineRule="auto"/>
              <w:jc w:val="both"/>
              <w:rPr>
                <w:rFonts w:eastAsia="Calibri"/>
                <w:szCs w:val="28"/>
              </w:rPr>
            </w:pPr>
            <w:r>
              <w:rPr>
                <w:rFonts w:eastAsia="Calibri"/>
                <w:szCs w:val="28"/>
              </w:rPr>
              <w:t>Câu 3: Các nhân vật nào xuất hiện trong văn bản?</w:t>
            </w:r>
          </w:p>
          <w:p w:rsidR="0060613B" w:rsidRDefault="0060613B" w:rsidP="002B277B">
            <w:pPr>
              <w:spacing w:line="360" w:lineRule="auto"/>
              <w:jc w:val="both"/>
              <w:rPr>
                <w:rFonts w:eastAsia="Calibri"/>
                <w:szCs w:val="28"/>
              </w:rPr>
            </w:pPr>
            <w:r>
              <w:rPr>
                <w:rFonts w:eastAsia="Calibri"/>
                <w:szCs w:val="28"/>
              </w:rPr>
              <w:t>A. nhân vật "tôi"</w:t>
            </w:r>
          </w:p>
          <w:p w:rsidR="0060613B" w:rsidRDefault="0060613B" w:rsidP="002B277B">
            <w:pPr>
              <w:spacing w:line="360" w:lineRule="auto"/>
              <w:jc w:val="both"/>
              <w:rPr>
                <w:rFonts w:eastAsia="Calibri"/>
                <w:b/>
                <w:szCs w:val="28"/>
              </w:rPr>
            </w:pPr>
            <w:r>
              <w:rPr>
                <w:rFonts w:eastAsia="Calibri"/>
                <w:b/>
                <w:szCs w:val="28"/>
              </w:rPr>
              <w:t>B. nhân vật "tôi", Thần Đồng, Thần Thoại</w:t>
            </w:r>
          </w:p>
          <w:p w:rsidR="0060613B" w:rsidRDefault="0060613B" w:rsidP="002B277B">
            <w:pPr>
              <w:spacing w:line="360" w:lineRule="auto"/>
              <w:jc w:val="both"/>
              <w:rPr>
                <w:rFonts w:eastAsia="Calibri"/>
                <w:szCs w:val="28"/>
              </w:rPr>
            </w:pPr>
            <w:r>
              <w:rPr>
                <w:rFonts w:eastAsia="Calibri"/>
                <w:szCs w:val="28"/>
              </w:rPr>
              <w:t>C. Thần Đồng</w:t>
            </w:r>
          </w:p>
          <w:p w:rsidR="0060613B" w:rsidRDefault="0060613B" w:rsidP="002B277B">
            <w:pPr>
              <w:spacing w:line="360" w:lineRule="auto"/>
              <w:jc w:val="both"/>
              <w:rPr>
                <w:rFonts w:eastAsia="Calibri"/>
                <w:szCs w:val="28"/>
              </w:rPr>
            </w:pPr>
            <w:r>
              <w:rPr>
                <w:rFonts w:eastAsia="Calibri"/>
                <w:szCs w:val="28"/>
              </w:rPr>
              <w:t>D. Thần Thoại</w:t>
            </w:r>
          </w:p>
          <w:p w:rsidR="0060613B" w:rsidRDefault="0060613B" w:rsidP="002B277B">
            <w:pPr>
              <w:spacing w:line="360" w:lineRule="auto"/>
              <w:jc w:val="both"/>
              <w:rPr>
                <w:rFonts w:eastAsia="Calibri"/>
                <w:szCs w:val="28"/>
              </w:rPr>
            </w:pPr>
            <w:r>
              <w:rPr>
                <w:rFonts w:eastAsia="Calibri"/>
                <w:szCs w:val="28"/>
              </w:rPr>
              <w:t>Câu 4: Phương thức biểu đạt của văn bản là gì?</w:t>
            </w:r>
          </w:p>
          <w:p w:rsidR="0060613B" w:rsidRDefault="0060613B" w:rsidP="002B277B">
            <w:pPr>
              <w:spacing w:line="360" w:lineRule="auto"/>
              <w:jc w:val="both"/>
              <w:rPr>
                <w:rFonts w:eastAsia="Calibri"/>
                <w:b/>
                <w:szCs w:val="28"/>
              </w:rPr>
            </w:pPr>
            <w:r>
              <w:rPr>
                <w:rFonts w:eastAsia="Calibri"/>
                <w:b/>
                <w:szCs w:val="28"/>
              </w:rPr>
              <w:t>A.  Tự sự</w:t>
            </w:r>
          </w:p>
          <w:p w:rsidR="0060613B" w:rsidRDefault="0060613B" w:rsidP="002B277B">
            <w:pPr>
              <w:spacing w:line="360" w:lineRule="auto"/>
              <w:jc w:val="both"/>
              <w:rPr>
                <w:rFonts w:eastAsia="Calibri"/>
                <w:szCs w:val="28"/>
              </w:rPr>
            </w:pPr>
            <w:r>
              <w:rPr>
                <w:rFonts w:eastAsia="Calibri"/>
                <w:szCs w:val="28"/>
              </w:rPr>
              <w:t>B. Miêu tả</w:t>
            </w:r>
          </w:p>
          <w:p w:rsidR="0060613B" w:rsidRDefault="0060613B" w:rsidP="002B277B">
            <w:pPr>
              <w:spacing w:line="360" w:lineRule="auto"/>
              <w:jc w:val="both"/>
              <w:rPr>
                <w:rFonts w:eastAsia="Calibri"/>
                <w:szCs w:val="28"/>
              </w:rPr>
            </w:pPr>
            <w:r>
              <w:rPr>
                <w:rFonts w:eastAsia="Calibri"/>
                <w:szCs w:val="28"/>
              </w:rPr>
              <w:t>C. Liệt kê</w:t>
            </w:r>
          </w:p>
          <w:p w:rsidR="0060613B" w:rsidRDefault="0060613B" w:rsidP="002B277B">
            <w:pPr>
              <w:spacing w:line="360" w:lineRule="auto"/>
              <w:jc w:val="both"/>
              <w:rPr>
                <w:rFonts w:eastAsia="Calibri"/>
                <w:szCs w:val="28"/>
              </w:rPr>
            </w:pPr>
            <w:r>
              <w:rPr>
                <w:rFonts w:eastAsia="Calibri"/>
                <w:szCs w:val="28"/>
              </w:rPr>
              <w:t>D. Thuyết minh</w:t>
            </w:r>
          </w:p>
          <w:p w:rsidR="0060613B" w:rsidRDefault="0060613B" w:rsidP="002B277B">
            <w:pPr>
              <w:spacing w:after="200" w:line="276" w:lineRule="auto"/>
              <w:jc w:val="both"/>
              <w:rPr>
                <w:rFonts w:eastAsia="Calibri"/>
                <w:szCs w:val="28"/>
              </w:rPr>
            </w:pPr>
            <w:r>
              <w:rPr>
                <w:rFonts w:eastAsia="Calibri"/>
                <w:szCs w:val="28"/>
              </w:rPr>
              <w:t>Câu 5: Câu nào sau đây không mô tả đúng về con chuồn chuồn mà ba nhân vật đã gặp phải ở Tâm Trái Đất?</w:t>
            </w:r>
          </w:p>
          <w:p w:rsidR="0060613B" w:rsidRDefault="0060613B" w:rsidP="002B277B">
            <w:pPr>
              <w:spacing w:after="200" w:line="276" w:lineRule="auto"/>
              <w:jc w:val="both"/>
              <w:rPr>
                <w:rFonts w:eastAsia="Calibri"/>
                <w:b/>
                <w:szCs w:val="28"/>
              </w:rPr>
            </w:pPr>
            <w:r>
              <w:rPr>
                <w:rFonts w:eastAsia="Calibri"/>
                <w:b/>
                <w:szCs w:val="28"/>
              </w:rPr>
              <w:t>A. Sải cánh rộng như cánh của đại bàng.</w:t>
            </w:r>
          </w:p>
          <w:p w:rsidR="0060613B" w:rsidRDefault="0060613B" w:rsidP="002B277B">
            <w:pPr>
              <w:spacing w:after="200" w:line="276" w:lineRule="auto"/>
              <w:jc w:val="both"/>
              <w:rPr>
                <w:rFonts w:eastAsia="Calibri"/>
                <w:szCs w:val="28"/>
              </w:rPr>
            </w:pPr>
            <w:r>
              <w:rPr>
                <w:rFonts w:eastAsia="Calibri"/>
                <w:szCs w:val="28"/>
              </w:rPr>
              <w:t>B. Thân hình óng ánh sắc màu của biển cả.</w:t>
            </w:r>
          </w:p>
          <w:p w:rsidR="0060613B" w:rsidRDefault="0060613B" w:rsidP="002B277B">
            <w:pPr>
              <w:spacing w:after="200" w:line="276" w:lineRule="auto"/>
              <w:jc w:val="both"/>
              <w:rPr>
                <w:rFonts w:eastAsia="Calibri"/>
                <w:szCs w:val="28"/>
              </w:rPr>
            </w:pPr>
            <w:r>
              <w:rPr>
                <w:rFonts w:eastAsia="Calibri"/>
                <w:szCs w:val="28"/>
              </w:rPr>
              <w:t>C. Bón cái cánh khoẻ khoắn, đập nhanh như cánh quạt.</w:t>
            </w:r>
          </w:p>
          <w:p w:rsidR="0060613B" w:rsidRDefault="0060613B" w:rsidP="002B277B">
            <w:pPr>
              <w:spacing w:after="200" w:line="276" w:lineRule="auto"/>
              <w:jc w:val="both"/>
              <w:rPr>
                <w:rFonts w:eastAsia="Calibri"/>
                <w:szCs w:val="28"/>
              </w:rPr>
            </w:pPr>
            <w:r>
              <w:rPr>
                <w:rFonts w:eastAsia="Calibri"/>
                <w:szCs w:val="28"/>
              </w:rPr>
              <w:t>D. Thân hình khổng lồ.</w:t>
            </w:r>
          </w:p>
          <w:p w:rsidR="0060613B" w:rsidRDefault="0060613B" w:rsidP="002B277B">
            <w:pPr>
              <w:spacing w:line="360" w:lineRule="auto"/>
              <w:jc w:val="both"/>
              <w:rPr>
                <w:rFonts w:eastAsia="Calibri"/>
                <w:szCs w:val="28"/>
              </w:rPr>
            </w:pPr>
            <w:r>
              <w:rPr>
                <w:rFonts w:eastAsia="Calibri"/>
                <w:szCs w:val="28"/>
              </w:rPr>
              <w:t>Câu 6: Thần Thoại là con gì?</w:t>
            </w:r>
          </w:p>
          <w:p w:rsidR="0060613B" w:rsidRDefault="0060613B" w:rsidP="002B277B">
            <w:pPr>
              <w:spacing w:line="360" w:lineRule="auto"/>
              <w:jc w:val="both"/>
              <w:rPr>
                <w:rFonts w:eastAsia="Calibri"/>
                <w:b/>
                <w:szCs w:val="28"/>
              </w:rPr>
            </w:pPr>
            <w:r>
              <w:rPr>
                <w:rFonts w:eastAsia="Calibri"/>
                <w:b/>
                <w:szCs w:val="28"/>
              </w:rPr>
              <w:t>A. là một con ngựa có cánh</w:t>
            </w:r>
          </w:p>
          <w:p w:rsidR="0060613B" w:rsidRDefault="0060613B" w:rsidP="002B277B">
            <w:pPr>
              <w:spacing w:line="360" w:lineRule="auto"/>
              <w:jc w:val="both"/>
              <w:rPr>
                <w:rFonts w:eastAsia="Calibri"/>
                <w:szCs w:val="28"/>
              </w:rPr>
            </w:pPr>
            <w:r>
              <w:rPr>
                <w:rFonts w:eastAsia="Calibri"/>
                <w:szCs w:val="28"/>
              </w:rPr>
              <w:t>B. là một con cá sấu có cánh</w:t>
            </w:r>
          </w:p>
          <w:p w:rsidR="0060613B" w:rsidRDefault="0060613B" w:rsidP="002B277B">
            <w:pPr>
              <w:spacing w:line="360" w:lineRule="auto"/>
              <w:jc w:val="both"/>
              <w:rPr>
                <w:rFonts w:eastAsia="Calibri"/>
                <w:szCs w:val="28"/>
              </w:rPr>
            </w:pPr>
            <w:r>
              <w:rPr>
                <w:rFonts w:eastAsia="Calibri"/>
                <w:szCs w:val="28"/>
              </w:rPr>
              <w:t>C. là một con hổ có cánh</w:t>
            </w:r>
          </w:p>
          <w:p w:rsidR="0060613B" w:rsidRDefault="0060613B" w:rsidP="002B277B">
            <w:pPr>
              <w:spacing w:line="360" w:lineRule="auto"/>
              <w:jc w:val="both"/>
              <w:rPr>
                <w:rFonts w:eastAsia="Calibri"/>
                <w:szCs w:val="28"/>
              </w:rPr>
            </w:pPr>
            <w:r>
              <w:rPr>
                <w:rFonts w:eastAsia="Calibri"/>
                <w:szCs w:val="28"/>
              </w:rPr>
              <w:t>D. là một chim có cánh rất lớn</w:t>
            </w:r>
          </w:p>
          <w:p w:rsidR="0060613B" w:rsidRDefault="0060613B" w:rsidP="002B277B">
            <w:pPr>
              <w:spacing w:after="200" w:line="276" w:lineRule="auto"/>
              <w:jc w:val="both"/>
              <w:rPr>
                <w:rFonts w:eastAsia="Calibri"/>
                <w:szCs w:val="28"/>
              </w:rPr>
            </w:pPr>
            <w:r>
              <w:rPr>
                <w:rFonts w:eastAsia="Calibri"/>
                <w:szCs w:val="28"/>
              </w:rPr>
              <w:t>Câu 7: “Bước nhảy không gian” kì diệu đã đưa các nhân vật chính trở lại với khoảng thời gian nào?</w:t>
            </w:r>
          </w:p>
          <w:p w:rsidR="0060613B" w:rsidRDefault="0060613B" w:rsidP="002B277B">
            <w:pPr>
              <w:spacing w:after="200" w:line="276" w:lineRule="auto"/>
              <w:jc w:val="both"/>
              <w:rPr>
                <w:rFonts w:eastAsia="Calibri"/>
                <w:szCs w:val="28"/>
              </w:rPr>
            </w:pPr>
            <w:r>
              <w:rPr>
                <w:rFonts w:eastAsia="Calibri"/>
                <w:szCs w:val="28"/>
              </w:rPr>
              <w:t>A. Thời trung đại cách đây 1000 năm ở một vùng rừng sâu.</w:t>
            </w:r>
          </w:p>
          <w:p w:rsidR="0060613B" w:rsidRDefault="0060613B" w:rsidP="002B277B">
            <w:pPr>
              <w:spacing w:after="200" w:line="276" w:lineRule="auto"/>
              <w:jc w:val="both"/>
              <w:rPr>
                <w:rFonts w:eastAsia="Calibri"/>
                <w:szCs w:val="28"/>
              </w:rPr>
            </w:pPr>
            <w:r>
              <w:rPr>
                <w:rFonts w:eastAsia="Calibri"/>
                <w:szCs w:val="28"/>
              </w:rPr>
              <w:t>B. Nền văn minh Maya, nơi tiềm tàng những bí ẩn của người xưa.</w:t>
            </w:r>
          </w:p>
          <w:p w:rsidR="0060613B" w:rsidRDefault="0060613B" w:rsidP="002B277B">
            <w:pPr>
              <w:spacing w:after="200" w:line="276" w:lineRule="auto"/>
              <w:jc w:val="both"/>
              <w:rPr>
                <w:rFonts w:eastAsia="Calibri"/>
                <w:b/>
                <w:szCs w:val="28"/>
              </w:rPr>
            </w:pPr>
            <w:r>
              <w:rPr>
                <w:rFonts w:eastAsia="Calibri"/>
                <w:b/>
                <w:szCs w:val="28"/>
              </w:rPr>
              <w:t>C. Thời cổ đại, cách thời điểm câu chuyện được kể khoảng 160 triệu năm.</w:t>
            </w:r>
          </w:p>
          <w:p w:rsidR="0060613B" w:rsidRDefault="0060613B" w:rsidP="002B277B">
            <w:pPr>
              <w:spacing w:after="200" w:line="276" w:lineRule="auto"/>
              <w:jc w:val="both"/>
              <w:rPr>
                <w:rFonts w:eastAsia="Calibri"/>
                <w:szCs w:val="28"/>
              </w:rPr>
            </w:pPr>
            <w:r>
              <w:rPr>
                <w:rFonts w:eastAsia="Calibri"/>
                <w:szCs w:val="28"/>
              </w:rPr>
              <w:t>D. Tương lai của 1 triệu năm sau.</w:t>
            </w:r>
          </w:p>
          <w:p w:rsidR="0060613B" w:rsidRDefault="0060613B" w:rsidP="002B277B">
            <w:pPr>
              <w:spacing w:line="360" w:lineRule="auto"/>
              <w:jc w:val="both"/>
              <w:rPr>
                <w:rFonts w:eastAsia="Calibri"/>
                <w:szCs w:val="28"/>
              </w:rPr>
            </w:pPr>
            <w:r>
              <w:rPr>
                <w:rFonts w:eastAsia="Calibri"/>
                <w:szCs w:val="28"/>
              </w:rPr>
              <w:t>Câu 8: Nơi trung bày bức tượng Nhân Sư quý giá là ở đâu?</w:t>
            </w:r>
          </w:p>
          <w:p w:rsidR="0060613B" w:rsidRDefault="0060613B" w:rsidP="002B277B">
            <w:pPr>
              <w:spacing w:line="360" w:lineRule="auto"/>
              <w:jc w:val="both"/>
              <w:rPr>
                <w:rFonts w:eastAsia="Calibri"/>
                <w:b/>
                <w:szCs w:val="28"/>
              </w:rPr>
            </w:pPr>
            <w:r>
              <w:rPr>
                <w:rFonts w:eastAsia="Calibri"/>
                <w:b/>
                <w:szCs w:val="28"/>
              </w:rPr>
              <w:t>A. chân núi</w:t>
            </w:r>
          </w:p>
          <w:p w:rsidR="0060613B" w:rsidRDefault="0060613B" w:rsidP="002B277B">
            <w:pPr>
              <w:spacing w:line="360" w:lineRule="auto"/>
              <w:jc w:val="both"/>
              <w:rPr>
                <w:rFonts w:eastAsia="Calibri"/>
                <w:szCs w:val="28"/>
              </w:rPr>
            </w:pPr>
            <w:r>
              <w:rPr>
                <w:rFonts w:eastAsia="Calibri"/>
                <w:szCs w:val="28"/>
              </w:rPr>
              <w:t>B. quầy tạp phẩm</w:t>
            </w:r>
          </w:p>
          <w:p w:rsidR="0060613B" w:rsidRDefault="0060613B" w:rsidP="002B277B">
            <w:pPr>
              <w:spacing w:line="360" w:lineRule="auto"/>
              <w:jc w:val="both"/>
              <w:rPr>
                <w:rFonts w:eastAsia="Calibri"/>
                <w:szCs w:val="28"/>
              </w:rPr>
            </w:pPr>
            <w:r>
              <w:rPr>
                <w:rFonts w:eastAsia="Calibri"/>
                <w:szCs w:val="28"/>
              </w:rPr>
              <w:t>C. thung lũng</w:t>
            </w:r>
          </w:p>
          <w:p w:rsidR="0060613B" w:rsidRDefault="0060613B" w:rsidP="002B277B">
            <w:pPr>
              <w:spacing w:line="360" w:lineRule="auto"/>
              <w:jc w:val="both"/>
              <w:rPr>
                <w:rFonts w:eastAsia="Calibri"/>
                <w:szCs w:val="28"/>
              </w:rPr>
            </w:pPr>
            <w:r>
              <w:rPr>
                <w:rFonts w:eastAsia="Calibri"/>
                <w:szCs w:val="28"/>
              </w:rPr>
              <w:t>D. dưới biển</w:t>
            </w:r>
          </w:p>
          <w:p w:rsidR="0060613B" w:rsidRDefault="0060613B" w:rsidP="002B277B">
            <w:pPr>
              <w:spacing w:line="360" w:lineRule="auto"/>
              <w:jc w:val="both"/>
              <w:rPr>
                <w:rFonts w:eastAsia="Calibri"/>
                <w:szCs w:val="28"/>
              </w:rPr>
            </w:pPr>
            <w:r>
              <w:rPr>
                <w:rFonts w:eastAsia="Calibri"/>
                <w:szCs w:val="28"/>
              </w:rPr>
              <w:t>Câu 9:  Theo lời nhân vật người kể chuyện, nhà văn Giuyn Véc-nơ đã miêu tả không gian Tâm Trái Đất như thế nào?</w:t>
            </w:r>
          </w:p>
          <w:p w:rsidR="0060613B" w:rsidRDefault="0060613B" w:rsidP="002B277B">
            <w:pPr>
              <w:spacing w:line="360" w:lineRule="auto"/>
              <w:jc w:val="both"/>
              <w:rPr>
                <w:rFonts w:eastAsia="Calibri"/>
                <w:b/>
                <w:szCs w:val="28"/>
              </w:rPr>
            </w:pPr>
            <w:r>
              <w:rPr>
                <w:rFonts w:eastAsia="Calibri"/>
                <w:b/>
                <w:szCs w:val="28"/>
              </w:rPr>
              <w:t>A. giống như một bảo tàng sống động, lưu giữ tất cả những gì đã biến mất khỏi mặt đất</w:t>
            </w:r>
          </w:p>
          <w:p w:rsidR="0060613B" w:rsidRDefault="0060613B" w:rsidP="002B277B">
            <w:pPr>
              <w:spacing w:line="360" w:lineRule="auto"/>
              <w:jc w:val="both"/>
              <w:rPr>
                <w:rFonts w:eastAsia="Calibri"/>
                <w:szCs w:val="28"/>
              </w:rPr>
            </w:pPr>
            <w:r>
              <w:rPr>
                <w:rFonts w:eastAsia="Calibri"/>
                <w:szCs w:val="28"/>
              </w:rPr>
              <w:t>B. khác biệt với thế giới bên ngoài, nơi sự sống không hề tồn tại.</w:t>
            </w:r>
          </w:p>
          <w:p w:rsidR="0060613B" w:rsidRDefault="0060613B" w:rsidP="002B277B">
            <w:pPr>
              <w:spacing w:line="360" w:lineRule="auto"/>
              <w:jc w:val="both"/>
              <w:rPr>
                <w:rFonts w:eastAsia="Calibri"/>
                <w:szCs w:val="28"/>
              </w:rPr>
            </w:pPr>
            <w:r>
              <w:rPr>
                <w:rFonts w:eastAsia="Calibri"/>
                <w:szCs w:val="28"/>
              </w:rPr>
              <w:t>C. rất lớn là nơi lưu trữ những gì con người chưa biết đến.</w:t>
            </w:r>
          </w:p>
          <w:p w:rsidR="0060613B" w:rsidRDefault="0060613B" w:rsidP="002B277B">
            <w:pPr>
              <w:spacing w:line="360" w:lineRule="auto"/>
              <w:jc w:val="both"/>
              <w:rPr>
                <w:rFonts w:eastAsia="Calibri"/>
                <w:szCs w:val="28"/>
              </w:rPr>
            </w:pPr>
            <w:r>
              <w:rPr>
                <w:rFonts w:eastAsia="Calibri"/>
                <w:szCs w:val="28"/>
              </w:rPr>
              <w:t>D. Tối đen như mực.</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tham gia trò chơi, trả lời câu hỏi</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SimSun"/>
                <w:b/>
                <w:bCs/>
                <w:i/>
                <w:kern w:val="2"/>
                <w:szCs w:val="28"/>
                <w:lang w:val="sv-SE" w:eastAsia="zh-CN"/>
              </w:rPr>
            </w:pPr>
            <w:r>
              <w:rPr>
                <w:rFonts w:eastAsia="MS Mincho"/>
                <w:kern w:val="2"/>
                <w:szCs w:val="28"/>
                <w:lang w:eastAsia="zh-CN"/>
              </w:rPr>
              <w:t>- GV nhận xét, đánh giá, bổ sung, chốt lại kiến thức</w:t>
            </w:r>
          </w:p>
        </w:tc>
      </w:tr>
    </w:tbl>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072"/>
      </w:tblGrid>
      <w:tr w:rsidR="0060613B" w:rsidTr="002B277B">
        <w:tc>
          <w:tcPr>
            <w:tcW w:w="46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5072"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46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Bước1: Chuyển giao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bCs/>
                <w:kern w:val="2"/>
                <w:szCs w:val="28"/>
                <w:lang w:val="sv-SE" w:eastAsia="zh-CN"/>
              </w:rPr>
              <w:t>- GV chuyển giao nhiệm vụ</w:t>
            </w:r>
          </w:p>
          <w:p w:rsidR="0060613B" w:rsidRDefault="0060613B" w:rsidP="002B277B">
            <w:pPr>
              <w:spacing w:after="200" w:line="360" w:lineRule="auto"/>
              <w:jc w:val="both"/>
              <w:rPr>
                <w:rFonts w:eastAsia="Calibri"/>
                <w:i/>
                <w:szCs w:val="28"/>
              </w:rPr>
            </w:pPr>
            <w:r>
              <w:rPr>
                <w:rFonts w:eastAsia="Calibri"/>
                <w:i/>
                <w:szCs w:val="28"/>
              </w:rPr>
              <w:t>Hãy tưởng tượng em sở hữu phát minh “bước nhảy không gian”. Viết đoạn văn (khoảng 5-7 câu) kể về không gian em định tới (không gian vũ trụ, Tâm Trái Đất hoặc các hành tinh khác)</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bCs/>
                <w:i/>
                <w:kern w:val="2"/>
                <w:szCs w:val="28"/>
                <w:lang w:val="sv-SE" w:eastAsia="zh-CN"/>
              </w:rPr>
              <w:t xml:space="preserve"> </w:t>
            </w:r>
            <w:r>
              <w:rPr>
                <w:rFonts w:eastAsia="MS Mincho"/>
                <w:kern w:val="2"/>
                <w:szCs w:val="28"/>
                <w:lang w:eastAsia="zh-CN"/>
              </w:rPr>
              <w:t xml:space="preserve">- HS tiếp nhận nhiệm vụ. </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 gọi 4-5 hs trình bày sản phẩm</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kern w:val="2"/>
                <w:szCs w:val="28"/>
                <w:lang w:eastAsia="zh-CN"/>
              </w:rPr>
              <w:t xml:space="preserve">- GV nhận xét, đánh giá, bổ sung, chốt lại kiến thức </w:t>
            </w:r>
          </w:p>
        </w:tc>
        <w:tc>
          <w:tcPr>
            <w:tcW w:w="5072"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after="200" w:line="360" w:lineRule="auto"/>
              <w:jc w:val="both"/>
              <w:rPr>
                <w:rFonts w:eastAsia="Calibri"/>
                <w:szCs w:val="28"/>
              </w:rPr>
            </w:pPr>
            <w:r>
              <w:rPr>
                <w:rFonts w:eastAsia="Calibri"/>
                <w:szCs w:val="28"/>
              </w:rPr>
              <w:t>   Những phát minh khoa học luôn giàu ý nghĩa với sự phát triển của nhân loại, với sự đam mê khám phá, tôi đã sở hữu cho mình phát minh “bước nhảy không gian”. Sau một lúc lênh đênh, lúc lên, lúc xuống, choáng váng đầu óc thì hiện lên trước mắt tôi chính là mặt trăng - một hành tinh mà con người luôn khao khát khám phá để tìm ra sự sống. Nơi đây không khí khá là loãng, ban đầu mới đặt chân đến tôi có cảm giác như mình không thở được. Trước mắt tôi như một sa mạc nhiều hố sâu, một màu vàng nhạt hiện lên thu hút tầm nhìn của tôi. Tôi có cảm giác như một sinh vật nào đó đang tồn tại và phát triển nhưng lại không thể nhìn ra. Tôi sẽ tiếp tục cuộc hành trình khám phá của mình để phát minh “bước nhảy không gian” không phải vô ích.</w:t>
            </w:r>
          </w:p>
          <w:p w:rsidR="0060613B" w:rsidRDefault="0060613B" w:rsidP="002B277B">
            <w:pPr>
              <w:spacing w:after="200" w:line="360" w:lineRule="auto"/>
              <w:jc w:val="both"/>
              <w:rPr>
                <w:rFonts w:eastAsia="Calibri"/>
                <w:szCs w:val="28"/>
              </w:rPr>
            </w:pPr>
            <w:r>
              <w:rPr>
                <w:rFonts w:eastAsia="Calibri"/>
                <w:szCs w:val="28"/>
              </w:rPr>
              <w:br/>
            </w:r>
            <w:r>
              <w:rPr>
                <w:rFonts w:eastAsia="Calibri"/>
                <w:szCs w:val="28"/>
              </w:rPr>
              <w:br/>
            </w: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IV. Phụ lục</w:t>
      </w:r>
    </w:p>
    <w:p w:rsidR="00217FA3" w:rsidRDefault="0060613B" w:rsidP="0060613B">
      <w:pPr>
        <w:spacing w:line="360" w:lineRule="auto"/>
        <w:jc w:val="both"/>
        <w:rPr>
          <w:rFonts w:eastAsia="Calibri"/>
          <w:b/>
          <w:color w:val="000000"/>
          <w:szCs w:val="28"/>
          <w:lang w:val="nl-NL"/>
        </w:rPr>
      </w:pPr>
      <w:r>
        <w:rPr>
          <w:rFonts w:eastAsia="Calibri"/>
          <w:b/>
          <w:color w:val="000000"/>
          <w:szCs w:val="28"/>
          <w:lang w:val="nl-NL"/>
        </w:rPr>
        <w:br w:type="page"/>
      </w:r>
    </w:p>
    <w:p w:rsidR="0060613B" w:rsidRPr="002B277B" w:rsidRDefault="0060613B" w:rsidP="0060613B">
      <w:pPr>
        <w:spacing w:line="360" w:lineRule="auto"/>
        <w:jc w:val="both"/>
        <w:rPr>
          <w:rFonts w:eastAsia="Calibri"/>
          <w:b/>
          <w:bCs/>
          <w:iCs/>
          <w:szCs w:val="28"/>
        </w:rPr>
      </w:pPr>
    </w:p>
    <w:p w:rsidR="0060613B" w:rsidRPr="002B277B" w:rsidRDefault="00217FA3" w:rsidP="00217FA3">
      <w:pPr>
        <w:spacing w:after="0"/>
        <w:jc w:val="center"/>
        <w:rPr>
          <w:rFonts w:eastAsia="Calibri"/>
          <w:b/>
          <w:bCs/>
          <w:iCs/>
          <w:szCs w:val="28"/>
        </w:rPr>
      </w:pPr>
      <w:r>
        <w:rPr>
          <w:rFonts w:eastAsia="Calibri"/>
          <w:b/>
          <w:bCs/>
          <w:iCs/>
          <w:szCs w:val="28"/>
          <w:lang w:val="en-US"/>
        </w:rPr>
        <w:t xml:space="preserve">TIẾT 91: </w:t>
      </w:r>
      <w:r w:rsidR="0060613B" w:rsidRPr="002B277B">
        <w:rPr>
          <w:rFonts w:eastAsia="Calibri"/>
          <w:b/>
          <w:bCs/>
          <w:iCs/>
          <w:szCs w:val="28"/>
        </w:rPr>
        <w:t>THỰC HÀNH TIẾNG VIỆT</w:t>
      </w:r>
    </w:p>
    <w:p w:rsidR="0060613B" w:rsidRPr="002B277B" w:rsidRDefault="00217FA3" w:rsidP="00217FA3">
      <w:pPr>
        <w:spacing w:after="0"/>
        <w:jc w:val="center"/>
        <w:rPr>
          <w:rFonts w:eastAsia="Calibri"/>
          <w:b/>
          <w:bCs/>
          <w:iCs/>
          <w:szCs w:val="28"/>
        </w:rPr>
      </w:pPr>
      <w:r>
        <w:rPr>
          <w:rFonts w:eastAsia="Calibri"/>
          <w:b/>
          <w:bCs/>
          <w:iCs/>
          <w:szCs w:val="28"/>
          <w:lang w:val="sv-SE"/>
        </w:rPr>
        <w:t xml:space="preserve">                  </w:t>
      </w:r>
      <w:r w:rsidR="0060613B" w:rsidRPr="002B277B">
        <w:rPr>
          <w:rFonts w:eastAsia="Calibri"/>
          <w:b/>
          <w:bCs/>
          <w:iCs/>
          <w:szCs w:val="28"/>
          <w:lang w:val="sv-SE"/>
        </w:rPr>
        <w:t xml:space="preserve">DẤU </w:t>
      </w:r>
      <w:r w:rsidR="0060613B" w:rsidRPr="002B277B">
        <w:rPr>
          <w:rFonts w:eastAsia="Calibri"/>
          <w:b/>
          <w:bCs/>
          <w:iCs/>
          <w:szCs w:val="28"/>
        </w:rPr>
        <w:t>CÂU: DẤU CHẤM LỬNG</w:t>
      </w:r>
    </w:p>
    <w:p w:rsidR="0060613B" w:rsidRDefault="0060613B" w:rsidP="002B277B">
      <w:pPr>
        <w:spacing w:after="0" w:line="360" w:lineRule="auto"/>
        <w:jc w:val="both"/>
        <w:rPr>
          <w:rFonts w:eastAsia="Calibri"/>
          <w:b/>
          <w:bCs/>
          <w:szCs w:val="28"/>
          <w:lang w:val="nl-NL"/>
        </w:rPr>
      </w:pPr>
      <w:r>
        <w:rPr>
          <w:rFonts w:eastAsia="Calibri"/>
          <w:b/>
          <w:bCs/>
          <w:iCs/>
          <w:szCs w:val="28"/>
          <w:lang w:val="nl-NL"/>
        </w:rPr>
        <w:t>I. MỤC TIÊU</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1. Kiến thức</w:t>
      </w:r>
    </w:p>
    <w:p w:rsidR="0060613B" w:rsidRDefault="0060613B" w:rsidP="002B277B">
      <w:pPr>
        <w:spacing w:after="0" w:line="360" w:lineRule="auto"/>
        <w:jc w:val="both"/>
        <w:rPr>
          <w:bCs/>
          <w:color w:val="000000" w:themeColor="text1"/>
          <w:szCs w:val="28"/>
          <w:lang w:val="nl-NL"/>
        </w:rPr>
      </w:pPr>
      <w:r>
        <w:rPr>
          <w:bCs/>
          <w:color w:val="000000" w:themeColor="text1"/>
          <w:szCs w:val="28"/>
          <w:lang w:val="nl-NL"/>
        </w:rPr>
        <w:t>- Kiến thức về dấu chấm lửng</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2. Năng lực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a. Năng lực chung</w:t>
      </w:r>
    </w:p>
    <w:p w:rsidR="0060613B" w:rsidRDefault="0060613B" w:rsidP="002B277B">
      <w:pPr>
        <w:spacing w:after="0" w:line="360" w:lineRule="auto"/>
        <w:jc w:val="both"/>
        <w:rPr>
          <w:rFonts w:eastAsia="Calibri"/>
          <w:szCs w:val="28"/>
        </w:rPr>
      </w:pPr>
      <w:r>
        <w:rPr>
          <w:rFonts w:eastAsia="Calibri"/>
          <w:szCs w:val="28"/>
        </w:rPr>
        <w:t>- Năng lực giải quyết vấn đề, năng lực tự quản bản thân, năng lực giao tiếp, năng lực hợp tác...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b. Năng lực đặc</w:t>
      </w:r>
      <w:r>
        <w:rPr>
          <w:rFonts w:eastAsia="Calibri"/>
          <w:b/>
          <w:bCs/>
          <w:color w:val="000000"/>
          <w:szCs w:val="28"/>
        </w:rPr>
        <w:t xml:space="preserve"> thù</w:t>
      </w:r>
      <w:r>
        <w:rPr>
          <w:rFonts w:eastAsia="Calibri"/>
          <w:b/>
          <w:bCs/>
          <w:color w:val="000000"/>
          <w:szCs w:val="28"/>
          <w:lang w:val="nl-NL"/>
        </w:rPr>
        <w:t>:</w:t>
      </w:r>
    </w:p>
    <w:p w:rsidR="0060613B" w:rsidRDefault="0060613B" w:rsidP="002B277B">
      <w:pPr>
        <w:spacing w:after="0" w:line="276" w:lineRule="auto"/>
        <w:jc w:val="both"/>
        <w:rPr>
          <w:rFonts w:eastAsia="Calibri"/>
        </w:rPr>
      </w:pPr>
      <w:r>
        <w:rPr>
          <w:rFonts w:eastAsia="Calibri"/>
        </w:rPr>
        <w:t xml:space="preserve">Nhận biết được công dụng của dấu chấm lửng trong văn bản. </w:t>
      </w:r>
    </w:p>
    <w:p w:rsidR="0060613B" w:rsidRDefault="0060613B" w:rsidP="002B277B">
      <w:pPr>
        <w:spacing w:after="0" w:line="360" w:lineRule="auto"/>
        <w:jc w:val="both"/>
        <w:rPr>
          <w:rFonts w:eastAsia="Calibri"/>
          <w:szCs w:val="28"/>
          <w:lang w:val="nl-NL"/>
        </w:rPr>
      </w:pPr>
      <w:r>
        <w:rPr>
          <w:rFonts w:eastAsia="Calibri"/>
          <w:b/>
          <w:color w:val="000000"/>
          <w:szCs w:val="28"/>
          <w:lang w:val="nl-NL"/>
        </w:rPr>
        <w:t>3. Phẩm chất:</w:t>
      </w:r>
      <w:r>
        <w:rPr>
          <w:rFonts w:eastAsia="Calibri"/>
          <w:color w:val="000000"/>
          <w:szCs w:val="28"/>
          <w:lang w:val="nl-NL"/>
        </w:rPr>
        <w:t xml:space="preserve"> </w:t>
      </w:r>
    </w:p>
    <w:p w:rsidR="0060613B" w:rsidRDefault="0060613B" w:rsidP="002B277B">
      <w:pPr>
        <w:spacing w:after="0" w:line="360" w:lineRule="auto"/>
        <w:jc w:val="both"/>
        <w:rPr>
          <w:rFonts w:eastAsia="Calibri"/>
          <w:szCs w:val="28"/>
        </w:rPr>
      </w:pPr>
      <w:r>
        <w:rPr>
          <w:rFonts w:eastAsia="Calibri"/>
          <w:color w:val="000000"/>
          <w:szCs w:val="28"/>
        </w:rPr>
        <w:t>Có ý thức vận dụng kiến thức vào giao tiếp và tạo lập văn bản.</w:t>
      </w:r>
    </w:p>
    <w:p w:rsidR="0060613B" w:rsidRDefault="0060613B" w:rsidP="002B277B">
      <w:pPr>
        <w:widowControl w:val="0"/>
        <w:spacing w:after="0" w:line="360" w:lineRule="auto"/>
        <w:jc w:val="both"/>
        <w:rPr>
          <w:rFonts w:eastAsia="SimSun"/>
          <w:b/>
          <w:bCs/>
          <w:color w:val="000000"/>
          <w:kern w:val="2"/>
          <w:szCs w:val="28"/>
          <w:lang w:eastAsia="zh-CN"/>
        </w:rPr>
      </w:pPr>
      <w:r>
        <w:rPr>
          <w:rFonts w:eastAsia="SimSun"/>
          <w:b/>
          <w:bCs/>
          <w:color w:val="000000"/>
          <w:kern w:val="2"/>
          <w:szCs w:val="28"/>
          <w:lang w:eastAsia="zh-CN"/>
        </w:rPr>
        <w:t>II. THIẾT BỊ DẠY HỌC VÀ HỌC LIỆU</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xml:space="preserve">- Tranh ảnh </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Máy tính, máy chiếu, bảng phụ, Bút dạ, Giấy A0</w:t>
      </w:r>
    </w:p>
    <w:p w:rsidR="0060613B" w:rsidRDefault="0060613B" w:rsidP="002B277B">
      <w:pPr>
        <w:widowControl w:val="0"/>
        <w:spacing w:after="0" w:line="360" w:lineRule="auto"/>
        <w:jc w:val="both"/>
        <w:rPr>
          <w:rFonts w:eastAsia="SimSun"/>
          <w:b/>
          <w:kern w:val="2"/>
          <w:szCs w:val="28"/>
          <w:lang w:eastAsia="zh-CN"/>
        </w:rPr>
      </w:pPr>
      <w:r>
        <w:rPr>
          <w:rFonts w:eastAsia="SimSun"/>
          <w:b/>
          <w:kern w:val="2"/>
          <w:szCs w:val="28"/>
          <w:lang w:eastAsia="zh-CN"/>
        </w:rPr>
        <w:t>III. TIẾN TRÌNH DẠY HỌC</w:t>
      </w:r>
    </w:p>
    <w:p w:rsidR="0060613B" w:rsidRDefault="0060613B" w:rsidP="002B277B">
      <w:pPr>
        <w:widowControl w:val="0"/>
        <w:spacing w:after="0" w:line="360" w:lineRule="auto"/>
        <w:jc w:val="both"/>
        <w:rPr>
          <w:rFonts w:eastAsia="SimSun"/>
          <w:b/>
          <w:kern w:val="2"/>
          <w:szCs w:val="28"/>
          <w:lang w:eastAsia="zh-CN"/>
        </w:rPr>
      </w:pPr>
      <w:r>
        <w:rPr>
          <w:rFonts w:eastAsia="SimSun"/>
          <w:b/>
          <w:kern w:val="2"/>
          <w:szCs w:val="28"/>
          <w:lang w:eastAsia="zh-CN"/>
        </w:rPr>
        <w:t>A. HOẠT ĐỘNG MỞ ĐẦU</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a. Mục tiêu:</w:t>
      </w:r>
      <w:r>
        <w:rPr>
          <w:rFonts w:eastAsia="Calibri"/>
          <w:iCs/>
          <w:color w:val="000000"/>
          <w:szCs w:val="28"/>
          <w:lang w:val="de-DE"/>
        </w:rPr>
        <w:t xml:space="preserve"> </w:t>
      </w:r>
      <w:r>
        <w:rPr>
          <w:rFonts w:eastAsia="Calibri"/>
          <w:color w:val="000000"/>
          <w:szCs w:val="28"/>
          <w:lang w:val="sv-SE"/>
        </w:rPr>
        <w:t>Tạo hứng thú cho HS, thu hút HS sẵn sàng thực hiện nhiệm vụ học tập của mình.</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b. Nội dung:</w:t>
      </w:r>
      <w:r>
        <w:rPr>
          <w:rFonts w:eastAsia="Calibri"/>
          <w:iCs/>
          <w:color w:val="000000"/>
          <w:szCs w:val="28"/>
          <w:lang w:val="de-DE"/>
        </w:rPr>
        <w:t xml:space="preserve"> HS lắng nghe, trả lời câu hỏi của GV</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c. Sản phẩm:</w:t>
      </w:r>
      <w:r>
        <w:rPr>
          <w:rFonts w:eastAsia="Calibri"/>
          <w:iCs/>
          <w:color w:val="000000"/>
          <w:szCs w:val="28"/>
          <w:lang w:val="de-DE"/>
        </w:rPr>
        <w:t xml:space="preserve"> Suy nghĩ của HS</w:t>
      </w:r>
    </w:p>
    <w:p w:rsidR="0060613B" w:rsidRDefault="0060613B" w:rsidP="0060613B">
      <w:pPr>
        <w:spacing w:line="360" w:lineRule="auto"/>
        <w:jc w:val="both"/>
        <w:rPr>
          <w:rFonts w:eastAsia="Calibri"/>
          <w:b/>
          <w:iCs/>
          <w:color w:val="000000"/>
          <w:szCs w:val="28"/>
          <w:lang w:val="de-DE"/>
        </w:rPr>
      </w:pPr>
      <w:r>
        <w:rPr>
          <w:rFonts w:eastAsia="Calibri"/>
          <w:b/>
          <w:iCs/>
          <w:color w:val="000000"/>
          <w:szCs w:val="28"/>
          <w:lang w:val="de-DE"/>
        </w:rPr>
        <w:t>d. Tổ chức thực hiện:</w:t>
      </w:r>
    </w:p>
    <w:tbl>
      <w:tblPr>
        <w:tblW w:w="0" w:type="auto"/>
        <w:tblLayout w:type="fixed"/>
        <w:tblLook w:val="04A0" w:firstRow="1" w:lastRow="0" w:firstColumn="1" w:lastColumn="0" w:noHBand="0" w:noVBand="1"/>
      </w:tblPr>
      <w:tblGrid>
        <w:gridCol w:w="4957"/>
        <w:gridCol w:w="4536"/>
      </w:tblGrid>
      <w:tr w:rsidR="0060613B" w:rsidTr="002B277B">
        <w:tc>
          <w:tcPr>
            <w:tcW w:w="4957"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 w:val="left" w:pos="426"/>
              </w:tabs>
              <w:spacing w:after="160" w:line="360" w:lineRule="auto"/>
              <w:jc w:val="center"/>
              <w:rPr>
                <w:rFonts w:eastAsia="SimSun"/>
                <w:b/>
                <w:iCs/>
                <w:color w:val="000000"/>
                <w:kern w:val="2"/>
                <w:szCs w:val="28"/>
                <w:lang w:val="de-DE" w:eastAsia="zh-CN"/>
              </w:rPr>
            </w:pPr>
            <w:r>
              <w:rPr>
                <w:rFonts w:eastAsia="SimSun"/>
                <w:b/>
                <w:bCs/>
                <w:kern w:val="2"/>
                <w:szCs w:val="28"/>
                <w:lang w:val="de-DE" w:eastAsia="zh-CN"/>
              </w:rPr>
              <w:t>HOẠT ĐỘNG CỦA GV – HS</w:t>
            </w:r>
          </w:p>
        </w:tc>
        <w:tc>
          <w:tcPr>
            <w:tcW w:w="4536"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 w:val="left" w:pos="426"/>
              </w:tabs>
              <w:spacing w:after="160" w:line="360" w:lineRule="auto"/>
              <w:jc w:val="center"/>
              <w:rPr>
                <w:rFonts w:eastAsia="SimSun"/>
                <w:b/>
                <w:iCs/>
                <w:color w:val="000000"/>
                <w:kern w:val="2"/>
                <w:szCs w:val="28"/>
                <w:lang w:val="de-DE" w:eastAsia="zh-CN"/>
              </w:rPr>
            </w:pPr>
            <w:r>
              <w:rPr>
                <w:rFonts w:eastAsia="SimSun"/>
                <w:b/>
                <w:bCs/>
                <w:kern w:val="2"/>
                <w:szCs w:val="28"/>
                <w:lang w:eastAsia="zh-CN"/>
              </w:rPr>
              <w:t>DỰ KIẾN SẢN PHẨM</w:t>
            </w:r>
          </w:p>
        </w:tc>
      </w:tr>
      <w:tr w:rsidR="0060613B" w:rsidTr="002B277B">
        <w:tc>
          <w:tcPr>
            <w:tcW w:w="4957"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tabs>
                <w:tab w:val="left" w:pos="142"/>
                <w:tab w:val="left" w:pos="284"/>
              </w:tabs>
              <w:spacing w:line="360" w:lineRule="auto"/>
              <w:jc w:val="both"/>
              <w:rPr>
                <w:rFonts w:eastAsia="SimSun"/>
                <w:b/>
                <w:bCs/>
                <w:kern w:val="2"/>
                <w:szCs w:val="28"/>
                <w:lang w:eastAsia="zh-CN"/>
              </w:rPr>
            </w:pPr>
            <w:r>
              <w:rPr>
                <w:rFonts w:eastAsia="SimSun"/>
                <w:b/>
                <w:bCs/>
                <w:kern w:val="2"/>
                <w:szCs w:val="28"/>
                <w:lang w:eastAsia="zh-CN"/>
              </w:rPr>
              <w:t>Bước 1: Chuyển giao nhiệm vụ</w:t>
            </w:r>
          </w:p>
          <w:p w:rsidR="0060613B" w:rsidRDefault="0060613B" w:rsidP="002B277B">
            <w:pPr>
              <w:widowControl w:val="0"/>
              <w:tabs>
                <w:tab w:val="left" w:pos="426"/>
              </w:tabs>
              <w:spacing w:line="360" w:lineRule="auto"/>
              <w:jc w:val="both"/>
              <w:rPr>
                <w:rFonts w:eastAsia="SimSun"/>
                <w:color w:val="000000"/>
                <w:kern w:val="2"/>
                <w:szCs w:val="28"/>
                <w:lang w:val="de-DE" w:eastAsia="zh-CN"/>
              </w:rPr>
            </w:pPr>
            <w:r>
              <w:rPr>
                <w:rFonts w:eastAsia="SimSun"/>
                <w:color w:val="000000"/>
                <w:kern w:val="2"/>
                <w:szCs w:val="28"/>
                <w:lang w:val="de-DE" w:eastAsia="zh-CN"/>
              </w:rPr>
              <w:t>- GV chuyển giao nhiệm vụ</w:t>
            </w:r>
          </w:p>
          <w:p w:rsidR="0060613B" w:rsidRDefault="0060613B" w:rsidP="002B277B">
            <w:pPr>
              <w:widowControl w:val="0"/>
              <w:tabs>
                <w:tab w:val="left" w:pos="426"/>
              </w:tabs>
              <w:spacing w:line="360" w:lineRule="auto"/>
              <w:jc w:val="both"/>
              <w:rPr>
                <w:rFonts w:eastAsia="SimSun"/>
                <w:i/>
                <w:color w:val="000000"/>
                <w:kern w:val="2"/>
                <w:szCs w:val="28"/>
                <w:lang w:val="de-DE" w:eastAsia="zh-CN"/>
              </w:rPr>
            </w:pPr>
            <w:r>
              <w:rPr>
                <w:rFonts w:eastAsia="SimSun"/>
                <w:i/>
                <w:color w:val="000000"/>
                <w:kern w:val="2"/>
                <w:szCs w:val="28"/>
                <w:lang w:val="de-DE" w:eastAsia="zh-CN"/>
              </w:rPr>
              <w:t>Gv tổ chức trò chơi Bức ảnh bí mật. Bức ảnh bí mật là chủ đề của tiết học. Để lật mở được, hs phải mở 4 miếng ghép tương ứng với 6 câu hỏi</w:t>
            </w:r>
          </w:p>
          <w:p w:rsidR="0060613B" w:rsidRDefault="0060613B" w:rsidP="002B277B">
            <w:pPr>
              <w:widowControl w:val="0"/>
              <w:tabs>
                <w:tab w:val="left" w:pos="142"/>
                <w:tab w:val="left" w:pos="284"/>
              </w:tabs>
              <w:spacing w:line="360" w:lineRule="auto"/>
              <w:jc w:val="both"/>
              <w:rPr>
                <w:rFonts w:eastAsia="SimSun"/>
                <w:bCs/>
                <w:i/>
                <w:kern w:val="2"/>
                <w:szCs w:val="28"/>
                <w:lang w:eastAsia="zh-CN"/>
              </w:rPr>
            </w:pPr>
            <w:r>
              <w:rPr>
                <w:rFonts w:eastAsia="SimSun"/>
                <w:bCs/>
                <w:i/>
                <w:kern w:val="2"/>
                <w:szCs w:val="28"/>
                <w:lang w:eastAsia="zh-CN"/>
              </w:rPr>
              <w:t>Câu 1: Sắp xếp kí tự sau để thành một từ có nghĩa: ê/t/l/i/k/ệ</w:t>
            </w:r>
          </w:p>
          <w:p w:rsidR="0060613B" w:rsidRDefault="0060613B" w:rsidP="002B277B">
            <w:pPr>
              <w:widowControl w:val="0"/>
              <w:tabs>
                <w:tab w:val="left" w:pos="142"/>
                <w:tab w:val="left" w:pos="284"/>
              </w:tabs>
              <w:spacing w:line="360" w:lineRule="auto"/>
              <w:jc w:val="both"/>
              <w:rPr>
                <w:rFonts w:eastAsia="SimSun"/>
                <w:bCs/>
                <w:i/>
                <w:kern w:val="2"/>
                <w:szCs w:val="28"/>
                <w:lang w:eastAsia="zh-CN"/>
              </w:rPr>
            </w:pPr>
            <w:r>
              <w:rPr>
                <w:rFonts w:eastAsia="SimSun"/>
                <w:bCs/>
                <w:i/>
                <w:kern w:val="2"/>
                <w:szCs w:val="28"/>
                <w:lang w:eastAsia="zh-CN"/>
              </w:rPr>
              <w:t>Câu 2: Sắp xếp kí tự sau để thành một từ có nghĩa: n/ậ/g/n/ừ/g/p/n/g</w:t>
            </w:r>
          </w:p>
          <w:p w:rsidR="0060613B" w:rsidRDefault="0060613B" w:rsidP="002B277B">
            <w:pPr>
              <w:widowControl w:val="0"/>
              <w:tabs>
                <w:tab w:val="left" w:pos="142"/>
                <w:tab w:val="left" w:pos="284"/>
              </w:tabs>
              <w:spacing w:line="360" w:lineRule="auto"/>
              <w:jc w:val="both"/>
              <w:rPr>
                <w:rFonts w:eastAsia="SimSun"/>
                <w:bCs/>
                <w:i/>
                <w:kern w:val="2"/>
                <w:szCs w:val="28"/>
                <w:lang w:eastAsia="zh-CN"/>
              </w:rPr>
            </w:pPr>
            <w:r>
              <w:rPr>
                <w:rFonts w:eastAsia="SimSun"/>
                <w:bCs/>
                <w:i/>
                <w:kern w:val="2"/>
                <w:szCs w:val="28"/>
                <w:lang w:eastAsia="zh-CN"/>
              </w:rPr>
              <w:t>Câu 3: Sắp xếp kí tự sau để thành một từ có nghĩa: m/â/b/c/i/h/ế/m</w:t>
            </w:r>
          </w:p>
          <w:p w:rsidR="0060613B" w:rsidRDefault="0060613B" w:rsidP="002B277B">
            <w:pPr>
              <w:widowControl w:val="0"/>
              <w:tabs>
                <w:tab w:val="left" w:pos="142"/>
                <w:tab w:val="left" w:pos="284"/>
              </w:tabs>
              <w:spacing w:line="360" w:lineRule="auto"/>
              <w:jc w:val="both"/>
              <w:rPr>
                <w:rFonts w:eastAsia="SimSun"/>
                <w:bCs/>
                <w:i/>
                <w:kern w:val="2"/>
                <w:szCs w:val="28"/>
                <w:lang w:eastAsia="zh-CN"/>
              </w:rPr>
            </w:pPr>
            <w:r>
              <w:rPr>
                <w:rFonts w:eastAsia="SimSun"/>
                <w:bCs/>
                <w:i/>
                <w:kern w:val="2"/>
                <w:szCs w:val="28"/>
                <w:lang w:eastAsia="zh-CN"/>
              </w:rPr>
              <w:t>Câu 4: Sắp xếp kí tự sau để thành một từ có nghĩa: q/ắ/n/u/ã/g/n/g/t</w:t>
            </w:r>
          </w:p>
          <w:p w:rsidR="0060613B" w:rsidRDefault="0060613B" w:rsidP="002B277B">
            <w:pPr>
              <w:widowControl w:val="0"/>
              <w:tabs>
                <w:tab w:val="left" w:pos="142"/>
                <w:tab w:val="left" w:pos="284"/>
              </w:tabs>
              <w:spacing w:line="360" w:lineRule="auto"/>
              <w:jc w:val="both"/>
              <w:rPr>
                <w:rFonts w:eastAsia="SimSun"/>
                <w:bCs/>
                <w:kern w:val="2"/>
                <w:szCs w:val="28"/>
                <w:lang w:eastAsia="zh-CN"/>
              </w:rPr>
            </w:pPr>
            <w:r>
              <w:rPr>
                <w:rFonts w:eastAsia="SimSun"/>
                <w:bCs/>
                <w:kern w:val="2"/>
                <w:szCs w:val="28"/>
                <w:lang w:eastAsia="zh-CN"/>
              </w:rPr>
              <w:t xml:space="preserve">Cách 2: </w:t>
            </w:r>
          </w:p>
          <w:p w:rsidR="0060613B" w:rsidRDefault="0060613B" w:rsidP="002B277B">
            <w:pPr>
              <w:widowControl w:val="0"/>
              <w:tabs>
                <w:tab w:val="left" w:pos="142"/>
                <w:tab w:val="left" w:pos="284"/>
              </w:tabs>
              <w:spacing w:line="360" w:lineRule="auto"/>
              <w:jc w:val="both"/>
              <w:rPr>
                <w:rFonts w:eastAsia="SimSun"/>
                <w:bCs/>
                <w:i/>
                <w:kern w:val="2"/>
                <w:szCs w:val="28"/>
                <w:lang w:eastAsia="zh-CN"/>
              </w:rPr>
            </w:pPr>
            <w:r>
              <w:rPr>
                <w:rFonts w:eastAsia="SimSun"/>
                <w:bCs/>
                <w:i/>
                <w:kern w:val="2"/>
                <w:szCs w:val="28"/>
                <w:lang w:eastAsia="zh-CN"/>
              </w:rPr>
              <w:t xml:space="preserve"> + Kể tên một số người bạn mà em yêu mến/ Kể tên một số nơi mà em đã từng đến/ Một số con sông/bãi biển/hòn đảo</w:t>
            </w:r>
          </w:p>
          <w:p w:rsidR="0060613B" w:rsidRDefault="0060613B" w:rsidP="002B277B">
            <w:pPr>
              <w:widowControl w:val="0"/>
              <w:tabs>
                <w:tab w:val="left" w:pos="142"/>
                <w:tab w:val="left" w:pos="284"/>
              </w:tabs>
              <w:spacing w:line="360" w:lineRule="auto"/>
              <w:jc w:val="both"/>
              <w:rPr>
                <w:rFonts w:eastAsia="SimSun"/>
                <w:bCs/>
                <w:i/>
                <w:kern w:val="2"/>
                <w:szCs w:val="28"/>
                <w:lang w:eastAsia="zh-CN"/>
              </w:rPr>
            </w:pPr>
            <w:r>
              <w:rPr>
                <w:rFonts w:eastAsia="SimSun"/>
                <w:bCs/>
                <w:i/>
                <w:kern w:val="2"/>
                <w:szCs w:val="28"/>
                <w:lang w:eastAsia="zh-CN"/>
              </w:rPr>
              <w:t>+ Giả sử còn một vài người bạn/ địa danh mà em chưa nhớ hết hoặc không đủ chỗ để ghi thì em sẽ kí hiệu như thế nào?</w:t>
            </w:r>
          </w:p>
          <w:p w:rsidR="0060613B" w:rsidRDefault="0060613B" w:rsidP="002B277B">
            <w:pPr>
              <w:widowControl w:val="0"/>
              <w:tabs>
                <w:tab w:val="left" w:pos="142"/>
                <w:tab w:val="left" w:pos="284"/>
              </w:tabs>
              <w:spacing w:line="360" w:lineRule="auto"/>
              <w:jc w:val="both"/>
              <w:rPr>
                <w:rFonts w:eastAsia="SimSun"/>
                <w:bCs/>
                <w:kern w:val="2"/>
                <w:szCs w:val="28"/>
                <w:lang w:eastAsia="zh-CN"/>
              </w:rPr>
            </w:pPr>
            <w:r>
              <w:rPr>
                <w:rFonts w:eastAsia="SimSun"/>
                <w:bCs/>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SimSun"/>
                <w:b/>
                <w:bCs/>
                <w:kern w:val="2"/>
                <w:szCs w:val="28"/>
                <w:lang w:eastAsia="zh-CN"/>
              </w:rPr>
            </w:pPr>
            <w:r>
              <w:rPr>
                <w:rFonts w:eastAsia="SimSun"/>
                <w:b/>
                <w:bCs/>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SimSun"/>
                <w:bCs/>
                <w:kern w:val="2"/>
                <w:szCs w:val="28"/>
                <w:lang w:eastAsia="zh-CN"/>
              </w:rPr>
            </w:pPr>
            <w:r>
              <w:rPr>
                <w:rFonts w:eastAsia="SimSun"/>
                <w:bCs/>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SimSun"/>
                <w:bCs/>
                <w:kern w:val="2"/>
                <w:szCs w:val="28"/>
                <w:lang w:eastAsia="zh-CN"/>
              </w:rPr>
            </w:pPr>
            <w:r>
              <w:rPr>
                <w:rFonts w:eastAsia="SimSun"/>
                <w:bCs/>
                <w:kern w:val="2"/>
                <w:szCs w:val="28"/>
                <w:lang w:eastAsia="zh-CN"/>
              </w:rPr>
              <w:t>- Gv quan sát, hỗ trợ</w:t>
            </w:r>
          </w:p>
          <w:p w:rsidR="0060613B" w:rsidRDefault="0060613B" w:rsidP="002B277B">
            <w:pPr>
              <w:widowControl w:val="0"/>
              <w:tabs>
                <w:tab w:val="left" w:pos="142"/>
                <w:tab w:val="left" w:pos="284"/>
              </w:tabs>
              <w:spacing w:line="360" w:lineRule="auto"/>
              <w:jc w:val="both"/>
              <w:rPr>
                <w:rFonts w:eastAsia="SimSun"/>
                <w:b/>
                <w:bCs/>
                <w:kern w:val="2"/>
                <w:szCs w:val="28"/>
                <w:lang w:eastAsia="zh-CN"/>
              </w:rPr>
            </w:pPr>
            <w:r>
              <w:rPr>
                <w:rFonts w:eastAsia="SimSun"/>
                <w:b/>
                <w:bCs/>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SimSun"/>
                <w:bCs/>
                <w:kern w:val="2"/>
                <w:szCs w:val="28"/>
                <w:lang w:eastAsia="zh-CN"/>
              </w:rPr>
            </w:pPr>
            <w:r>
              <w:rPr>
                <w:rFonts w:eastAsia="SimSun"/>
                <w:bCs/>
                <w:kern w:val="2"/>
                <w:szCs w:val="28"/>
                <w:lang w:eastAsia="zh-CN"/>
              </w:rPr>
              <w:t>- HS báo cáo kết quả;</w:t>
            </w:r>
          </w:p>
          <w:p w:rsidR="0060613B" w:rsidRDefault="0060613B" w:rsidP="002B277B">
            <w:pPr>
              <w:widowControl w:val="0"/>
              <w:tabs>
                <w:tab w:val="left" w:pos="142"/>
                <w:tab w:val="left" w:pos="284"/>
              </w:tabs>
              <w:spacing w:line="360" w:lineRule="auto"/>
              <w:jc w:val="both"/>
              <w:rPr>
                <w:rFonts w:eastAsia="SimSun"/>
                <w:bCs/>
                <w:kern w:val="2"/>
                <w:szCs w:val="28"/>
                <w:lang w:eastAsia="zh-CN"/>
              </w:rPr>
            </w:pPr>
            <w:r>
              <w:rPr>
                <w:rFonts w:eastAsia="SimSun"/>
                <w:bCs/>
                <w:kern w:val="2"/>
                <w:szCs w:val="28"/>
                <w:lang w:eastAsia="zh-CN"/>
              </w:rPr>
              <w:t>- GV gọi HS khác nhận xét, bổ sung câu trả lời của bạn.</w:t>
            </w:r>
          </w:p>
          <w:p w:rsidR="0060613B" w:rsidRDefault="0060613B" w:rsidP="002B277B">
            <w:pPr>
              <w:widowControl w:val="0"/>
              <w:tabs>
                <w:tab w:val="left" w:pos="142"/>
                <w:tab w:val="left" w:pos="284"/>
              </w:tabs>
              <w:spacing w:line="360" w:lineRule="auto"/>
              <w:jc w:val="both"/>
              <w:rPr>
                <w:rFonts w:eastAsia="SimSun"/>
                <w:b/>
                <w:bCs/>
                <w:kern w:val="2"/>
                <w:szCs w:val="28"/>
                <w:lang w:eastAsia="zh-CN"/>
              </w:rPr>
            </w:pPr>
            <w:r>
              <w:rPr>
                <w:rFonts w:eastAsia="SimSun"/>
                <w:b/>
                <w:bCs/>
                <w:kern w:val="2"/>
                <w:szCs w:val="28"/>
                <w:lang w:eastAsia="zh-CN"/>
              </w:rPr>
              <w:t>Bước 4: Đánh giá kết quả thực hiện nhiệm vụ</w:t>
            </w:r>
          </w:p>
          <w:p w:rsidR="0060613B" w:rsidRDefault="0060613B" w:rsidP="002B277B">
            <w:pPr>
              <w:widowControl w:val="0"/>
              <w:tabs>
                <w:tab w:val="left" w:pos="426"/>
              </w:tabs>
              <w:spacing w:line="360" w:lineRule="auto"/>
              <w:jc w:val="both"/>
              <w:rPr>
                <w:rFonts w:eastAsia="SimSun"/>
                <w:i/>
                <w:iCs/>
                <w:color w:val="000000"/>
                <w:kern w:val="2"/>
                <w:szCs w:val="28"/>
                <w:lang w:val="de-DE" w:eastAsia="zh-CN"/>
              </w:rPr>
            </w:pPr>
            <w:r>
              <w:rPr>
                <w:rFonts w:eastAsia="SimSun"/>
                <w:i/>
                <w:iCs/>
                <w:color w:val="000000"/>
                <w:kern w:val="2"/>
                <w:szCs w:val="28"/>
                <w:lang w:val="de-DE" w:eastAsia="zh-CN"/>
              </w:rPr>
              <w:t>- GV dẫn dắt vào bài học mới</w:t>
            </w:r>
          </w:p>
          <w:p w:rsidR="0060613B" w:rsidRDefault="0060613B" w:rsidP="002B277B">
            <w:pPr>
              <w:widowControl w:val="0"/>
              <w:tabs>
                <w:tab w:val="left" w:pos="426"/>
              </w:tabs>
              <w:spacing w:line="360" w:lineRule="auto"/>
              <w:jc w:val="both"/>
              <w:rPr>
                <w:rFonts w:eastAsia="SimSun"/>
                <w:color w:val="000000"/>
                <w:kern w:val="2"/>
                <w:szCs w:val="28"/>
                <w:lang w:val="de-DE" w:eastAsia="zh-CN"/>
              </w:rPr>
            </w:pPr>
          </w:p>
        </w:tc>
        <w:tc>
          <w:tcPr>
            <w:tcW w:w="4536"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426"/>
              </w:tabs>
              <w:spacing w:line="360" w:lineRule="auto"/>
              <w:rPr>
                <w:rFonts w:eastAsia="SimSun"/>
                <w:bCs/>
                <w:i/>
                <w:iCs/>
                <w:color w:val="000000"/>
                <w:kern w:val="2"/>
                <w:szCs w:val="28"/>
                <w:lang w:val="de-DE" w:eastAsia="zh-CN"/>
              </w:rPr>
            </w:pPr>
            <w:r>
              <w:rPr>
                <w:rFonts w:eastAsia="SimSun"/>
                <w:bCs/>
                <w:i/>
                <w:iCs/>
                <w:color w:val="000000"/>
                <w:kern w:val="2"/>
                <w:szCs w:val="28"/>
                <w:lang w:val="de-DE" w:eastAsia="zh-CN"/>
              </w:rPr>
              <w:t xml:space="preserve">Cách 1: </w:t>
            </w:r>
          </w:p>
          <w:p w:rsidR="0060613B" w:rsidRDefault="0060613B" w:rsidP="002B277B">
            <w:pPr>
              <w:widowControl w:val="0"/>
              <w:tabs>
                <w:tab w:val="left" w:pos="426"/>
              </w:tabs>
              <w:spacing w:line="360" w:lineRule="auto"/>
              <w:rPr>
                <w:rFonts w:eastAsia="SimSun"/>
                <w:bCs/>
                <w:i/>
                <w:iCs/>
                <w:color w:val="000000"/>
                <w:kern w:val="2"/>
                <w:lang w:val="de-DE" w:eastAsia="zh-CN"/>
              </w:rPr>
            </w:pPr>
            <w:r>
              <w:rPr>
                <w:rFonts w:eastAsia="SimSun"/>
                <w:bCs/>
                <w:i/>
                <w:iCs/>
                <w:color w:val="000000"/>
                <w:kern w:val="2"/>
                <w:szCs w:val="28"/>
                <w:lang w:val="de-DE" w:eastAsia="zh-CN"/>
              </w:rPr>
              <w:t>-</w:t>
            </w:r>
            <w:r>
              <w:rPr>
                <w:rFonts w:eastAsia="SimSun"/>
                <w:bCs/>
                <w:i/>
                <w:iCs/>
                <w:color w:val="000000"/>
                <w:kern w:val="2"/>
                <w:lang w:val="de-DE" w:eastAsia="zh-CN"/>
              </w:rPr>
              <w:t xml:space="preserve"> Liệt kê</w:t>
            </w:r>
          </w:p>
          <w:p w:rsidR="0060613B" w:rsidRDefault="0060613B" w:rsidP="002B277B">
            <w:pPr>
              <w:widowControl w:val="0"/>
              <w:tabs>
                <w:tab w:val="left" w:pos="426"/>
              </w:tabs>
              <w:spacing w:line="360" w:lineRule="auto"/>
              <w:rPr>
                <w:rFonts w:eastAsia="SimSun"/>
                <w:bCs/>
                <w:i/>
                <w:iCs/>
                <w:color w:val="000000"/>
                <w:kern w:val="2"/>
                <w:lang w:val="de-DE" w:eastAsia="zh-CN"/>
              </w:rPr>
            </w:pPr>
            <w:r>
              <w:rPr>
                <w:rFonts w:eastAsia="SimSun"/>
                <w:bCs/>
                <w:i/>
                <w:iCs/>
                <w:color w:val="000000"/>
                <w:kern w:val="2"/>
                <w:lang w:val="de-DE" w:eastAsia="zh-CN"/>
              </w:rPr>
              <w:t>- Ngập ngừng</w:t>
            </w:r>
          </w:p>
          <w:p w:rsidR="0060613B" w:rsidRDefault="0060613B" w:rsidP="002B277B">
            <w:pPr>
              <w:widowControl w:val="0"/>
              <w:tabs>
                <w:tab w:val="left" w:pos="426"/>
              </w:tabs>
              <w:spacing w:line="360" w:lineRule="auto"/>
              <w:rPr>
                <w:rFonts w:eastAsia="SimSun"/>
                <w:bCs/>
                <w:i/>
                <w:iCs/>
                <w:color w:val="000000"/>
                <w:kern w:val="2"/>
                <w:lang w:val="de-DE" w:eastAsia="zh-CN"/>
              </w:rPr>
            </w:pPr>
            <w:r>
              <w:rPr>
                <w:rFonts w:eastAsia="SimSun"/>
                <w:bCs/>
                <w:i/>
                <w:iCs/>
                <w:color w:val="000000"/>
                <w:kern w:val="2"/>
                <w:lang w:val="de-DE" w:eastAsia="zh-CN"/>
              </w:rPr>
              <w:t>- Châm biếm</w:t>
            </w:r>
          </w:p>
          <w:p w:rsidR="0060613B" w:rsidRDefault="0060613B" w:rsidP="002B277B">
            <w:pPr>
              <w:widowControl w:val="0"/>
              <w:tabs>
                <w:tab w:val="left" w:pos="426"/>
              </w:tabs>
              <w:spacing w:line="360" w:lineRule="auto"/>
              <w:rPr>
                <w:rFonts w:eastAsia="SimSun"/>
                <w:bCs/>
                <w:i/>
                <w:iCs/>
                <w:color w:val="000000"/>
                <w:kern w:val="2"/>
                <w:lang w:val="de-DE" w:eastAsia="zh-CN"/>
              </w:rPr>
            </w:pPr>
            <w:r>
              <w:rPr>
                <w:rFonts w:eastAsia="SimSun"/>
                <w:bCs/>
                <w:i/>
                <w:iCs/>
                <w:color w:val="000000"/>
                <w:kern w:val="2"/>
                <w:lang w:val="de-DE" w:eastAsia="zh-CN"/>
              </w:rPr>
              <w:t>- Ngắt quãng</w:t>
            </w:r>
          </w:p>
          <w:p w:rsidR="0060613B" w:rsidRDefault="0060613B" w:rsidP="002B277B">
            <w:pPr>
              <w:widowControl w:val="0"/>
              <w:tabs>
                <w:tab w:val="left" w:pos="426"/>
              </w:tabs>
              <w:spacing w:line="360" w:lineRule="auto"/>
              <w:rPr>
                <w:rFonts w:eastAsia="SimSun"/>
                <w:bCs/>
                <w:i/>
                <w:iCs/>
                <w:color w:val="000000"/>
                <w:kern w:val="2"/>
                <w:lang w:val="de-DE" w:eastAsia="zh-CN"/>
              </w:rPr>
            </w:pPr>
            <w:r>
              <w:rPr>
                <w:rFonts w:eastAsia="SimSun"/>
                <w:bCs/>
                <w:i/>
                <w:iCs/>
                <w:color w:val="000000"/>
                <w:kern w:val="2"/>
                <w:lang w:val="de-DE" w:eastAsia="zh-CN"/>
              </w:rPr>
              <w:t>=&gt; Bức ảnh bí mât: Dấu chấm lửng</w:t>
            </w:r>
          </w:p>
          <w:p w:rsidR="0060613B" w:rsidRDefault="0060613B" w:rsidP="002B277B">
            <w:pPr>
              <w:widowControl w:val="0"/>
              <w:tabs>
                <w:tab w:val="left" w:pos="426"/>
              </w:tabs>
              <w:spacing w:line="360" w:lineRule="auto"/>
              <w:rPr>
                <w:rFonts w:eastAsia="SimSun"/>
                <w:bCs/>
                <w:i/>
                <w:iCs/>
                <w:color w:val="000000"/>
                <w:kern w:val="2"/>
                <w:lang w:val="de-DE" w:eastAsia="zh-CN"/>
              </w:rPr>
            </w:pPr>
            <w:r>
              <w:rPr>
                <w:noProof/>
                <w:lang w:val="en-US"/>
              </w:rPr>
              <w:drawing>
                <wp:inline distT="0" distB="0" distL="0" distR="0" wp14:anchorId="3A7A9001" wp14:editId="0AF35B12">
                  <wp:extent cx="1943100" cy="1943100"/>
                  <wp:effectExtent l="0" t="0" r="0" b="0"/>
                  <wp:docPr id="15" name="Picture 15" descr="Description: 省略号边框元素素材下载-正版素材401460080-摄图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escription: 省略号边框元素素材下载-正版素材401460080-摄图网"/>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3100" cy="1943100"/>
                          </a:xfrm>
                          <a:prstGeom prst="rect">
                            <a:avLst/>
                          </a:prstGeom>
                          <a:noFill/>
                          <a:ln>
                            <a:noFill/>
                          </a:ln>
                        </pic:spPr>
                      </pic:pic>
                    </a:graphicData>
                  </a:graphic>
                </wp:inline>
              </w:drawing>
            </w:r>
          </w:p>
          <w:p w:rsidR="0060613B" w:rsidRDefault="0060613B" w:rsidP="002B277B">
            <w:pPr>
              <w:widowControl w:val="0"/>
              <w:tabs>
                <w:tab w:val="left" w:pos="426"/>
              </w:tabs>
              <w:spacing w:line="360" w:lineRule="auto"/>
              <w:rPr>
                <w:rFonts w:eastAsia="SimSun"/>
                <w:bCs/>
                <w:i/>
                <w:iCs/>
                <w:color w:val="000000"/>
                <w:kern w:val="2"/>
                <w:szCs w:val="28"/>
                <w:lang w:val="de-DE" w:eastAsia="zh-CN"/>
              </w:rPr>
            </w:pPr>
            <w:r>
              <w:rPr>
                <w:rFonts w:eastAsia="SimSun"/>
                <w:bCs/>
                <w:i/>
                <w:iCs/>
                <w:color w:val="000000"/>
                <w:kern w:val="2"/>
                <w:szCs w:val="28"/>
                <w:lang w:val="de-DE" w:eastAsia="zh-CN"/>
              </w:rPr>
              <w:t>Cách 2: Gợi ý</w:t>
            </w:r>
          </w:p>
          <w:p w:rsidR="0060613B" w:rsidRDefault="0060613B" w:rsidP="002B277B">
            <w:pPr>
              <w:widowControl w:val="0"/>
              <w:tabs>
                <w:tab w:val="left" w:pos="426"/>
              </w:tabs>
              <w:spacing w:line="360" w:lineRule="auto"/>
              <w:rPr>
                <w:rFonts w:eastAsia="SimSun"/>
                <w:bCs/>
                <w:i/>
                <w:iCs/>
                <w:color w:val="000000"/>
                <w:kern w:val="2"/>
                <w:szCs w:val="28"/>
                <w:lang w:val="de-DE" w:eastAsia="zh-CN"/>
              </w:rPr>
            </w:pPr>
            <w:r>
              <w:rPr>
                <w:rFonts w:eastAsia="SimSun"/>
                <w:bCs/>
                <w:i/>
                <w:iCs/>
                <w:color w:val="000000"/>
                <w:kern w:val="2"/>
                <w:szCs w:val="28"/>
                <w:lang w:val="de-DE" w:eastAsia="zh-CN"/>
              </w:rPr>
              <w:t>Lan, Hoa, Minh...</w:t>
            </w:r>
          </w:p>
          <w:p w:rsidR="0060613B" w:rsidRDefault="0060613B" w:rsidP="002B277B">
            <w:pPr>
              <w:widowControl w:val="0"/>
              <w:tabs>
                <w:tab w:val="left" w:pos="426"/>
              </w:tabs>
              <w:spacing w:line="360" w:lineRule="auto"/>
              <w:rPr>
                <w:rFonts w:eastAsia="SimSun"/>
                <w:bCs/>
                <w:i/>
                <w:iCs/>
                <w:color w:val="000000"/>
                <w:kern w:val="2"/>
                <w:szCs w:val="28"/>
                <w:lang w:val="de-DE" w:eastAsia="zh-CN"/>
              </w:rPr>
            </w:pPr>
            <w:r>
              <w:rPr>
                <w:rFonts w:eastAsia="SimSun"/>
                <w:bCs/>
                <w:i/>
                <w:iCs/>
                <w:color w:val="000000"/>
                <w:kern w:val="2"/>
                <w:szCs w:val="28"/>
                <w:lang w:val="de-DE" w:eastAsia="zh-CN"/>
              </w:rPr>
              <w:t>=</w:t>
            </w:r>
            <w:r>
              <w:rPr>
                <w:rFonts w:eastAsia="SimSun"/>
                <w:bCs/>
                <w:i/>
                <w:iCs/>
                <w:color w:val="000000"/>
                <w:kern w:val="2"/>
                <w:lang w:val="de-DE" w:eastAsia="zh-CN"/>
              </w:rPr>
              <w:t>&gt; Gv định hướng vào dấu ...</w:t>
            </w: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jc w:val="both"/>
        <w:rPr>
          <w:rFonts w:eastAsia="Calibri"/>
          <w:b/>
          <w:szCs w:val="28"/>
          <w:lang w:val="nl-NL"/>
        </w:rPr>
      </w:pPr>
      <w:r>
        <w:rPr>
          <w:rFonts w:eastAsia="Calibri"/>
          <w:b/>
          <w:szCs w:val="28"/>
        </w:rPr>
        <w:t xml:space="preserve">HOẠT ĐỘNG 2: </w:t>
      </w:r>
      <w:r>
        <w:rPr>
          <w:rFonts w:eastAsia="Calibri"/>
          <w:b/>
          <w:szCs w:val="28"/>
          <w:lang w:val="nl-NL"/>
        </w:rPr>
        <w:t xml:space="preserve">HÌNH THÀNH KIẾN THỨC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1: Tìm hiểu lí thuyết</w:t>
      </w:r>
    </w:p>
    <w:p w:rsidR="0060613B" w:rsidRDefault="0060613B" w:rsidP="0060613B">
      <w:pPr>
        <w:spacing w:line="360" w:lineRule="auto"/>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60613B">
      <w:pPr>
        <w:spacing w:line="360" w:lineRule="auto"/>
        <w:jc w:val="both"/>
        <w:rPr>
          <w:rFonts w:eastAsia="Calibri"/>
        </w:rPr>
      </w:pPr>
      <w:r>
        <w:rPr>
          <w:rFonts w:eastAsia="Calibri"/>
        </w:rPr>
        <w:t xml:space="preserve">Nhận biết được công dụng của dấu chấm lửng trong văn bản. </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9634" w:type="dxa"/>
        <w:tblLook w:val="04A0" w:firstRow="1" w:lastRow="0" w:firstColumn="1" w:lastColumn="0" w:noHBand="0" w:noVBand="1"/>
      </w:tblPr>
      <w:tblGrid>
        <w:gridCol w:w="5935"/>
        <w:gridCol w:w="3699"/>
      </w:tblGrid>
      <w:tr w:rsidR="0060613B" w:rsidTr="002B277B">
        <w:tc>
          <w:tcPr>
            <w:tcW w:w="593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b/>
                <w:color w:val="000000" w:themeColor="text1"/>
                <w:szCs w:val="28"/>
              </w:rPr>
            </w:pPr>
            <w:r>
              <w:rPr>
                <w:b/>
                <w:color w:val="000000" w:themeColor="text1"/>
                <w:szCs w:val="28"/>
                <w:lang w:val="de-DE"/>
              </w:rPr>
              <w:t>HOẠT ĐỘNG CỦA GV – HS</w:t>
            </w:r>
          </w:p>
        </w:tc>
        <w:tc>
          <w:tcPr>
            <w:tcW w:w="3699"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b/>
                <w:color w:val="000000" w:themeColor="text1"/>
                <w:szCs w:val="28"/>
              </w:rPr>
            </w:pPr>
            <w:r>
              <w:rPr>
                <w:b/>
                <w:color w:val="000000" w:themeColor="text1"/>
                <w:szCs w:val="28"/>
              </w:rPr>
              <w:t>DỰ KIẾN SẢN PHẨM</w:t>
            </w:r>
          </w:p>
        </w:tc>
      </w:tr>
      <w:tr w:rsidR="0060613B" w:rsidTr="002B277B">
        <w:tc>
          <w:tcPr>
            <w:tcW w:w="5935"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SimSun"/>
                <w:b/>
                <w:color w:val="000000" w:themeColor="text1"/>
                <w:kern w:val="2"/>
                <w:szCs w:val="28"/>
                <w:lang w:eastAsia="zh-CN"/>
              </w:rPr>
            </w:pPr>
            <w:r>
              <w:rPr>
                <w:rFonts w:eastAsia="SimSun"/>
                <w:b/>
                <w:color w:val="000000" w:themeColor="text1"/>
                <w:kern w:val="2"/>
                <w:szCs w:val="28"/>
                <w:lang w:eastAsia="zh-CN"/>
              </w:rPr>
              <w:t>Bước 1: Chuyển giao nhiệm vụ</w:t>
            </w:r>
          </w:p>
          <w:p w:rsidR="0060613B" w:rsidRDefault="0060613B" w:rsidP="002B277B">
            <w:pPr>
              <w:widowControl w:val="0"/>
              <w:spacing w:line="360" w:lineRule="auto"/>
              <w:jc w:val="both"/>
              <w:rPr>
                <w:rFonts w:eastAsia="SimSun"/>
                <w:color w:val="000000" w:themeColor="text1"/>
                <w:kern w:val="2"/>
                <w:szCs w:val="28"/>
                <w:lang w:eastAsia="zh-CN"/>
              </w:rPr>
            </w:pPr>
            <w:r>
              <w:rPr>
                <w:rFonts w:eastAsia="SimSun"/>
                <w:color w:val="000000" w:themeColor="text1"/>
                <w:kern w:val="2"/>
                <w:szCs w:val="28"/>
                <w:lang w:eastAsia="zh-CN"/>
              </w:rPr>
              <w:t>- Gv chuyển giao nhiệm vụ</w:t>
            </w:r>
          </w:p>
          <w:p w:rsidR="0060613B" w:rsidRDefault="0060613B" w:rsidP="002B277B">
            <w:pPr>
              <w:widowControl w:val="0"/>
              <w:spacing w:line="360" w:lineRule="auto"/>
              <w:jc w:val="both"/>
              <w:rPr>
                <w:rFonts w:eastAsia="SimSun"/>
                <w:i/>
                <w:color w:val="000000" w:themeColor="text1"/>
                <w:kern w:val="2"/>
                <w:szCs w:val="28"/>
                <w:lang w:eastAsia="zh-CN"/>
              </w:rPr>
            </w:pPr>
            <w:r>
              <w:rPr>
                <w:rFonts w:eastAsia="SimSun"/>
                <w:i/>
                <w:color w:val="000000" w:themeColor="text1"/>
                <w:kern w:val="2"/>
                <w:szCs w:val="28"/>
                <w:lang w:eastAsia="zh-CN"/>
              </w:rPr>
              <w:t>+ Hs đọc ví dụ SGK</w:t>
            </w:r>
          </w:p>
          <w:p w:rsidR="0060613B" w:rsidRDefault="0060613B" w:rsidP="002B277B">
            <w:pPr>
              <w:widowControl w:val="0"/>
              <w:spacing w:line="360" w:lineRule="auto"/>
              <w:jc w:val="both"/>
              <w:rPr>
                <w:rFonts w:eastAsia="SimSun"/>
                <w:i/>
                <w:color w:val="000000" w:themeColor="text1"/>
                <w:kern w:val="2"/>
                <w:szCs w:val="28"/>
                <w:lang w:eastAsia="zh-CN"/>
              </w:rPr>
            </w:pPr>
            <w:r>
              <w:rPr>
                <w:rFonts w:eastAsia="SimSun"/>
                <w:i/>
                <w:color w:val="000000" w:themeColor="text1"/>
                <w:kern w:val="2"/>
                <w:szCs w:val="28"/>
                <w:lang w:eastAsia="zh-CN"/>
              </w:rPr>
              <w:t>+ Gv phát PHT số 1, học sinh thảo luận theo nhóm 4-6 hs</w:t>
            </w:r>
          </w:p>
          <w:tbl>
            <w:tblPr>
              <w:tblStyle w:val="TableGrid1"/>
              <w:tblW w:w="0" w:type="auto"/>
              <w:tblLook w:val="04A0" w:firstRow="1" w:lastRow="0" w:firstColumn="1" w:lastColumn="0" w:noHBand="0" w:noVBand="1"/>
            </w:tblPr>
            <w:tblGrid>
              <w:gridCol w:w="3143"/>
              <w:gridCol w:w="1329"/>
              <w:gridCol w:w="990"/>
            </w:tblGrid>
            <w:tr w:rsidR="0060613B" w:rsidTr="002B277B">
              <w:tc>
                <w:tcPr>
                  <w:tcW w:w="3143" w:type="dxa"/>
                  <w:tcBorders>
                    <w:top w:val="single" w:sz="4" w:space="0" w:color="auto"/>
                    <w:left w:val="single" w:sz="4" w:space="0" w:color="auto"/>
                    <w:bottom w:val="single" w:sz="4" w:space="0" w:color="auto"/>
                    <w:right w:val="single" w:sz="4" w:space="0" w:color="auto"/>
                  </w:tcBorders>
                  <w:hideMark/>
                </w:tcPr>
                <w:p w:rsidR="0060613B" w:rsidRDefault="0060613B" w:rsidP="002B277B">
                  <w:pPr>
                    <w:jc w:val="center"/>
                    <w:rPr>
                      <w:b/>
                      <w:sz w:val="28"/>
                    </w:rPr>
                  </w:pPr>
                  <w:r>
                    <w:rPr>
                      <w:b/>
                      <w:sz w:val="28"/>
                    </w:rPr>
                    <w:t>Ví dụ</w:t>
                  </w:r>
                </w:p>
              </w:tc>
              <w:tc>
                <w:tcPr>
                  <w:tcW w:w="1329" w:type="dxa"/>
                  <w:tcBorders>
                    <w:top w:val="single" w:sz="4" w:space="0" w:color="auto"/>
                    <w:left w:val="single" w:sz="4" w:space="0" w:color="auto"/>
                    <w:bottom w:val="single" w:sz="4" w:space="0" w:color="auto"/>
                    <w:right w:val="single" w:sz="4" w:space="0" w:color="auto"/>
                  </w:tcBorders>
                  <w:hideMark/>
                </w:tcPr>
                <w:p w:rsidR="0060613B" w:rsidRDefault="0060613B" w:rsidP="002B277B">
                  <w:pPr>
                    <w:jc w:val="center"/>
                    <w:rPr>
                      <w:b/>
                      <w:sz w:val="28"/>
                    </w:rPr>
                  </w:pPr>
                  <w:r>
                    <w:rPr>
                      <w:b/>
                      <w:sz w:val="28"/>
                    </w:rPr>
                    <w:t>Tác dụng của dấu ba chấm</w:t>
                  </w:r>
                </w:p>
              </w:tc>
              <w:tc>
                <w:tcPr>
                  <w:tcW w:w="990" w:type="dxa"/>
                  <w:tcBorders>
                    <w:top w:val="single" w:sz="4" w:space="0" w:color="auto"/>
                    <w:left w:val="single" w:sz="4" w:space="0" w:color="auto"/>
                    <w:bottom w:val="single" w:sz="4" w:space="0" w:color="auto"/>
                    <w:right w:val="single" w:sz="4" w:space="0" w:color="auto"/>
                  </w:tcBorders>
                  <w:hideMark/>
                </w:tcPr>
                <w:p w:rsidR="0060613B" w:rsidRDefault="0060613B" w:rsidP="002B277B">
                  <w:pPr>
                    <w:jc w:val="center"/>
                    <w:rPr>
                      <w:b/>
                      <w:sz w:val="28"/>
                    </w:rPr>
                  </w:pPr>
                  <w:r>
                    <w:rPr>
                      <w:b/>
                      <w:sz w:val="28"/>
                    </w:rPr>
                    <w:t>Kết luận</w:t>
                  </w:r>
                </w:p>
                <w:p w:rsidR="0060613B" w:rsidRDefault="0060613B" w:rsidP="002B277B">
                  <w:pPr>
                    <w:jc w:val="center"/>
                    <w:rPr>
                      <w:b/>
                      <w:sz w:val="28"/>
                    </w:rPr>
                  </w:pPr>
                  <w:r>
                    <w:rPr>
                      <w:b/>
                      <w:sz w:val="28"/>
                    </w:rPr>
                    <w:t>(Khái niệm, công dụng</w:t>
                  </w:r>
                </w:p>
              </w:tc>
            </w:tr>
            <w:tr w:rsidR="0060613B" w:rsidTr="002B277B">
              <w:trPr>
                <w:trHeight w:val="3381"/>
              </w:trPr>
              <w:tc>
                <w:tcPr>
                  <w:tcW w:w="3143"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sz w:val="28"/>
                      <w:szCs w:val="28"/>
                      <w:lang w:val="vi-VN"/>
                    </w:rPr>
                  </w:pPr>
                  <w:r>
                    <w:rPr>
                      <w:sz w:val="28"/>
                      <w:szCs w:val="28"/>
                    </w:rPr>
                    <w:t>Các nhân vật hầu như không có tên riêng, thường được người kể chuyện gọi bằng danh từ chung như: rùa, thỏ, sói, cừu, cây sậy, thầy bói, bác nông dân…</w:t>
                  </w:r>
                </w:p>
              </w:tc>
              <w:tc>
                <w:tcPr>
                  <w:tcW w:w="1329"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sz w:val="28"/>
                      <w:szCs w:val="28"/>
                      <w:lang w:val="vi-VN"/>
                    </w:rPr>
                  </w:pPr>
                </w:p>
              </w:tc>
              <w:tc>
                <w:tcPr>
                  <w:tcW w:w="990" w:type="dxa"/>
                  <w:vMerge w:val="restart"/>
                  <w:tcBorders>
                    <w:top w:val="single" w:sz="4" w:space="0" w:color="auto"/>
                    <w:left w:val="single" w:sz="4" w:space="0" w:color="auto"/>
                    <w:bottom w:val="single" w:sz="4" w:space="0" w:color="auto"/>
                    <w:right w:val="single" w:sz="4" w:space="0" w:color="auto"/>
                  </w:tcBorders>
                </w:tcPr>
                <w:p w:rsidR="0060613B" w:rsidRDefault="0060613B" w:rsidP="002B277B"/>
              </w:tc>
            </w:tr>
            <w:tr w:rsidR="0060613B" w:rsidTr="002B277B">
              <w:tc>
                <w:tcPr>
                  <w:tcW w:w="3143"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sz w:val="28"/>
                      <w:szCs w:val="28"/>
                      <w:lang w:val="vi-VN"/>
                    </w:rPr>
                  </w:pPr>
                  <w:r>
                    <w:rPr>
                      <w:sz w:val="28"/>
                      <w:szCs w:val="28"/>
                    </w:rPr>
                    <w:t>Trước đây, ở vùng đồng bằng Bắc Bộ, sân khấu cho rối nước là...ao làng. Ghế ngồi của khán giả là... thảm cỏ quanh ao</w:t>
                  </w:r>
                </w:p>
              </w:tc>
              <w:tc>
                <w:tcPr>
                  <w:tcW w:w="1329"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sz w:val="28"/>
                      <w:szCs w:val="28"/>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13B" w:rsidRDefault="0060613B" w:rsidP="002B277B"/>
              </w:tc>
            </w:tr>
            <w:tr w:rsidR="0060613B" w:rsidTr="002B277B">
              <w:trPr>
                <w:trHeight w:val="976"/>
              </w:trPr>
              <w:tc>
                <w:tcPr>
                  <w:tcW w:w="3143"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sz w:val="28"/>
                      <w:szCs w:val="28"/>
                      <w:lang w:val="vi-VN"/>
                    </w:rPr>
                  </w:pPr>
                  <w:r>
                    <w:rPr>
                      <w:sz w:val="28"/>
                      <w:szCs w:val="28"/>
                    </w:rPr>
                    <w:t>-Bẩm...quan lớn...đê vỡ mấy rồi!</w:t>
                  </w:r>
                </w:p>
              </w:tc>
              <w:tc>
                <w:tcPr>
                  <w:tcW w:w="1329"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sz w:val="28"/>
                      <w:szCs w:val="28"/>
                      <w:lang w:val="vi-V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613B" w:rsidRDefault="0060613B" w:rsidP="002B277B"/>
              </w:tc>
            </w:tr>
          </w:tbl>
          <w:p w:rsidR="0060613B" w:rsidRDefault="0060613B" w:rsidP="002B277B">
            <w:pPr>
              <w:widowControl w:val="0"/>
              <w:spacing w:line="360" w:lineRule="auto"/>
              <w:jc w:val="both"/>
              <w:rPr>
                <w:rFonts w:eastAsia="SimSun"/>
                <w:i/>
                <w:color w:val="000000" w:themeColor="text1"/>
                <w:kern w:val="2"/>
                <w:szCs w:val="28"/>
                <w:lang w:eastAsia="zh-CN"/>
              </w:rPr>
            </w:pPr>
          </w:p>
          <w:p w:rsidR="0060613B" w:rsidRDefault="0060613B" w:rsidP="002B277B">
            <w:pPr>
              <w:widowControl w:val="0"/>
              <w:spacing w:line="360" w:lineRule="auto"/>
              <w:jc w:val="both"/>
              <w:rPr>
                <w:color w:val="000000"/>
                <w:szCs w:val="28"/>
              </w:rPr>
            </w:pPr>
            <w:r>
              <w:rPr>
                <w:color w:val="000000"/>
                <w:szCs w:val="28"/>
              </w:rPr>
              <w:t>- HS thực hiện nhiệm vụ.</w:t>
            </w:r>
          </w:p>
          <w:p w:rsidR="0060613B" w:rsidRDefault="0060613B" w:rsidP="002B277B">
            <w:pPr>
              <w:shd w:val="clear" w:color="auto" w:fill="FFFFFF"/>
              <w:spacing w:line="360" w:lineRule="auto"/>
              <w:ind w:right="48"/>
              <w:jc w:val="both"/>
              <w:rPr>
                <w:rFonts w:eastAsia="SimSun"/>
                <w:b/>
                <w:color w:val="000000"/>
                <w:kern w:val="2"/>
                <w:szCs w:val="28"/>
                <w:lang w:eastAsia="zh-CN"/>
              </w:rPr>
            </w:pPr>
            <w:r>
              <w:rPr>
                <w:rFonts w:eastAsia="SimSun"/>
                <w:b/>
                <w:color w:val="000000"/>
                <w:kern w:val="2"/>
                <w:szCs w:val="28"/>
                <w:lang w:eastAsia="zh-CN"/>
              </w:rPr>
              <w:t>Bước 2: HS trao đổi thảo luận, thực hiện nhiệm vụ</w:t>
            </w:r>
          </w:p>
          <w:p w:rsidR="0060613B" w:rsidRDefault="0060613B" w:rsidP="002B277B">
            <w:pPr>
              <w:shd w:val="clear" w:color="auto" w:fill="FFFFFF"/>
              <w:spacing w:line="360" w:lineRule="auto"/>
              <w:ind w:right="48"/>
              <w:jc w:val="both"/>
              <w:rPr>
                <w:color w:val="000000"/>
                <w:szCs w:val="28"/>
              </w:rPr>
            </w:pPr>
            <w:r>
              <w:rPr>
                <w:rFonts w:eastAsia="SimSun"/>
                <w:color w:val="000000"/>
                <w:kern w:val="2"/>
                <w:szCs w:val="28"/>
                <w:lang w:eastAsia="zh-CN"/>
              </w:rPr>
              <w:t>-</w:t>
            </w:r>
            <w:r>
              <w:rPr>
                <w:color w:val="000000"/>
                <w:szCs w:val="28"/>
              </w:rPr>
              <w:t xml:space="preserve"> GV quan sát, hỗ trợ</w:t>
            </w:r>
          </w:p>
          <w:p w:rsidR="0060613B" w:rsidRDefault="0060613B" w:rsidP="002B277B">
            <w:pPr>
              <w:widowControl w:val="0"/>
              <w:tabs>
                <w:tab w:val="left" w:pos="649"/>
              </w:tabs>
              <w:spacing w:line="360" w:lineRule="auto"/>
              <w:jc w:val="both"/>
              <w:rPr>
                <w:rFonts w:eastAsia="SimSun"/>
                <w:color w:val="000000"/>
                <w:kern w:val="2"/>
                <w:szCs w:val="28"/>
                <w:lang w:eastAsia="vi-VN"/>
              </w:rPr>
            </w:pPr>
            <w:r>
              <w:rPr>
                <w:rFonts w:eastAsia="SimSun"/>
                <w:color w:val="000000"/>
                <w:kern w:val="2"/>
                <w:szCs w:val="28"/>
                <w:lang w:eastAsia="vi-VN"/>
              </w:rPr>
              <w:t>- HS thực hiện nhiệm vụ</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HS trình bày sản phẩm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gọi hs nhận xét, bổ sung câu trả lời của bạn.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vi-VN"/>
              </w:rPr>
            </w:pPr>
            <w:r>
              <w:rPr>
                <w:rFonts w:eastAsia="SimSun"/>
                <w:color w:val="000000"/>
                <w:kern w:val="2"/>
                <w:szCs w:val="28"/>
                <w:lang w:eastAsia="zh-CN"/>
              </w:rPr>
              <w:t xml:space="preserve">- GV nhận xét, bổ sung, chốt lại kiến thức </w:t>
            </w:r>
          </w:p>
        </w:tc>
        <w:tc>
          <w:tcPr>
            <w:tcW w:w="3699"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b/>
                <w:szCs w:val="28"/>
              </w:rPr>
            </w:pPr>
            <w:r>
              <w:rPr>
                <w:b/>
                <w:szCs w:val="28"/>
              </w:rPr>
              <w:t>I. Lí thuyết</w:t>
            </w:r>
          </w:p>
          <w:p w:rsidR="0060613B" w:rsidRDefault="0060613B" w:rsidP="002B277B">
            <w:pPr>
              <w:spacing w:line="360" w:lineRule="auto"/>
              <w:jc w:val="both"/>
              <w:rPr>
                <w:b/>
                <w:szCs w:val="28"/>
              </w:rPr>
            </w:pPr>
            <w:r>
              <w:rPr>
                <w:b/>
                <w:szCs w:val="28"/>
              </w:rPr>
              <w:t>1. Tìm hiểu ví dụ</w:t>
            </w:r>
          </w:p>
          <w:p w:rsidR="0060613B" w:rsidRDefault="0060613B" w:rsidP="002B277B">
            <w:pPr>
              <w:spacing w:line="360" w:lineRule="auto"/>
              <w:jc w:val="both"/>
              <w:rPr>
                <w:b/>
                <w:szCs w:val="28"/>
              </w:rPr>
            </w:pPr>
            <w:r>
              <w:rPr>
                <w:b/>
                <w:szCs w:val="28"/>
              </w:rPr>
              <w:t>2. Kết luận</w:t>
            </w:r>
          </w:p>
          <w:p w:rsidR="0060613B" w:rsidRDefault="0060613B" w:rsidP="002B277B">
            <w:pPr>
              <w:spacing w:line="360" w:lineRule="auto"/>
              <w:jc w:val="both"/>
              <w:rPr>
                <w:rFonts w:eastAsia="SimSun"/>
                <w:szCs w:val="28"/>
              </w:rPr>
            </w:pPr>
            <w:r>
              <w:rPr>
                <w:b/>
                <w:szCs w:val="28"/>
              </w:rPr>
              <w:t xml:space="preserve">- </w:t>
            </w:r>
            <w:r>
              <w:rPr>
                <w:rFonts w:eastAsia="SimSun"/>
                <w:szCs w:val="28"/>
              </w:rPr>
              <w:t>Dấu chấm lửng được kí hiệu bởi ba dấu chấm (…), còn gọi là dấu ba chấm, là một trong những loại dấu câu thường gặp trong văn viết.</w:t>
            </w:r>
          </w:p>
          <w:p w:rsidR="0060613B" w:rsidRDefault="0060613B" w:rsidP="002B277B">
            <w:pPr>
              <w:tabs>
                <w:tab w:val="center" w:pos="2277"/>
              </w:tabs>
              <w:spacing w:line="360" w:lineRule="auto"/>
              <w:jc w:val="both"/>
              <w:rPr>
                <w:rFonts w:eastAsia="SimSun"/>
                <w:b/>
                <w:szCs w:val="28"/>
              </w:rPr>
            </w:pPr>
            <w:r>
              <w:rPr>
                <w:rFonts w:eastAsia="SimSun"/>
                <w:b/>
                <w:szCs w:val="28"/>
              </w:rPr>
              <w:t>- Công dụng</w:t>
            </w:r>
            <w:r>
              <w:rPr>
                <w:rFonts w:eastAsia="SimSun"/>
                <w:b/>
                <w:szCs w:val="28"/>
              </w:rPr>
              <w:tab/>
            </w:r>
          </w:p>
          <w:p w:rsidR="0060613B" w:rsidRDefault="0060613B" w:rsidP="002B277B">
            <w:pPr>
              <w:spacing w:line="360" w:lineRule="auto"/>
              <w:jc w:val="both"/>
              <w:rPr>
                <w:rFonts w:eastAsia="SimSun"/>
                <w:szCs w:val="28"/>
              </w:rPr>
            </w:pPr>
            <w:r>
              <w:rPr>
                <w:rFonts w:eastAsia="SimSun"/>
                <w:szCs w:val="28"/>
              </w:rPr>
              <w:t>+ Biểu đạt ý còn nhiều sự vật, hiện tượng tương tự chưa liệt kê hết khi kết hợp với dấu phẩy đứng trước nó.</w:t>
            </w:r>
          </w:p>
          <w:p w:rsidR="0060613B" w:rsidRDefault="0060613B" w:rsidP="002B277B">
            <w:pPr>
              <w:spacing w:line="360" w:lineRule="auto"/>
              <w:jc w:val="both"/>
              <w:rPr>
                <w:rFonts w:eastAsia="SimSun"/>
                <w:szCs w:val="28"/>
              </w:rPr>
            </w:pPr>
            <w:r>
              <w:rPr>
                <w:rFonts w:eastAsia="SimSun"/>
                <w:szCs w:val="28"/>
              </w:rPr>
              <w:t xml:space="preserve"> + Thể hiện chỗ lời nói bỏ dở hay ngập ngừng, ngắt quãng.</w:t>
            </w:r>
          </w:p>
          <w:p w:rsidR="0060613B" w:rsidRDefault="0060613B" w:rsidP="002B277B">
            <w:pPr>
              <w:spacing w:line="360" w:lineRule="auto"/>
              <w:jc w:val="both"/>
              <w:rPr>
                <w:rFonts w:eastAsia="SimSun"/>
                <w:szCs w:val="28"/>
              </w:rPr>
            </w:pPr>
            <w:r>
              <w:rPr>
                <w:rFonts w:eastAsia="SimSun"/>
                <w:szCs w:val="28"/>
              </w:rPr>
              <w:t xml:space="preserve"> + Làm giãn nhịp điệu câu văn, chuẩn bị cho sự xuất hiện của một từ ngữ biểu thị nội dung bất ngờ hay hài hước, châm biếm.</w:t>
            </w:r>
          </w:p>
          <w:p w:rsidR="0060613B" w:rsidRDefault="0060613B" w:rsidP="002B277B">
            <w:pPr>
              <w:spacing w:line="360" w:lineRule="auto"/>
              <w:jc w:val="both"/>
              <w:rPr>
                <w:rFonts w:ascii=".VnTime" w:hAnsi=".VnTime"/>
              </w:rPr>
            </w:pPr>
            <w:r>
              <w:rPr>
                <w:rFonts w:eastAsia="SimSun"/>
                <w:szCs w:val="28"/>
              </w:rPr>
              <w:t xml:space="preserve"> </w:t>
            </w:r>
          </w:p>
          <w:p w:rsidR="0060613B" w:rsidRDefault="0060613B" w:rsidP="002B277B">
            <w:pPr>
              <w:spacing w:line="360" w:lineRule="auto"/>
              <w:jc w:val="both"/>
              <w:rPr>
                <w:rFonts w:ascii=".VnTime" w:hAnsi=".VnTime"/>
              </w:rPr>
            </w:pP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rPr>
          <w:rFonts w:eastAsia="Calibri"/>
          <w:b/>
          <w:color w:val="000000"/>
          <w:szCs w:val="28"/>
          <w:lang w:val="nl-NL"/>
        </w:rPr>
      </w:pPr>
      <w:r>
        <w:rPr>
          <w:rFonts w:eastAsia="Calibri"/>
          <w:b/>
          <w:color w:val="000000"/>
          <w:szCs w:val="28"/>
          <w:lang w:val="nl-NL"/>
        </w:rPr>
        <w:t>C. HOẠT ĐỘNG LUYỆN TẬP</w:t>
      </w:r>
    </w:p>
    <w:p w:rsidR="0060613B" w:rsidRDefault="0060613B" w:rsidP="0060613B">
      <w:pPr>
        <w:spacing w:line="360" w:lineRule="auto"/>
        <w:jc w:val="both"/>
        <w:rPr>
          <w:rFonts w:eastAsia="Calibri"/>
          <w:color w:val="000000"/>
          <w:szCs w:val="28"/>
          <w:lang w:val="sv-SE"/>
        </w:rPr>
      </w:pPr>
      <w:r>
        <w:rPr>
          <w:rFonts w:eastAsia="Calibri"/>
          <w:b/>
          <w:bCs/>
          <w:color w:val="000000"/>
          <w:szCs w:val="28"/>
          <w:lang w:val="nl-NL"/>
        </w:rPr>
        <w:t>a. Mục tiêu:</w:t>
      </w:r>
      <w:r>
        <w:rPr>
          <w:rFonts w:eastAsia="Calibri"/>
          <w:bCs/>
          <w:color w:val="000000"/>
          <w:szCs w:val="28"/>
          <w:lang w:val="nl-NL"/>
        </w:rPr>
        <w:t xml:space="preserve"> Củng cố lại kiến thức đã học.</w:t>
      </w:r>
    </w:p>
    <w:p w:rsidR="0060613B" w:rsidRDefault="0060613B" w:rsidP="0060613B">
      <w:pPr>
        <w:spacing w:line="360" w:lineRule="auto"/>
        <w:jc w:val="both"/>
        <w:rPr>
          <w:rFonts w:eastAsia="Calibri"/>
          <w:color w:val="000000"/>
          <w:szCs w:val="28"/>
          <w:lang w:val="nl-NL"/>
        </w:rPr>
      </w:pPr>
      <w:r>
        <w:rPr>
          <w:rFonts w:eastAsia="Calibri"/>
          <w:b/>
          <w:bCs/>
          <w:color w:val="000000"/>
          <w:szCs w:val="28"/>
          <w:lang w:val="nl-NL"/>
        </w:rPr>
        <w:t>b. Nội dung:</w:t>
      </w:r>
      <w:r>
        <w:rPr>
          <w:rFonts w:eastAsia="Calibri"/>
          <w:bCs/>
          <w:color w:val="000000"/>
          <w:szCs w:val="28"/>
          <w:lang w:val="nl-NL"/>
        </w:rPr>
        <w:t xml:space="preserve"> Sử dụng sgk, kiến thức đã học để hoàn thành bài tập.</w:t>
      </w:r>
    </w:p>
    <w:p w:rsidR="0060613B" w:rsidRDefault="0060613B" w:rsidP="0060613B">
      <w:pPr>
        <w:spacing w:line="360" w:lineRule="auto"/>
        <w:jc w:val="both"/>
        <w:rPr>
          <w:rFonts w:eastAsia="Calibri"/>
          <w:color w:val="000000"/>
          <w:szCs w:val="28"/>
          <w:lang w:val="nl-NL"/>
        </w:rPr>
      </w:pPr>
      <w:r>
        <w:rPr>
          <w:rFonts w:eastAsia="Calibri"/>
          <w:b/>
          <w:bCs/>
          <w:color w:val="000000"/>
          <w:szCs w:val="28"/>
          <w:lang w:val="nl-NL"/>
        </w:rPr>
        <w:t xml:space="preserve">c. </w:t>
      </w:r>
      <w:r>
        <w:rPr>
          <w:rFonts w:eastAsia="Calibri"/>
          <w:b/>
          <w:color w:val="000000"/>
          <w:szCs w:val="28"/>
          <w:lang w:val="nl-NL"/>
        </w:rPr>
        <w:t>Sản phẩm học tập:</w:t>
      </w:r>
      <w:r>
        <w:rPr>
          <w:rFonts w:eastAsia="Calibri"/>
          <w:color w:val="000000"/>
          <w:szCs w:val="28"/>
          <w:lang w:val="nl-NL"/>
        </w:rPr>
        <w:t xml:space="preserve"> Kết quả của HS.</w:t>
      </w:r>
    </w:p>
    <w:p w:rsidR="0060613B" w:rsidRDefault="0060613B" w:rsidP="0060613B">
      <w:pPr>
        <w:spacing w:line="360" w:lineRule="auto"/>
        <w:jc w:val="both"/>
        <w:rPr>
          <w:rFonts w:eastAsia="Calibri"/>
          <w:b/>
          <w:color w:val="000000"/>
          <w:szCs w:val="28"/>
          <w:lang w:val="nl-NL"/>
        </w:rPr>
      </w:pPr>
      <w:r>
        <w:rPr>
          <w:rFonts w:eastAsia="Calibri"/>
          <w:b/>
          <w:bCs/>
          <w:color w:val="000000"/>
          <w:szCs w:val="28"/>
          <w:lang w:val="nl-NL"/>
        </w:rPr>
        <w:t xml:space="preserve">d. </w:t>
      </w:r>
      <w:r>
        <w:rPr>
          <w:rFonts w:eastAsia="Calibri"/>
          <w:b/>
          <w:color w:val="000000"/>
          <w:szCs w:val="28"/>
          <w:lang w:val="nl-NL"/>
        </w:rPr>
        <w:t xml:space="preserve">Tổ chức thực hiện: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685"/>
      </w:tblGrid>
      <w:tr w:rsidR="0060613B" w:rsidTr="002B277B">
        <w:tc>
          <w:tcPr>
            <w:tcW w:w="5949"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368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5949"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NV1: Bài tập 1ti,3</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spacing w:line="360" w:lineRule="auto"/>
              <w:jc w:val="both"/>
              <w:rPr>
                <w:rFonts w:eastAsia="SimSun"/>
                <w:bCs/>
                <w:color w:val="000000"/>
                <w:kern w:val="2"/>
                <w:szCs w:val="28"/>
                <w:lang w:eastAsia="zh-CN"/>
              </w:rPr>
            </w:pPr>
            <w:r>
              <w:rPr>
                <w:rFonts w:eastAsia="SimSun"/>
                <w:bCs/>
                <w:color w:val="000000"/>
                <w:kern w:val="2"/>
                <w:szCs w:val="28"/>
                <w:lang w:eastAsia="zh-CN"/>
              </w:rPr>
              <w:t xml:space="preserve">- GV chuyển giao nhiệm vụ: </w:t>
            </w:r>
          </w:p>
          <w:p w:rsidR="0060613B" w:rsidRDefault="0060613B" w:rsidP="002B277B">
            <w:pPr>
              <w:spacing w:line="360" w:lineRule="auto"/>
              <w:jc w:val="both"/>
              <w:rPr>
                <w:i/>
                <w:szCs w:val="28"/>
              </w:rPr>
            </w:pPr>
            <w:r>
              <w:rPr>
                <w:i/>
                <w:szCs w:val="28"/>
              </w:rPr>
              <w:t>Câu 1: Chỉ ra công dụng của dấu chấm lửng trong các trường hợp sau:</w:t>
            </w:r>
          </w:p>
          <w:p w:rsidR="0060613B" w:rsidRDefault="0060613B" w:rsidP="002B277B">
            <w:pPr>
              <w:spacing w:line="360" w:lineRule="auto"/>
              <w:jc w:val="both"/>
              <w:rPr>
                <w:i/>
                <w:szCs w:val="28"/>
              </w:rPr>
            </w:pPr>
            <w:r>
              <w:rPr>
                <w:i/>
                <w:szCs w:val="28"/>
              </w:rPr>
              <w:t>a. Nhưng tôi chạm ngay vào một vật rắn. Tôi níu lấy nó. Tôi cảm thấy mình được đưa lên mặt nước và dễ thở hơn… Tôi ngất đi…</w:t>
            </w:r>
          </w:p>
          <w:p w:rsidR="0060613B" w:rsidRDefault="0060613B" w:rsidP="002B277B">
            <w:pPr>
              <w:spacing w:line="360" w:lineRule="auto"/>
              <w:jc w:val="both"/>
              <w:rPr>
                <w:i/>
                <w:szCs w:val="28"/>
              </w:rPr>
            </w:pPr>
            <w:r>
              <w:rPr>
                <w:i/>
                <w:szCs w:val="28"/>
              </w:rPr>
              <w:t>b. Chính chúng ta đã biết rõ hơn ai hết tốc độ con tàu này! Muốn đạt tốc độ đó cần có máy móc; muốn điều khiển máy móc, phải có thợ. Từ đó tôi kết luận rằng… chúng ta đã thoát chết!</w:t>
            </w:r>
          </w:p>
          <w:p w:rsidR="0060613B" w:rsidRDefault="0060613B" w:rsidP="002B277B">
            <w:pPr>
              <w:spacing w:line="360" w:lineRule="auto"/>
              <w:jc w:val="both"/>
              <w:rPr>
                <w:i/>
                <w:szCs w:val="28"/>
              </w:rPr>
            </w:pPr>
            <w:r>
              <w:rPr>
                <w:i/>
                <w:szCs w:val="28"/>
              </w:rPr>
              <w:t>c. Chúng tôi lần mò từng ngóc ngách, từ điện thờ thần A-pô-lô đến thánh đường A-then-na Pờ-rô-nai-a, thậm chí không bỏ sót những vết tích còn lại của đấu trường, rạp hát,… bên bờ suối Cát-xta-lích.</w:t>
            </w:r>
          </w:p>
          <w:p w:rsidR="0060613B" w:rsidRDefault="0060613B" w:rsidP="002B277B">
            <w:pPr>
              <w:spacing w:line="360" w:lineRule="auto"/>
              <w:jc w:val="both"/>
              <w:rPr>
                <w:i/>
                <w:szCs w:val="28"/>
              </w:rPr>
            </w:pPr>
            <w:r>
              <w:rPr>
                <w:i/>
                <w:szCs w:val="28"/>
              </w:rPr>
              <w:t>- Tớ nghĩ ta nên quay lại điện thờ thần A-pô-lô, vì trong câu đố có nhắc dến vị thần đội vòng nguyệt quế và nhấn mạnh rằng chúng ta cần phải bày tỏ lòng thành kính… - Tôi kết luận sau khi đã kiểm tra một vòng.</w:t>
            </w:r>
          </w:p>
          <w:p w:rsidR="0060613B" w:rsidRDefault="0060613B" w:rsidP="002B277B">
            <w:pPr>
              <w:spacing w:line="360" w:lineRule="auto"/>
              <w:jc w:val="both"/>
              <w:rPr>
                <w:i/>
                <w:szCs w:val="28"/>
              </w:rPr>
            </w:pPr>
            <w:r>
              <w:rPr>
                <w:i/>
                <w:szCs w:val="28"/>
              </w:rPr>
              <w:t>- Có lí! Nhưng mà cái khoản bày tỏ lòng thành kính ấy, cậu bày tỏ đi nhé…</w:t>
            </w:r>
          </w:p>
          <w:p w:rsidR="0060613B" w:rsidRDefault="0060613B" w:rsidP="002B277B">
            <w:pPr>
              <w:spacing w:line="360" w:lineRule="auto"/>
              <w:jc w:val="both"/>
              <w:rPr>
                <w:i/>
                <w:szCs w:val="28"/>
              </w:rPr>
            </w:pPr>
            <w:r>
              <w:rPr>
                <w:i/>
                <w:szCs w:val="28"/>
              </w:rPr>
              <w:t>Câu 2: Tìm trong văn bản Đường vào trung tâm vũ trụ một câu có dấu chấm lửng với công dụng làm giãn nhịp điệu câu văn, chuẩn bị cho sự xuất hiện của một từ ngữ biểu thị nội dung hài hước</w:t>
            </w:r>
          </w:p>
          <w:p w:rsidR="0060613B" w:rsidRDefault="0060613B" w:rsidP="002B277B">
            <w:pPr>
              <w:spacing w:line="360" w:lineRule="auto"/>
              <w:jc w:val="both"/>
              <w:rPr>
                <w:i/>
                <w:szCs w:val="28"/>
              </w:rPr>
            </w:pPr>
            <w:r>
              <w:rPr>
                <w:i/>
                <w:szCs w:val="28"/>
              </w:rPr>
              <w:t>Câu 3: Nêu công dụng của dấu ngoặc kép trong các câu sau:</w:t>
            </w:r>
          </w:p>
          <w:p w:rsidR="0060613B" w:rsidRDefault="0060613B" w:rsidP="002B277B">
            <w:pPr>
              <w:spacing w:line="360" w:lineRule="auto"/>
              <w:jc w:val="both"/>
              <w:rPr>
                <w:i/>
                <w:szCs w:val="28"/>
              </w:rPr>
            </w:pPr>
            <w:r>
              <w:rPr>
                <w:i/>
                <w:szCs w:val="28"/>
              </w:rPr>
              <w:t>a. Cả Thần Đồng và tôi đều tin “cái rốn” ấy hẳn vẫn còn ở trong đền chứ không thể là hòn đá Ôm-phe-lốt kia</w:t>
            </w:r>
          </w:p>
          <w:p w:rsidR="0060613B" w:rsidRDefault="0060613B" w:rsidP="002B277B">
            <w:pPr>
              <w:spacing w:line="360" w:lineRule="auto"/>
              <w:jc w:val="both"/>
              <w:rPr>
                <w:i/>
                <w:szCs w:val="28"/>
              </w:rPr>
            </w:pPr>
            <w:r>
              <w:rPr>
                <w:i/>
                <w:szCs w:val="28"/>
              </w:rPr>
              <w:t>b. Câu hỏi đầu tiên chạy qua đầu hắn chắc chắn là: Sao có thể lưu giữ được những “hiện vật” này?</w:t>
            </w:r>
          </w:p>
          <w:p w:rsidR="0060613B" w:rsidRDefault="0060613B" w:rsidP="002B277B">
            <w:pPr>
              <w:spacing w:line="360" w:lineRule="auto"/>
              <w:jc w:val="both"/>
              <w:rPr>
                <w:i/>
                <w:szCs w:val="28"/>
              </w:rPr>
            </w:pP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nghe và đặt câu hỏi liên quan đến bài học.</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b/>
                <w:color w:val="000000"/>
                <w:szCs w:val="28"/>
                <w:lang w:val="de-DE"/>
              </w:rPr>
            </w:pPr>
            <w:r>
              <w:rPr>
                <w:rFonts w:eastAsia="Calibri"/>
                <w:color w:val="000000"/>
                <w:szCs w:val="28"/>
              </w:rPr>
              <w:t>- GV nhận xét, bổ sung, chốt lại kiến thức</w:t>
            </w:r>
          </w:p>
        </w:tc>
        <w:tc>
          <w:tcPr>
            <w:tcW w:w="3685"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b/>
                <w:szCs w:val="28"/>
              </w:rPr>
            </w:pPr>
            <w:r>
              <w:rPr>
                <w:b/>
                <w:szCs w:val="28"/>
              </w:rPr>
              <w:t>II. Luyện tập</w:t>
            </w:r>
          </w:p>
          <w:p w:rsidR="0060613B" w:rsidRDefault="0060613B" w:rsidP="002B277B">
            <w:pPr>
              <w:spacing w:line="360" w:lineRule="auto"/>
              <w:jc w:val="both"/>
              <w:rPr>
                <w:b/>
                <w:szCs w:val="28"/>
              </w:rPr>
            </w:pPr>
            <w:r>
              <w:rPr>
                <w:b/>
                <w:szCs w:val="28"/>
              </w:rPr>
              <w:t xml:space="preserve">Câu 1: </w:t>
            </w:r>
          </w:p>
          <w:p w:rsidR="0060613B" w:rsidRDefault="0060613B" w:rsidP="002B277B">
            <w:pPr>
              <w:spacing w:line="360" w:lineRule="auto"/>
              <w:jc w:val="both"/>
              <w:rPr>
                <w:szCs w:val="28"/>
              </w:rPr>
            </w:pPr>
            <w:r>
              <w:rPr>
                <w:szCs w:val="28"/>
              </w:rPr>
              <w:t>a. Dấu chấm lửng thể hiện lời nói bỏ dở, ngắt quãng</w:t>
            </w:r>
          </w:p>
          <w:p w:rsidR="0060613B" w:rsidRDefault="0060613B" w:rsidP="002B277B">
            <w:pPr>
              <w:spacing w:line="360" w:lineRule="auto"/>
              <w:jc w:val="both"/>
              <w:rPr>
                <w:szCs w:val="28"/>
              </w:rPr>
            </w:pPr>
            <w:r>
              <w:rPr>
                <w:szCs w:val="28"/>
              </w:rPr>
              <w:t>b. Dấu chấm lửng làm giãn nhịp điệu câu văn, chuẩn bị cho sự xuất hiện của từ ngữ biểu thị một nội dung bất ngờ chuẩn bị diễn ra.</w:t>
            </w:r>
          </w:p>
          <w:p w:rsidR="0060613B" w:rsidRDefault="0060613B" w:rsidP="002B277B">
            <w:pPr>
              <w:spacing w:line="360" w:lineRule="auto"/>
              <w:jc w:val="both"/>
              <w:rPr>
                <w:szCs w:val="28"/>
              </w:rPr>
            </w:pPr>
            <w:r>
              <w:rPr>
                <w:szCs w:val="28"/>
              </w:rPr>
              <w:t>c.</w:t>
            </w:r>
          </w:p>
          <w:p w:rsidR="0060613B" w:rsidRDefault="0060613B" w:rsidP="002B277B">
            <w:pPr>
              <w:spacing w:line="360" w:lineRule="auto"/>
              <w:jc w:val="both"/>
              <w:rPr>
                <w:szCs w:val="28"/>
              </w:rPr>
            </w:pPr>
            <w:r>
              <w:rPr>
                <w:szCs w:val="28"/>
              </w:rPr>
              <w:t>- Dấu chấm lửng 1: Dấu chấm lửng cho biết còn nhiều sự vật, hiện tượng chưa được liệt kê hết.</w:t>
            </w:r>
          </w:p>
          <w:p w:rsidR="0060613B" w:rsidRDefault="0060613B" w:rsidP="002B277B">
            <w:pPr>
              <w:spacing w:line="360" w:lineRule="auto"/>
              <w:jc w:val="both"/>
              <w:rPr>
                <w:szCs w:val="28"/>
              </w:rPr>
            </w:pPr>
            <w:r>
              <w:rPr>
                <w:szCs w:val="28"/>
              </w:rPr>
              <w:t>- Dấu chấm lửng 2: Dấu chấm lửng để thể hiện lời nói bỏ ngỏ, ngập ngừng, ngắt quãng</w:t>
            </w:r>
          </w:p>
          <w:p w:rsidR="0060613B" w:rsidRDefault="0060613B" w:rsidP="002B277B">
            <w:pPr>
              <w:spacing w:line="360" w:lineRule="auto"/>
              <w:jc w:val="both"/>
              <w:rPr>
                <w:szCs w:val="28"/>
              </w:rPr>
            </w:pPr>
            <w:r>
              <w:rPr>
                <w:szCs w:val="28"/>
              </w:rPr>
              <w:t>- Dấu chấm lửng 3: Dấu chấm lửng để thể hiện lời nói bỏ ngỏ, ngập ngừng, ngắt quãng</w:t>
            </w:r>
          </w:p>
          <w:p w:rsidR="0060613B" w:rsidRDefault="0060613B" w:rsidP="002B277B">
            <w:pPr>
              <w:spacing w:line="360" w:lineRule="auto"/>
              <w:jc w:val="both"/>
              <w:rPr>
                <w:szCs w:val="28"/>
              </w:rPr>
            </w:pPr>
            <w:r>
              <w:rPr>
                <w:b/>
                <w:szCs w:val="28"/>
              </w:rPr>
              <w:t>Câu 2:</w:t>
            </w:r>
            <w:r>
              <w:rPr>
                <w:szCs w:val="28"/>
              </w:rPr>
              <w:t xml:space="preserve"> Dấu chấm lửng có công dụng làm giãn nhịp điệu câu văn, chuẩn bị cho sự xuất hiện của một từ ngữ biểu thị nội dung hài hước trong bài: “Chẳng qua chỉ là…. cái ổ voi thôi mà! Ai bảo có nười “mắt toét”! - Tôi khích”</w:t>
            </w:r>
          </w:p>
          <w:p w:rsidR="0060613B" w:rsidRDefault="0060613B" w:rsidP="002B277B">
            <w:pPr>
              <w:spacing w:line="360" w:lineRule="auto"/>
              <w:jc w:val="both"/>
              <w:rPr>
                <w:b/>
                <w:szCs w:val="28"/>
              </w:rPr>
            </w:pPr>
            <w:r>
              <w:rPr>
                <w:b/>
                <w:szCs w:val="28"/>
              </w:rPr>
              <w:t xml:space="preserve">Câu 3: </w:t>
            </w:r>
          </w:p>
          <w:p w:rsidR="0060613B" w:rsidRDefault="0060613B" w:rsidP="002B277B">
            <w:pPr>
              <w:spacing w:line="360" w:lineRule="auto"/>
              <w:jc w:val="both"/>
              <w:rPr>
                <w:szCs w:val="28"/>
              </w:rPr>
            </w:pPr>
            <w:r>
              <w:rPr>
                <w:szCs w:val="28"/>
              </w:rPr>
              <w:t>a. Dấu ngoặc kép ở đây dùng để đánh dấu một từ ngữ được hiểu theo nghĩa đặc biệt, nhằm nhấn mạnh vị trí trung tâm của vũ trụ</w:t>
            </w:r>
          </w:p>
          <w:p w:rsidR="0060613B" w:rsidRDefault="0060613B" w:rsidP="002B277B">
            <w:pPr>
              <w:spacing w:line="360" w:lineRule="auto"/>
              <w:jc w:val="both"/>
              <w:rPr>
                <w:szCs w:val="28"/>
              </w:rPr>
            </w:pPr>
            <w:r>
              <w:rPr>
                <w:szCs w:val="28"/>
              </w:rPr>
              <w:t>b. Dấu ngoặc kép ở đây dùng để đánh dấu một từ ngữ được hiểu theo nghĩa đặc biệt, nhằm nhấn mạnh ý nghĩa của từ và giúp người đọc hình dung Tâm Vũ Trụ như một “viện bảo tàng” khổng lồ và sống động</w:t>
            </w:r>
          </w:p>
          <w:p w:rsidR="0060613B" w:rsidRDefault="0060613B" w:rsidP="002B277B">
            <w:pPr>
              <w:spacing w:line="360" w:lineRule="auto"/>
              <w:jc w:val="both"/>
              <w:rPr>
                <w:szCs w:val="28"/>
              </w:rPr>
            </w:pPr>
          </w:p>
        </w:tc>
      </w:tr>
    </w:tbl>
    <w:p w:rsidR="0060613B" w:rsidRDefault="0060613B" w:rsidP="0060613B">
      <w:pPr>
        <w:spacing w:line="360" w:lineRule="auto"/>
        <w:jc w:val="both"/>
        <w:rPr>
          <w:rFonts w:eastAsia="Calibri"/>
          <w:b/>
          <w:bCs/>
          <w:iCs/>
          <w:color w:val="FF0000"/>
          <w:szCs w:val="28"/>
          <w:lang w:val="sv-SE"/>
        </w:rPr>
      </w:pP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5229"/>
      </w:tblGrid>
      <w:tr w:rsidR="0060613B" w:rsidTr="002B277B">
        <w:tc>
          <w:tcPr>
            <w:tcW w:w="440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5229"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440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Bước1: Chuyển giao nhiệm vụ</w:t>
            </w:r>
          </w:p>
          <w:p w:rsidR="0060613B" w:rsidRDefault="0060613B" w:rsidP="002B277B">
            <w:pPr>
              <w:spacing w:line="360" w:lineRule="auto"/>
              <w:jc w:val="both"/>
              <w:rPr>
                <w:rFonts w:eastAsia="MS Mincho"/>
                <w:bCs/>
                <w:i/>
                <w:kern w:val="2"/>
                <w:szCs w:val="28"/>
                <w:lang w:val="sv-SE" w:eastAsia="zh-CN"/>
              </w:rPr>
            </w:pPr>
            <w:r>
              <w:rPr>
                <w:rFonts w:eastAsia="MS Mincho"/>
                <w:bCs/>
                <w:i/>
                <w:kern w:val="2"/>
                <w:szCs w:val="28"/>
                <w:lang w:val="sv-SE" w:eastAsia="zh-CN"/>
              </w:rPr>
              <w:t xml:space="preserve">- GV chuyển giao nhiệm vụ: </w:t>
            </w:r>
          </w:p>
          <w:p w:rsidR="0060613B" w:rsidRDefault="0060613B" w:rsidP="002B277B">
            <w:pPr>
              <w:spacing w:line="360" w:lineRule="auto"/>
              <w:jc w:val="both"/>
              <w:rPr>
                <w:i/>
                <w:szCs w:val="28"/>
              </w:rPr>
            </w:pPr>
            <w:r>
              <w:rPr>
                <w:i/>
                <w:szCs w:val="28"/>
              </w:rPr>
              <w:t>Câu 4: Viết đoạn văn (khoảng 5-7 câu) về một nội dung được gợi ra từ văn bản Đường vào trung tâm vũ trụ, trong đó có sử dụng dấu chấm lửng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spacing w:line="360" w:lineRule="auto"/>
              <w:jc w:val="both"/>
              <w:rPr>
                <w:rFonts w:eastAsia="Calibri"/>
                <w:i/>
                <w:color w:val="000000"/>
                <w:szCs w:val="28"/>
                <w:lang w:val="nl-NL"/>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 gọi 4-5 hs trình bày ản phẩm</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kern w:val="2"/>
                <w:szCs w:val="28"/>
                <w:lang w:eastAsia="zh-CN"/>
              </w:rPr>
              <w:t xml:space="preserve">- GV nhận xét, đánh giá, bổ sung, chốt lại kiến thức </w:t>
            </w:r>
          </w:p>
        </w:tc>
        <w:tc>
          <w:tcPr>
            <w:tcW w:w="5229"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i/>
                <w:szCs w:val="28"/>
              </w:rPr>
            </w:pPr>
            <w:r>
              <w:rPr>
                <w:i/>
                <w:szCs w:val="28"/>
              </w:rPr>
              <w:t>    Văn bản Đường vào trung tâm vũ trụ là văn rất ý nghĩa về sự khám phá của những nhân vật về một nơi gọi là Trung tâm của vũ trụ. Sự khám phá của các nhân vật về nơi chỉ tồn tại trong sách vở là một điều thật kỳ diệu. Theo bước chân của những nhân vật, người đọc như được cảm nhận một thế giới kì diệu, một thế giới khác hẳn so với Trái Đất của chúng ta. Nơi đây như một thế giới thần tiên với nhiều sinh vật đã tuyệt chủng, không gian mát mẻ phảng phất hương vị của đồng quê. Nơi in đậm dấu ấn trong trái tim người đọc… trung tâm vũ trụ.</w:t>
            </w:r>
          </w:p>
          <w:p w:rsidR="0060613B" w:rsidRDefault="0060613B" w:rsidP="002B277B">
            <w:pPr>
              <w:spacing w:line="360" w:lineRule="auto"/>
              <w:jc w:val="both"/>
              <w:rPr>
                <w:rFonts w:eastAsia="MS Mincho"/>
                <w:bCs/>
                <w:i/>
                <w:iCs/>
                <w:kern w:val="2"/>
                <w:szCs w:val="28"/>
                <w:lang w:val="sv-SE" w:eastAsia="zh-CN"/>
              </w:rPr>
            </w:pPr>
          </w:p>
        </w:tc>
      </w:tr>
    </w:tbl>
    <w:p w:rsidR="0060613B" w:rsidRDefault="0060613B" w:rsidP="0060613B">
      <w:pPr>
        <w:spacing w:line="360" w:lineRule="auto"/>
        <w:jc w:val="both"/>
        <w:rPr>
          <w:rFonts w:eastAsia="Calibri"/>
          <w:b/>
          <w:bCs/>
          <w:iCs/>
          <w:szCs w:val="28"/>
        </w:rPr>
      </w:pPr>
    </w:p>
    <w:p w:rsidR="0060613B" w:rsidRDefault="0060613B" w:rsidP="0060613B">
      <w:pPr>
        <w:spacing w:line="360" w:lineRule="auto"/>
        <w:jc w:val="both"/>
        <w:rPr>
          <w:rFonts w:eastAsia="Calibri"/>
          <w:b/>
          <w:bCs/>
          <w:iCs/>
          <w:szCs w:val="28"/>
          <w:lang w:val="sv-SE"/>
        </w:rPr>
      </w:pPr>
    </w:p>
    <w:p w:rsidR="0060613B" w:rsidRDefault="0060613B" w:rsidP="0060613B">
      <w:pPr>
        <w:rPr>
          <w:rFonts w:eastAsia="Calibri"/>
          <w:b/>
          <w:bCs/>
          <w:iCs/>
          <w:szCs w:val="28"/>
          <w:lang w:val="sv-SE"/>
        </w:rPr>
      </w:pPr>
      <w:r>
        <w:rPr>
          <w:rFonts w:eastAsia="Calibri"/>
          <w:b/>
          <w:bCs/>
          <w:iCs/>
          <w:szCs w:val="28"/>
          <w:lang w:val="sv-SE"/>
        </w:rPr>
        <w:br w:type="page"/>
      </w:r>
    </w:p>
    <w:p w:rsidR="0060613B" w:rsidRPr="002B277B" w:rsidRDefault="0060613B" w:rsidP="0060613B">
      <w:pPr>
        <w:spacing w:line="360" w:lineRule="auto"/>
        <w:rPr>
          <w:rFonts w:eastAsia="Calibri"/>
          <w:b/>
          <w:bCs/>
          <w:szCs w:val="28"/>
          <w:lang w:val="en-US"/>
        </w:rPr>
      </w:pPr>
    </w:p>
    <w:p w:rsidR="0060613B" w:rsidRPr="002B277B" w:rsidRDefault="00217FA3" w:rsidP="002B277B">
      <w:pPr>
        <w:spacing w:after="0" w:line="360" w:lineRule="auto"/>
        <w:jc w:val="center"/>
        <w:rPr>
          <w:rFonts w:eastAsia="Calibri"/>
          <w:b/>
          <w:bCs/>
          <w:iCs/>
          <w:szCs w:val="28"/>
        </w:rPr>
      </w:pPr>
      <w:r>
        <w:rPr>
          <w:rFonts w:eastAsia="Calibri"/>
          <w:b/>
          <w:bCs/>
          <w:iCs/>
          <w:szCs w:val="28"/>
          <w:lang w:val="sv-SE"/>
        </w:rPr>
        <w:t xml:space="preserve">TIẾT 92,93: </w:t>
      </w:r>
      <w:r w:rsidR="0060613B" w:rsidRPr="002B277B">
        <w:rPr>
          <w:rFonts w:eastAsia="Calibri"/>
          <w:b/>
          <w:bCs/>
          <w:iCs/>
          <w:szCs w:val="28"/>
          <w:lang w:val="sv-SE"/>
        </w:rPr>
        <w:t xml:space="preserve">VĂN BẢN 3. DẤU </w:t>
      </w:r>
      <w:r w:rsidR="0060613B" w:rsidRPr="002B277B">
        <w:rPr>
          <w:rFonts w:eastAsia="Calibri"/>
          <w:b/>
          <w:bCs/>
          <w:iCs/>
          <w:szCs w:val="28"/>
        </w:rPr>
        <w:t>ẤN HỒ KHANH</w:t>
      </w:r>
    </w:p>
    <w:p w:rsidR="0060613B" w:rsidRPr="002B277B" w:rsidRDefault="0060613B" w:rsidP="002B277B">
      <w:pPr>
        <w:spacing w:after="0" w:line="360" w:lineRule="auto"/>
        <w:jc w:val="center"/>
        <w:rPr>
          <w:rFonts w:eastAsia="Calibri"/>
          <w:b/>
          <w:bCs/>
          <w:iCs/>
          <w:szCs w:val="28"/>
        </w:rPr>
      </w:pPr>
      <w:r w:rsidRPr="002B277B">
        <w:rPr>
          <w:rFonts w:eastAsia="Calibri"/>
          <w:b/>
          <w:bCs/>
          <w:iCs/>
          <w:szCs w:val="28"/>
        </w:rPr>
        <w:t xml:space="preserve">      -Nhật Văn-</w:t>
      </w:r>
    </w:p>
    <w:p w:rsidR="0060613B" w:rsidRDefault="0060613B" w:rsidP="002B277B">
      <w:pPr>
        <w:spacing w:after="0" w:line="360" w:lineRule="auto"/>
        <w:jc w:val="both"/>
        <w:rPr>
          <w:rFonts w:eastAsia="Calibri"/>
          <w:b/>
          <w:bCs/>
          <w:szCs w:val="28"/>
          <w:lang w:val="nl-NL"/>
        </w:rPr>
      </w:pPr>
      <w:r>
        <w:rPr>
          <w:rFonts w:eastAsia="Calibri"/>
          <w:b/>
          <w:bCs/>
          <w:iCs/>
          <w:szCs w:val="28"/>
          <w:lang w:val="nl-NL"/>
        </w:rPr>
        <w:t>I. MỤC TIÊU</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1. Kiến thức</w:t>
      </w:r>
    </w:p>
    <w:p w:rsidR="0060613B" w:rsidRDefault="0060613B" w:rsidP="002B277B">
      <w:pPr>
        <w:spacing w:after="0" w:line="360" w:lineRule="auto"/>
        <w:jc w:val="both"/>
        <w:rPr>
          <w:szCs w:val="28"/>
        </w:rPr>
      </w:pPr>
      <w:r>
        <w:rPr>
          <w:rFonts w:eastAsia="Calibri"/>
          <w:iCs/>
          <w:szCs w:val="28"/>
          <w:lang w:val="nl-NL"/>
        </w:rPr>
        <w:t xml:space="preserve">- Nhận biết được </w:t>
      </w:r>
      <w:r>
        <w:rPr>
          <w:szCs w:val="28"/>
        </w:rPr>
        <w:t>câu chuyện khám phá thiên nhiên, phát hiện ra hang Sơn Đoòng của Hồ Khanh. Qua đó tác phẩm cho ta hiểu thêm về cuộc sống và con đường cống hiến của những người có công trong việc thay đổi cuộc sống của chúng ta.</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2. Năng lực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a. Năng lực chung</w:t>
      </w:r>
    </w:p>
    <w:p w:rsidR="0060613B" w:rsidRDefault="0060613B" w:rsidP="002B277B">
      <w:pPr>
        <w:spacing w:after="0" w:line="360" w:lineRule="auto"/>
        <w:jc w:val="both"/>
        <w:rPr>
          <w:rFonts w:eastAsia="Calibri"/>
          <w:szCs w:val="28"/>
        </w:rPr>
      </w:pPr>
      <w:r>
        <w:rPr>
          <w:rFonts w:eastAsia="Calibri"/>
          <w:szCs w:val="28"/>
        </w:rPr>
        <w:t>- Năng lực giải quyết vấn đề, năng lực tự quản bản thân, năng lực giao tiếp, năng lực hợp tác...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b. Năng lực đặc</w:t>
      </w:r>
      <w:r>
        <w:rPr>
          <w:rFonts w:eastAsia="Calibri"/>
          <w:b/>
          <w:bCs/>
          <w:color w:val="000000"/>
          <w:szCs w:val="28"/>
        </w:rPr>
        <w:t xml:space="preserve"> thù</w:t>
      </w:r>
      <w:r>
        <w:rPr>
          <w:rFonts w:eastAsia="Calibri"/>
          <w:b/>
          <w:bCs/>
          <w:color w:val="000000"/>
          <w:szCs w:val="28"/>
          <w:lang w:val="nl-NL"/>
        </w:rPr>
        <w:t>:</w:t>
      </w:r>
    </w:p>
    <w:p w:rsidR="0060613B" w:rsidRDefault="0060613B" w:rsidP="002B277B">
      <w:pPr>
        <w:spacing w:after="0" w:line="360" w:lineRule="auto"/>
        <w:jc w:val="both"/>
        <w:rPr>
          <w:rFonts w:eastAsia="Calibri"/>
          <w:bCs/>
          <w:color w:val="000000"/>
          <w:szCs w:val="28"/>
          <w:lang w:val="nl-NL"/>
        </w:rPr>
      </w:pPr>
      <w:r>
        <w:rPr>
          <w:rFonts w:eastAsia="Calibri"/>
          <w:bCs/>
          <w:color w:val="000000"/>
          <w:szCs w:val="28"/>
          <w:lang w:val="nl-NL"/>
        </w:rPr>
        <w:t>- Kết nối chủ điểm Thế</w:t>
      </w:r>
      <w:r>
        <w:rPr>
          <w:rFonts w:eastAsia="Calibri"/>
          <w:bCs/>
          <w:color w:val="000000"/>
          <w:szCs w:val="28"/>
        </w:rPr>
        <w:t xml:space="preserve"> giới viễn tưởng</w:t>
      </w:r>
      <w:r>
        <w:rPr>
          <w:rFonts w:eastAsia="Calibri"/>
          <w:bCs/>
          <w:color w:val="000000"/>
          <w:szCs w:val="28"/>
          <w:lang w:val="nl-NL"/>
        </w:rPr>
        <w:t xml:space="preserve"> </w:t>
      </w:r>
    </w:p>
    <w:p w:rsidR="0060613B" w:rsidRDefault="0060613B" w:rsidP="002B277B">
      <w:pPr>
        <w:spacing w:after="0" w:line="360" w:lineRule="auto"/>
        <w:jc w:val="both"/>
        <w:rPr>
          <w:rFonts w:eastAsia="Calibri"/>
          <w:bCs/>
          <w:color w:val="000000"/>
          <w:szCs w:val="28"/>
        </w:rPr>
      </w:pPr>
      <w:r>
        <w:rPr>
          <w:rFonts w:eastAsia="Calibri"/>
          <w:bCs/>
          <w:color w:val="000000"/>
          <w:szCs w:val="28"/>
        </w:rPr>
        <w:t>- Củng cố về Văn bản thông tin: nhan đề, nội dung chính, vai trò của các chi tiết trong việc thể hiện nội dung chính</w:t>
      </w:r>
    </w:p>
    <w:p w:rsidR="0060613B" w:rsidRDefault="0060613B" w:rsidP="002B277B">
      <w:pPr>
        <w:spacing w:after="0" w:line="360" w:lineRule="auto"/>
        <w:jc w:val="both"/>
        <w:rPr>
          <w:rFonts w:eastAsia="Calibri"/>
          <w:szCs w:val="28"/>
          <w:lang w:val="nl-NL"/>
        </w:rPr>
      </w:pPr>
      <w:r>
        <w:rPr>
          <w:rFonts w:eastAsia="Calibri"/>
          <w:b/>
          <w:color w:val="000000"/>
          <w:szCs w:val="28"/>
          <w:lang w:val="nl-NL"/>
        </w:rPr>
        <w:t>3. Phẩm chất:</w:t>
      </w:r>
      <w:r>
        <w:rPr>
          <w:rFonts w:eastAsia="Calibri"/>
          <w:color w:val="000000"/>
          <w:szCs w:val="28"/>
          <w:lang w:val="nl-NL"/>
        </w:rPr>
        <w:t xml:space="preserve"> </w:t>
      </w:r>
    </w:p>
    <w:p w:rsidR="0060613B" w:rsidRDefault="0060613B" w:rsidP="002B277B">
      <w:pPr>
        <w:spacing w:after="0" w:line="360" w:lineRule="auto"/>
        <w:jc w:val="both"/>
        <w:rPr>
          <w:rFonts w:eastAsia="Calibri"/>
          <w:szCs w:val="28"/>
        </w:rPr>
      </w:pPr>
      <w:r>
        <w:rPr>
          <w:rFonts w:eastAsia="Calibri"/>
          <w:szCs w:val="28"/>
        </w:rPr>
        <w:t>Yêu thiên nhiên, trân trọng và bảo vệ di sản</w:t>
      </w:r>
    </w:p>
    <w:p w:rsidR="0060613B" w:rsidRDefault="0060613B" w:rsidP="002B277B">
      <w:pPr>
        <w:widowControl w:val="0"/>
        <w:spacing w:after="0" w:line="360" w:lineRule="auto"/>
        <w:jc w:val="both"/>
        <w:rPr>
          <w:rFonts w:eastAsia="SimSun"/>
          <w:b/>
          <w:bCs/>
          <w:color w:val="000000"/>
          <w:kern w:val="2"/>
          <w:szCs w:val="28"/>
        </w:rPr>
      </w:pPr>
      <w:r>
        <w:rPr>
          <w:rFonts w:eastAsia="SimSun"/>
          <w:b/>
          <w:bCs/>
          <w:color w:val="000000"/>
          <w:kern w:val="2"/>
          <w:szCs w:val="28"/>
        </w:rPr>
        <w:t>II. THIẾT BỊ DẠY HỌC VÀ HỌC LIỆU</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Tranh ảnh, giấy, màu, băng keo, keo, kéo...</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Máy tính, máy chiếu, bảng phụ, Bút dạ, Giấy A0</w:t>
      </w:r>
    </w:p>
    <w:p w:rsidR="0060613B" w:rsidRDefault="0060613B" w:rsidP="002B277B">
      <w:pPr>
        <w:widowControl w:val="0"/>
        <w:spacing w:after="0" w:line="360" w:lineRule="auto"/>
        <w:jc w:val="both"/>
        <w:rPr>
          <w:rFonts w:eastAsia="SimSun"/>
          <w:b/>
          <w:kern w:val="2"/>
          <w:szCs w:val="28"/>
        </w:rPr>
      </w:pPr>
      <w:r>
        <w:rPr>
          <w:rFonts w:eastAsia="SimSun"/>
          <w:b/>
          <w:color w:val="000000"/>
          <w:kern w:val="2"/>
          <w:szCs w:val="28"/>
        </w:rPr>
        <w:t>III. TIẾN TRÌNH DẠY HỌC</w:t>
      </w:r>
    </w:p>
    <w:p w:rsidR="0060613B" w:rsidRDefault="0060613B" w:rsidP="002B277B">
      <w:pPr>
        <w:spacing w:after="0" w:line="360" w:lineRule="auto"/>
        <w:jc w:val="both"/>
        <w:rPr>
          <w:rFonts w:eastAsia="SimSun"/>
          <w:b/>
          <w:kern w:val="2"/>
          <w:szCs w:val="28"/>
        </w:rPr>
      </w:pPr>
      <w:r>
        <w:rPr>
          <w:rFonts w:eastAsia="SimSun"/>
          <w:b/>
          <w:kern w:val="2"/>
          <w:szCs w:val="28"/>
        </w:rPr>
        <w:t>A. HOẠT ĐỘNG MỞ ĐẦU</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a) Mục tiêu:</w:t>
      </w:r>
      <w:r>
        <w:rPr>
          <w:rFonts w:eastAsia="Calibri"/>
          <w:iCs/>
          <w:color w:val="000000"/>
          <w:szCs w:val="28"/>
          <w:lang w:val="de-DE"/>
        </w:rPr>
        <w:t xml:space="preserve"> </w:t>
      </w:r>
      <w:r>
        <w:rPr>
          <w:rFonts w:eastAsia="Calibri"/>
          <w:color w:val="000000"/>
          <w:szCs w:val="28"/>
          <w:lang w:val="sv-SE"/>
        </w:rPr>
        <w:t>Tạo hứng thú cho HS, thu hút HS sẵn sàng thực hiện nhiệm vụ học tập của mình. HS khắc sâu kiến thức nội dung bài học.</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b) Nội dung:</w:t>
      </w:r>
      <w:r>
        <w:rPr>
          <w:rFonts w:eastAsia="Calibri"/>
          <w:iCs/>
          <w:color w:val="000000"/>
          <w:szCs w:val="28"/>
          <w:lang w:val="de-DE"/>
        </w:rPr>
        <w:t xml:space="preserve"> HS chia sẻ kinh nghiệm, cảm xúc của bản thân </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c) Sản phẩm:</w:t>
      </w:r>
      <w:r>
        <w:rPr>
          <w:rFonts w:eastAsia="Calibri"/>
          <w:iCs/>
          <w:color w:val="000000"/>
          <w:szCs w:val="28"/>
          <w:lang w:val="de-DE"/>
        </w:rPr>
        <w:t xml:space="preserve"> Nhận thức và thái độ học tập của HS.</w:t>
      </w:r>
    </w:p>
    <w:p w:rsidR="0060613B" w:rsidRDefault="0060613B" w:rsidP="002B277B">
      <w:pPr>
        <w:spacing w:after="0" w:line="360" w:lineRule="auto"/>
        <w:jc w:val="both"/>
        <w:rPr>
          <w:rFonts w:eastAsia="Calibri"/>
          <w:b/>
          <w:iCs/>
          <w:color w:val="000000"/>
          <w:szCs w:val="28"/>
          <w:lang w:val="de-DE"/>
        </w:rPr>
      </w:pPr>
      <w:r>
        <w:rPr>
          <w:rFonts w:eastAsia="Calibri"/>
          <w:b/>
          <w:iCs/>
          <w:color w:val="000000"/>
          <w:szCs w:val="28"/>
          <w:lang w:val="de-DE"/>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5"/>
        <w:gridCol w:w="3857"/>
      </w:tblGrid>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04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iCs/>
                <w:color w:val="000000"/>
                <w:kern w:val="2"/>
                <w:lang w:eastAsia="zh-CN"/>
              </w:rPr>
            </w:pPr>
            <w:r>
              <w:rPr>
                <w:rFonts w:eastAsia="SimSun"/>
                <w:i/>
                <w:iCs/>
                <w:color w:val="000000"/>
                <w:kern w:val="2"/>
                <w:szCs w:val="28"/>
                <w:lang w:eastAsia="zh-CN"/>
              </w:rPr>
              <w:t>-</w:t>
            </w:r>
            <w:r>
              <w:rPr>
                <w:rFonts w:eastAsia="SimSun"/>
                <w:iCs/>
                <w:color w:val="000000"/>
                <w:kern w:val="2"/>
                <w:lang w:eastAsia="zh-CN"/>
              </w:rPr>
              <w:t xml:space="preserve"> GV chuyển giao nhiệm vụ: </w:t>
            </w:r>
          </w:p>
          <w:p w:rsidR="0060613B" w:rsidRDefault="0060613B" w:rsidP="002B277B">
            <w:pPr>
              <w:widowControl w:val="0"/>
              <w:spacing w:line="360" w:lineRule="auto"/>
              <w:jc w:val="both"/>
              <w:rPr>
                <w:rFonts w:eastAsia="SimSun"/>
                <w:i/>
                <w:iCs/>
                <w:color w:val="000000"/>
                <w:kern w:val="2"/>
                <w:lang w:eastAsia="zh-CN"/>
              </w:rPr>
            </w:pPr>
            <w:r>
              <w:rPr>
                <w:rFonts w:eastAsia="SimSun"/>
                <w:i/>
                <w:iCs/>
                <w:color w:val="000000"/>
                <w:kern w:val="2"/>
                <w:lang w:eastAsia="zh-CN"/>
              </w:rPr>
              <w:t>Gv chiếu video và hỏi học sinh: Video mang đến cho em những thông tin gì?</w:t>
            </w:r>
          </w:p>
          <w:p w:rsidR="0060613B" w:rsidRDefault="00852B33" w:rsidP="002B277B">
            <w:pPr>
              <w:widowControl w:val="0"/>
              <w:spacing w:line="360" w:lineRule="auto"/>
              <w:jc w:val="both"/>
              <w:rPr>
                <w:rFonts w:eastAsia="SimSun"/>
                <w:i/>
                <w:iCs/>
                <w:color w:val="000000"/>
                <w:kern w:val="2"/>
                <w:lang w:eastAsia="zh-CN"/>
              </w:rPr>
            </w:pPr>
            <w:hyperlink r:id="rId14" w:history="1">
              <w:r w:rsidR="0060613B">
                <w:rPr>
                  <w:rStyle w:val="Hyperlink"/>
                  <w:rFonts w:eastAsia="SimSun"/>
                  <w:i/>
                  <w:iCs/>
                  <w:kern w:val="2"/>
                  <w:lang w:eastAsia="zh-CN"/>
                </w:rPr>
                <w:t>https://youtu.be/wJeByJDYOgk</w:t>
              </w:r>
            </w:hyperlink>
          </w:p>
          <w:p w:rsidR="0060613B" w:rsidRDefault="0060613B" w:rsidP="002B277B">
            <w:pPr>
              <w:widowControl w:val="0"/>
              <w:spacing w:line="360" w:lineRule="auto"/>
              <w:jc w:val="both"/>
              <w:rPr>
                <w:rFonts w:eastAsia="SimSun"/>
                <w:i/>
                <w:kern w:val="2"/>
                <w:szCs w:val="28"/>
                <w:lang w:eastAsia="zh-CN"/>
              </w:rPr>
            </w:pPr>
            <w:r>
              <w:rPr>
                <w:rFonts w:eastAsia="SimSun"/>
                <w:kern w:val="2"/>
                <w:szCs w:val="28"/>
                <w:lang w:eastAsia="zh-CN"/>
              </w:rPr>
              <w:t>- HS tiếp nhận nhiệm vụ.</w:t>
            </w:r>
          </w:p>
          <w:p w:rsidR="0060613B" w:rsidRDefault="0060613B" w:rsidP="002B277B">
            <w:pPr>
              <w:widowControl w:val="0"/>
              <w:shd w:val="clear" w:color="auto" w:fill="FFFFFF"/>
              <w:spacing w:line="360" w:lineRule="auto"/>
              <w:ind w:right="48"/>
              <w:jc w:val="both"/>
              <w:rPr>
                <w:rFonts w:eastAsia="SimSun"/>
                <w:kern w:val="2"/>
                <w:szCs w:val="28"/>
                <w:lang w:eastAsia="zh-CN"/>
              </w:rPr>
            </w:pPr>
            <w:r>
              <w:rPr>
                <w:rFonts w:eastAsia="SimSun"/>
                <w:b/>
                <w:kern w:val="2"/>
                <w:szCs w:val="28"/>
                <w:lang w:eastAsia="zh-CN"/>
              </w:rPr>
              <w:t>Bước 2: HS trao đổi thảo luận, thực hiện nhiệm vụ</w:t>
            </w:r>
          </w:p>
          <w:p w:rsidR="0060613B" w:rsidRDefault="0060613B" w:rsidP="002B277B">
            <w:pPr>
              <w:widowControl w:val="0"/>
              <w:tabs>
                <w:tab w:val="left" w:pos="649"/>
              </w:tabs>
              <w:spacing w:line="360" w:lineRule="auto"/>
              <w:jc w:val="both"/>
              <w:rPr>
                <w:rFonts w:eastAsia="SimSun"/>
                <w:kern w:val="2"/>
                <w:szCs w:val="28"/>
              </w:rPr>
            </w:pPr>
            <w:r>
              <w:rPr>
                <w:rFonts w:eastAsia="SimSun"/>
                <w:kern w:val="2"/>
                <w:szCs w:val="28"/>
              </w:rPr>
              <w:t>- HS thảo luận, trao đổi</w:t>
            </w:r>
          </w:p>
          <w:p w:rsidR="0060613B" w:rsidRDefault="0060613B" w:rsidP="002B277B">
            <w:pPr>
              <w:widowControl w:val="0"/>
              <w:tabs>
                <w:tab w:val="left" w:pos="649"/>
              </w:tabs>
              <w:spacing w:line="360" w:lineRule="auto"/>
              <w:jc w:val="both"/>
              <w:rPr>
                <w:rFonts w:eastAsia="SimSun"/>
                <w:kern w:val="2"/>
                <w:szCs w:val="28"/>
                <w:lang w:eastAsia="zh-CN"/>
              </w:rPr>
            </w:pPr>
            <w:r>
              <w:rPr>
                <w:rFonts w:eastAsia="SimSun"/>
                <w:kern w:val="2"/>
                <w:szCs w:val="28"/>
              </w:rPr>
              <w:t>- Gv quan sát, gợi mở</w:t>
            </w:r>
          </w:p>
          <w:p w:rsidR="0060613B" w:rsidRDefault="0060613B" w:rsidP="002B277B">
            <w:pPr>
              <w:widowControl w:val="0"/>
              <w:spacing w:line="360" w:lineRule="auto"/>
              <w:jc w:val="both"/>
              <w:rPr>
                <w:rFonts w:eastAsia="SimSun"/>
                <w:b/>
                <w:kern w:val="2"/>
                <w:szCs w:val="28"/>
                <w:lang w:eastAsia="zh-CN"/>
              </w:rPr>
            </w:pPr>
            <w:r>
              <w:rPr>
                <w:rFonts w:eastAsia="SimSun"/>
                <w:b/>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bCs/>
                <w:kern w:val="2"/>
                <w:szCs w:val="28"/>
                <w:lang w:eastAsia="zh-CN"/>
              </w:rPr>
            </w:pPr>
            <w:r>
              <w:rPr>
                <w:rFonts w:eastAsia="SimSun"/>
                <w:bCs/>
                <w:kern w:val="2"/>
                <w:szCs w:val="28"/>
                <w:lang w:eastAsia="zh-CN"/>
              </w:rPr>
              <w:t>- Gv tổ chức hoạt động</w:t>
            </w:r>
          </w:p>
          <w:p w:rsidR="0060613B" w:rsidRDefault="0060613B" w:rsidP="002B277B">
            <w:pPr>
              <w:widowControl w:val="0"/>
              <w:spacing w:line="360" w:lineRule="auto"/>
              <w:jc w:val="both"/>
              <w:rPr>
                <w:rFonts w:eastAsia="SimSun"/>
                <w:kern w:val="2"/>
                <w:szCs w:val="28"/>
                <w:lang w:eastAsia="zh-CN"/>
              </w:rPr>
            </w:pPr>
            <w:r>
              <w:rPr>
                <w:rFonts w:eastAsia="SimSun"/>
                <w:kern w:val="2"/>
                <w:szCs w:val="28"/>
                <w:lang w:eastAsia="zh-CN"/>
              </w:rPr>
              <w:t>- HS báo cáo</w:t>
            </w:r>
          </w:p>
          <w:p w:rsidR="0060613B" w:rsidRDefault="0060613B" w:rsidP="002B277B">
            <w:pPr>
              <w:widowControl w:val="0"/>
              <w:spacing w:line="360" w:lineRule="auto"/>
              <w:jc w:val="both"/>
              <w:rPr>
                <w:rFonts w:eastAsia="SimSun"/>
                <w:b/>
                <w:kern w:val="2"/>
                <w:szCs w:val="28"/>
                <w:lang w:eastAsia="zh-CN"/>
              </w:rPr>
            </w:pPr>
            <w:r>
              <w:rPr>
                <w:rFonts w:eastAsia="SimSun"/>
                <w:b/>
                <w:kern w:val="2"/>
                <w:szCs w:val="28"/>
                <w:lang w:eastAsia="zh-CN"/>
              </w:rPr>
              <w:t>Bước 4: Đánh giá kết quả thực hiện nhiệm vụ</w:t>
            </w:r>
          </w:p>
          <w:p w:rsidR="0060613B" w:rsidRDefault="0060613B" w:rsidP="002B277B">
            <w:pPr>
              <w:spacing w:line="360" w:lineRule="auto"/>
              <w:jc w:val="both"/>
              <w:rPr>
                <w:rFonts w:eastAsia="SimSun"/>
                <w:color w:val="000000"/>
                <w:kern w:val="2"/>
                <w:szCs w:val="28"/>
                <w:lang w:eastAsia="zh-CN"/>
              </w:rPr>
            </w:pPr>
            <w:r>
              <w:rPr>
                <w:rFonts w:eastAsia="Calibri"/>
                <w:color w:val="000000"/>
                <w:szCs w:val="28"/>
              </w:rPr>
              <w:t>- Gv nhận xét, bổ sung, chốt lại kiến thức</w:t>
            </w:r>
            <w:r>
              <w:rPr>
                <w:rFonts w:eastAsia="SimSun"/>
                <w:color w:val="000000"/>
                <w:kern w:val="2"/>
                <w:szCs w:val="28"/>
                <w:lang w:eastAsia="zh-CN"/>
              </w:rPr>
              <w:t xml:space="preserve"> GV dẫn dắt: </w:t>
            </w:r>
          </w:p>
        </w:tc>
        <w:tc>
          <w:tcPr>
            <w:tcW w:w="4045"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Cs/>
                <w:color w:val="000000"/>
                <w:szCs w:val="28"/>
              </w:rPr>
            </w:pPr>
            <w:r>
              <w:rPr>
                <w:rFonts w:eastAsia="Calibri"/>
                <w:bCs/>
                <w:color w:val="000000"/>
                <w:szCs w:val="28"/>
              </w:rPr>
              <w:t>- Học sinh chia sẻ: thông tin về hang Sơn Đoòng- hang động lớn nhất thế giới ở Việt Nam; thông tin về Hồ Khanh- người đầu tiên phát hiện ra hang và chỉ đường cho các nhà khoa học...</w:t>
            </w:r>
          </w:p>
          <w:p w:rsidR="0060613B" w:rsidRDefault="0060613B" w:rsidP="002B277B">
            <w:pPr>
              <w:spacing w:line="360" w:lineRule="auto"/>
              <w:jc w:val="both"/>
              <w:rPr>
                <w:rFonts w:eastAsia="Calibri"/>
                <w:bCs/>
                <w:color w:val="000000"/>
                <w:szCs w:val="28"/>
              </w:rPr>
            </w:pPr>
          </w:p>
        </w:tc>
      </w:tr>
    </w:tbl>
    <w:p w:rsidR="0060613B" w:rsidRDefault="0060613B" w:rsidP="00B32B38">
      <w:pPr>
        <w:jc w:val="both"/>
        <w:rPr>
          <w:rFonts w:eastAsia="Calibri"/>
          <w:b/>
          <w:szCs w:val="28"/>
          <w:lang w:val="nl-NL"/>
        </w:rPr>
      </w:pPr>
      <w:r>
        <w:rPr>
          <w:rFonts w:eastAsia="Calibri"/>
          <w:b/>
          <w:szCs w:val="28"/>
        </w:rPr>
        <w:t xml:space="preserve">HOẠT ĐỘNG 2: </w:t>
      </w:r>
      <w:r>
        <w:rPr>
          <w:rFonts w:eastAsia="Calibri"/>
          <w:b/>
          <w:szCs w:val="28"/>
          <w:lang w:val="nl-NL"/>
        </w:rPr>
        <w:t xml:space="preserve">HÌNH THÀNH KIẾN THỨC </w:t>
      </w:r>
    </w:p>
    <w:p w:rsidR="0060613B" w:rsidRDefault="0060613B" w:rsidP="00B32B38">
      <w:pPr>
        <w:jc w:val="both"/>
        <w:rPr>
          <w:rFonts w:eastAsia="Calibri"/>
          <w:b/>
          <w:color w:val="000000"/>
          <w:szCs w:val="28"/>
          <w:lang w:val="nl-NL"/>
        </w:rPr>
      </w:pPr>
      <w:r>
        <w:rPr>
          <w:rFonts w:eastAsia="Calibri"/>
          <w:b/>
          <w:color w:val="000000"/>
          <w:szCs w:val="28"/>
          <w:lang w:val="nl-NL"/>
        </w:rPr>
        <w:t>Hoạt động 1: Đọc và tìm hiểu chung</w:t>
      </w:r>
    </w:p>
    <w:p w:rsidR="0060613B" w:rsidRDefault="0060613B" w:rsidP="00B32B38">
      <w:pPr>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B32B38">
      <w:pPr>
        <w:jc w:val="both"/>
        <w:rPr>
          <w:rFonts w:eastAsia="Calibri"/>
          <w:szCs w:val="28"/>
          <w:lang w:val="sv-SE"/>
        </w:rPr>
      </w:pPr>
      <w:r>
        <w:rPr>
          <w:rFonts w:eastAsia="Calibri"/>
          <w:bCs/>
          <w:color w:val="000000"/>
          <w:szCs w:val="28"/>
          <w:lang w:val="nl-NL"/>
        </w:rPr>
        <w:t>- Biết cách đọc văn bản và nhận biết thông tin về tác phẩm</w:t>
      </w:r>
    </w:p>
    <w:p w:rsidR="0060613B" w:rsidRDefault="0060613B" w:rsidP="00B32B38">
      <w:pPr>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đọc văn bản theo sự hướng dẫn của GV</w:t>
      </w:r>
    </w:p>
    <w:p w:rsidR="0060613B" w:rsidRDefault="0060613B" w:rsidP="00B32B38">
      <w:pPr>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678"/>
      </w:tblGrid>
      <w:tr w:rsidR="0060613B" w:rsidTr="002B277B">
        <w:tc>
          <w:tcPr>
            <w:tcW w:w="481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lang w:val="nl-NL"/>
              </w:rPr>
              <w:t>HOẠT ĐỘNG CỦA GV - HS</w:t>
            </w:r>
          </w:p>
        </w:tc>
        <w:tc>
          <w:tcPr>
            <w:tcW w:w="467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lang w:val="nl-NL"/>
              </w:rPr>
            </w:pPr>
            <w:r>
              <w:rPr>
                <w:rFonts w:eastAsia="Calibri"/>
                <w:b/>
                <w:color w:val="000000"/>
                <w:szCs w:val="28"/>
                <w:lang w:val="nl-NL"/>
              </w:rPr>
              <w:t>DỰ KIẾN SẢN PHẨM</w:t>
            </w:r>
          </w:p>
        </w:tc>
      </w:tr>
      <w:tr w:rsidR="0060613B" w:rsidTr="002B277B">
        <w:tc>
          <w:tcPr>
            <w:tcW w:w="481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GV chuyển giao nhiệm vụ</w:t>
            </w:r>
          </w:p>
          <w:p w:rsidR="0060613B" w:rsidRDefault="0060613B" w:rsidP="002B277B">
            <w:pPr>
              <w:widowControl w:val="0"/>
              <w:spacing w:line="360" w:lineRule="auto"/>
              <w:jc w:val="both"/>
              <w:rPr>
                <w:rFonts w:eastAsia="SimSun"/>
                <w:i/>
                <w:iCs/>
                <w:color w:val="000000"/>
                <w:kern w:val="2"/>
                <w:szCs w:val="28"/>
                <w:lang w:eastAsia="zh-CN"/>
              </w:rPr>
            </w:pPr>
            <w:r>
              <w:rPr>
                <w:rFonts w:eastAsia="SimSun"/>
                <w:i/>
                <w:color w:val="000000"/>
                <w:kern w:val="2"/>
                <w:szCs w:val="28"/>
                <w:lang w:eastAsia="zh-CN"/>
              </w:rPr>
              <w:t xml:space="preserve">+ </w:t>
            </w:r>
            <w:r>
              <w:rPr>
                <w:rFonts w:eastAsia="SimSun"/>
                <w:i/>
                <w:iCs/>
                <w:color w:val="000000"/>
                <w:kern w:val="2"/>
                <w:szCs w:val="28"/>
                <w:lang w:eastAsia="zh-CN"/>
              </w:rPr>
              <w:t>GV hướng dẫn cách đọc</w:t>
            </w:r>
          </w:p>
          <w:p w:rsidR="0060613B" w:rsidRDefault="0060613B" w:rsidP="002B277B">
            <w:pPr>
              <w:spacing w:line="360" w:lineRule="auto"/>
              <w:jc w:val="both"/>
              <w:rPr>
                <w:rFonts w:eastAsia="Calibri"/>
                <w:i/>
                <w:color w:val="000000"/>
                <w:szCs w:val="28"/>
              </w:rPr>
            </w:pPr>
            <w:r>
              <w:rPr>
                <w:rFonts w:eastAsia="Calibri"/>
                <w:i/>
                <w:color w:val="000000"/>
                <w:szCs w:val="28"/>
              </w:rPr>
              <w:t>+ Trình bày vài thông tin về tác phẩm</w:t>
            </w:r>
          </w:p>
          <w:p w:rsidR="0060613B" w:rsidRDefault="0060613B" w:rsidP="002B277B">
            <w:pPr>
              <w:spacing w:line="360" w:lineRule="auto"/>
              <w:jc w:val="both"/>
              <w:rPr>
                <w:rFonts w:eastAsia="Calibri"/>
                <w:color w:val="000000"/>
                <w:szCs w:val="28"/>
              </w:rPr>
            </w:pPr>
            <w:r>
              <w:rPr>
                <w:rFonts w:eastAsia="Calibri"/>
                <w:i/>
                <w:color w:val="000000"/>
                <w:szCs w:val="28"/>
              </w:rPr>
              <w:t xml:space="preserve"> </w:t>
            </w: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nghe và đặt câu hỏi liên quan đến bài học.</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rPr>
                <w:rFonts w:eastAsia="Calibri"/>
                <w:color w:val="000000"/>
                <w:szCs w:val="28"/>
              </w:rPr>
            </w:pPr>
            <w:r>
              <w:rPr>
                <w:rFonts w:eastAsia="Calibri"/>
                <w:color w:val="000000"/>
                <w:szCs w:val="28"/>
              </w:rPr>
              <w:t xml:space="preserve">- GV nhận xét, bổ sung, chốt lại kiến thức </w:t>
            </w:r>
          </w:p>
        </w:tc>
        <w:tc>
          <w:tcPr>
            <w:tcW w:w="4678"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b/>
                <w:szCs w:val="28"/>
              </w:rPr>
            </w:pPr>
            <w:r>
              <w:rPr>
                <w:b/>
                <w:szCs w:val="28"/>
              </w:rPr>
              <w:t>I. Đọc và tìm hiểu chung</w:t>
            </w:r>
          </w:p>
          <w:p w:rsidR="0060613B" w:rsidRDefault="0060613B" w:rsidP="002B277B">
            <w:pPr>
              <w:spacing w:line="360" w:lineRule="auto"/>
              <w:jc w:val="both"/>
              <w:rPr>
                <w:b/>
                <w:szCs w:val="28"/>
              </w:rPr>
            </w:pPr>
            <w:r>
              <w:rPr>
                <w:b/>
                <w:szCs w:val="28"/>
              </w:rPr>
              <w:t>1. Đọc</w:t>
            </w:r>
          </w:p>
          <w:p w:rsidR="0060613B" w:rsidRDefault="0060613B" w:rsidP="002B277B">
            <w:pPr>
              <w:spacing w:line="360" w:lineRule="auto"/>
              <w:jc w:val="both"/>
              <w:rPr>
                <w:szCs w:val="28"/>
              </w:rPr>
            </w:pPr>
            <w:r>
              <w:rPr>
                <w:szCs w:val="28"/>
              </w:rPr>
              <w:t>- HS biết cách đọc diễn cảm</w:t>
            </w:r>
          </w:p>
          <w:p w:rsidR="0060613B" w:rsidRDefault="0060613B" w:rsidP="002B277B">
            <w:pPr>
              <w:spacing w:line="360" w:lineRule="auto"/>
              <w:jc w:val="both"/>
              <w:rPr>
                <w:b/>
                <w:szCs w:val="28"/>
              </w:rPr>
            </w:pPr>
            <w:r>
              <w:rPr>
                <w:b/>
                <w:szCs w:val="28"/>
              </w:rPr>
              <w:t>2. Tìm hiểu về tác phẩm</w:t>
            </w:r>
          </w:p>
          <w:p w:rsidR="0060613B" w:rsidRDefault="0060613B" w:rsidP="002B277B">
            <w:pPr>
              <w:spacing w:line="360" w:lineRule="auto"/>
              <w:jc w:val="both"/>
              <w:rPr>
                <w:szCs w:val="28"/>
              </w:rPr>
            </w:pPr>
            <w:r>
              <w:rPr>
                <w:szCs w:val="28"/>
              </w:rPr>
              <w:t xml:space="preserve">- Thể loại: Văn bản thông </w:t>
            </w:r>
          </w:p>
          <w:p w:rsidR="0060613B" w:rsidRDefault="0060613B" w:rsidP="002B277B">
            <w:pPr>
              <w:spacing w:line="360" w:lineRule="auto"/>
              <w:jc w:val="both"/>
              <w:rPr>
                <w:szCs w:val="28"/>
              </w:rPr>
            </w:pPr>
            <w:r>
              <w:rPr>
                <w:szCs w:val="28"/>
              </w:rPr>
              <w:t>- Phương thức biểu đạt:  thuyết minh</w:t>
            </w:r>
          </w:p>
          <w:p w:rsidR="0060613B" w:rsidRDefault="0060613B" w:rsidP="002B277B">
            <w:pPr>
              <w:spacing w:line="360" w:lineRule="auto"/>
              <w:jc w:val="both"/>
              <w:rPr>
                <w:szCs w:val="28"/>
              </w:rPr>
            </w:pPr>
            <w:r>
              <w:rPr>
                <w:szCs w:val="28"/>
              </w:rPr>
              <w:t>- Bố cục bài Dấu ấn Hồ Khanh: 3 phần</w:t>
            </w:r>
          </w:p>
          <w:p w:rsidR="0060613B" w:rsidRDefault="0060613B" w:rsidP="002B277B">
            <w:pPr>
              <w:spacing w:line="360" w:lineRule="auto"/>
              <w:jc w:val="both"/>
              <w:rPr>
                <w:szCs w:val="28"/>
              </w:rPr>
            </w:pPr>
            <w:r>
              <w:rPr>
                <w:szCs w:val="28"/>
              </w:rPr>
              <w:t>+ Phần một: Từ đầu đến “thợ sơn tràng chuyên nghiệp”: Giới thiệu về hang Sơn Đoòng và Hồ Khan</w:t>
            </w:r>
          </w:p>
          <w:p w:rsidR="0060613B" w:rsidRDefault="0060613B" w:rsidP="002B277B">
            <w:pPr>
              <w:spacing w:line="360" w:lineRule="auto"/>
              <w:jc w:val="both"/>
              <w:rPr>
                <w:szCs w:val="28"/>
              </w:rPr>
            </w:pPr>
            <w:r>
              <w:rPr>
                <w:szCs w:val="28"/>
              </w:rPr>
              <w:t>+ Phần hai: Tiếp theo đến “thay đổi cuộc đời của Hồ Khanh”: Sự phát hiện ra hang Sơn Đoòng.</w:t>
            </w:r>
          </w:p>
          <w:p w:rsidR="0060613B" w:rsidRDefault="0060613B" w:rsidP="002B277B">
            <w:pPr>
              <w:spacing w:line="360" w:lineRule="auto"/>
              <w:jc w:val="both"/>
              <w:rPr>
                <w:szCs w:val="28"/>
              </w:rPr>
            </w:pPr>
            <w:r>
              <w:rPr>
                <w:szCs w:val="28"/>
              </w:rPr>
              <w:t>+ Phần ba: Còn lại: Hành trình khám phá hang Sơn Đoòng</w:t>
            </w:r>
          </w:p>
          <w:p w:rsidR="0060613B" w:rsidRDefault="0060613B" w:rsidP="002B277B">
            <w:pPr>
              <w:spacing w:line="360" w:lineRule="auto"/>
              <w:jc w:val="both"/>
              <w:rPr>
                <w:szCs w:val="28"/>
              </w:rPr>
            </w:pP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2: Khám phá văn bản</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a. Mục tiêu:</w:t>
      </w:r>
    </w:p>
    <w:p w:rsidR="0060613B" w:rsidRDefault="0060613B" w:rsidP="0060613B">
      <w:pPr>
        <w:spacing w:line="360" w:lineRule="auto"/>
        <w:jc w:val="both"/>
        <w:rPr>
          <w:szCs w:val="28"/>
        </w:rPr>
      </w:pPr>
      <w:r>
        <w:rPr>
          <w:rFonts w:eastAsia="Calibri"/>
          <w:iCs/>
          <w:szCs w:val="28"/>
          <w:lang w:val="nl-NL"/>
        </w:rPr>
        <w:t xml:space="preserve">- Nhận biết được </w:t>
      </w:r>
      <w:r>
        <w:rPr>
          <w:szCs w:val="28"/>
        </w:rPr>
        <w:t>câu chuyện khám phá thiên nhiên, phát hiện ra hang Sơn Đoòng của Hồ Khanh. Qua đó tác phẩm cho ta hiểu thêm về cuộc sống và con đường cống hiến của những người có công trong việc thay đổi cuộc sống của chúng ta.</w:t>
      </w:r>
    </w:p>
    <w:p w:rsidR="0060613B" w:rsidRDefault="0060613B" w:rsidP="0060613B">
      <w:pPr>
        <w:spacing w:line="360" w:lineRule="auto"/>
        <w:jc w:val="both"/>
        <w:rPr>
          <w:rFonts w:eastAsia="Calibri"/>
          <w:bCs/>
          <w:color w:val="000000"/>
          <w:szCs w:val="28"/>
          <w:lang w:val="nl-NL"/>
        </w:rPr>
      </w:pPr>
      <w:r>
        <w:rPr>
          <w:rFonts w:eastAsia="Calibri"/>
          <w:bCs/>
          <w:color w:val="000000"/>
          <w:szCs w:val="28"/>
          <w:lang w:val="nl-NL"/>
        </w:rPr>
        <w:t>- Kết nối chủ điểm Thế</w:t>
      </w:r>
      <w:r>
        <w:rPr>
          <w:rFonts w:eastAsia="Calibri"/>
          <w:bCs/>
          <w:color w:val="000000"/>
          <w:szCs w:val="28"/>
        </w:rPr>
        <w:t xml:space="preserve"> giới viễn tưởng</w:t>
      </w:r>
      <w:r>
        <w:rPr>
          <w:rFonts w:eastAsia="Calibri"/>
          <w:bCs/>
          <w:color w:val="000000"/>
          <w:szCs w:val="28"/>
          <w:lang w:val="nl-NL"/>
        </w:rPr>
        <w:t xml:space="preserve"> </w:t>
      </w:r>
    </w:p>
    <w:p w:rsidR="0060613B" w:rsidRDefault="0060613B" w:rsidP="0060613B">
      <w:pPr>
        <w:spacing w:line="360" w:lineRule="auto"/>
        <w:jc w:val="both"/>
        <w:rPr>
          <w:rFonts w:eastAsia="Calibri"/>
          <w:bCs/>
          <w:color w:val="000000"/>
          <w:szCs w:val="28"/>
        </w:rPr>
      </w:pPr>
      <w:r>
        <w:rPr>
          <w:rFonts w:eastAsia="Calibri"/>
          <w:bCs/>
          <w:color w:val="000000"/>
          <w:szCs w:val="28"/>
        </w:rPr>
        <w:t>- Củng cố về Văn bản thông tin: nhan đề, nội dung chính, vai trò của các chi tiết trong việc thể hiện nội dung chính</w:t>
      </w:r>
    </w:p>
    <w:p w:rsidR="0060613B" w:rsidRDefault="0060613B" w:rsidP="0060613B">
      <w:pPr>
        <w:spacing w:line="360" w:lineRule="auto"/>
        <w:jc w:val="both"/>
        <w:rPr>
          <w:rFonts w:eastAsia="Calibri"/>
          <w:szCs w:val="28"/>
        </w:rPr>
      </w:pPr>
      <w:r>
        <w:rPr>
          <w:rFonts w:eastAsia="Calibri"/>
          <w:color w:val="000000"/>
          <w:szCs w:val="28"/>
        </w:rPr>
        <w:t>-</w:t>
      </w:r>
      <w:r>
        <w:rPr>
          <w:rFonts w:eastAsia="Calibri"/>
          <w:b/>
          <w:color w:val="000000"/>
          <w:szCs w:val="28"/>
        </w:rPr>
        <w:t xml:space="preserve"> </w:t>
      </w:r>
      <w:r>
        <w:rPr>
          <w:rFonts w:eastAsia="Calibri"/>
          <w:szCs w:val="28"/>
        </w:rPr>
        <w:t>Yêu thiên nhiên, trân trọng và bảo vệ di sản</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p w:rsidR="0060613B" w:rsidRDefault="0060613B" w:rsidP="0060613B">
      <w:pPr>
        <w:spacing w:line="360" w:lineRule="auto"/>
        <w:jc w:val="both"/>
        <w:rPr>
          <w:rFonts w:eastAsia="Calibri"/>
          <w:b/>
          <w:color w:val="000000"/>
          <w:szCs w:val="28"/>
          <w:lang w:val="nl-NL"/>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1"/>
        <w:gridCol w:w="5103"/>
      </w:tblGrid>
      <w:tr w:rsidR="0060613B" w:rsidTr="002B277B">
        <w:tc>
          <w:tcPr>
            <w:tcW w:w="4531"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5103"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color w:val="000000"/>
                <w:szCs w:val="28"/>
                <w:lang w:val="nl-NL"/>
              </w:rPr>
            </w:pPr>
            <w:r>
              <w:rPr>
                <w:rFonts w:eastAsia="Calibri"/>
                <w:b/>
                <w:color w:val="000000"/>
                <w:szCs w:val="28"/>
              </w:rPr>
              <w:t>DỰ KIẾN SẢN PHẨM</w:t>
            </w:r>
          </w:p>
        </w:tc>
      </w:tr>
      <w:tr w:rsidR="0060613B" w:rsidTr="002B277B">
        <w:tc>
          <w:tcPr>
            <w:tcW w:w="4531" w:type="dxa"/>
            <w:tcBorders>
              <w:top w:val="single" w:sz="4" w:space="0" w:color="000000"/>
              <w:left w:val="single" w:sz="4" w:space="0" w:color="000000"/>
              <w:bottom w:val="single" w:sz="4" w:space="0" w:color="000000"/>
              <w:right w:val="single" w:sz="4" w:space="0" w:color="000000"/>
            </w:tcBorders>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NV1: Hướng dẫn hs tìm hiểu nhân đề</w:t>
            </w:r>
          </w:p>
          <w:p w:rsidR="0060613B" w:rsidRDefault="0060613B" w:rsidP="002B277B">
            <w:pPr>
              <w:spacing w:line="360" w:lineRule="auto"/>
              <w:jc w:val="both"/>
              <w:rPr>
                <w:rFonts w:eastAsia="Calibri"/>
                <w:b/>
                <w:color w:val="000000"/>
                <w:szCs w:val="28"/>
              </w:rPr>
            </w:pPr>
            <w:r>
              <w:rPr>
                <w:rFonts w:eastAsia="Calibri"/>
                <w:b/>
                <w:color w:val="000000"/>
                <w:szCs w:val="28"/>
              </w:rPr>
              <w:t>Bước 1: Chuyển giao nhiệm vụ</w:t>
            </w:r>
          </w:p>
          <w:p w:rsidR="0060613B" w:rsidRDefault="0060613B" w:rsidP="002B277B">
            <w:pPr>
              <w:spacing w:line="360" w:lineRule="auto"/>
              <w:jc w:val="both"/>
              <w:rPr>
                <w:rFonts w:eastAsia="Calibri"/>
                <w:bCs/>
                <w:color w:val="000000"/>
                <w:szCs w:val="28"/>
              </w:rPr>
            </w:pPr>
            <w:r>
              <w:rPr>
                <w:rFonts w:eastAsia="Calibri"/>
                <w:bCs/>
                <w:color w:val="000000"/>
                <w:szCs w:val="28"/>
              </w:rPr>
              <w:t xml:space="preserve">- GV chuyển giao nhiệm vụ: </w:t>
            </w:r>
            <w:r>
              <w:rPr>
                <w:i/>
                <w:szCs w:val="28"/>
              </w:rPr>
              <w:t>Hãy nhận xét về nhan đề của văn bản. Theo em, việc đặt nhan đề cho một văn bản thông tin phải đảm bảo yêu cầu cơ bản gì?</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nghe và đặt câu hỏi liên quan đến bài học.</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quan sát, theo dõi, suy ngẫm</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color w:val="000000"/>
                <w:szCs w:val="28"/>
              </w:rPr>
            </w:pPr>
            <w:r>
              <w:rPr>
                <w:rFonts w:eastAsia="Calibri"/>
                <w:color w:val="000000"/>
                <w:szCs w:val="28"/>
              </w:rPr>
              <w:t xml:space="preserve">- GV nhận xét, bổ sung, chốt lại kiến thức </w:t>
            </w:r>
          </w:p>
          <w:p w:rsidR="0060613B" w:rsidRDefault="0060613B" w:rsidP="002B277B">
            <w:pPr>
              <w:spacing w:line="360" w:lineRule="auto"/>
              <w:jc w:val="both"/>
              <w:rPr>
                <w:rFonts w:eastAsia="Calibri"/>
                <w:b/>
                <w:bCs/>
                <w:szCs w:val="28"/>
                <w:lang w:eastAsia="vi-VN"/>
              </w:rPr>
            </w:pPr>
            <w:r>
              <w:rPr>
                <w:rFonts w:eastAsia="Calibri"/>
                <w:b/>
                <w:bCs/>
                <w:szCs w:val="28"/>
                <w:lang w:eastAsia="vi-VN"/>
              </w:rPr>
              <w:t xml:space="preserve">NV2: </w:t>
            </w:r>
            <w:r>
              <w:rPr>
                <w:rFonts w:eastAsia="SimSun"/>
                <w:b/>
                <w:color w:val="000000"/>
                <w:kern w:val="2"/>
                <w:szCs w:val="28"/>
                <w:lang w:eastAsia="zh-CN"/>
              </w:rPr>
              <w:t>Hướng dẫn hs tìm hiểu nhân vật Hồ Khanh</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color w:val="000000"/>
                <w:kern w:val="2"/>
                <w:szCs w:val="28"/>
                <w:lang w:eastAsia="zh-CN"/>
              </w:rPr>
            </w:pPr>
            <w:r>
              <w:rPr>
                <w:rFonts w:eastAsia="SimSun"/>
                <w:bCs/>
                <w:color w:val="000000"/>
                <w:kern w:val="2"/>
                <w:szCs w:val="28"/>
                <w:lang w:eastAsia="zh-CN"/>
              </w:rPr>
              <w:t xml:space="preserve">- GV chuyển giao nhiệm vụ: </w:t>
            </w:r>
          </w:p>
          <w:p w:rsidR="0060613B" w:rsidRDefault="0060613B" w:rsidP="002B277B">
            <w:pPr>
              <w:widowControl w:val="0"/>
              <w:spacing w:line="360" w:lineRule="auto"/>
              <w:jc w:val="both"/>
              <w:rPr>
                <w:i/>
                <w:color w:val="000000"/>
                <w:szCs w:val="28"/>
                <w:shd w:val="clear" w:color="auto" w:fill="FFFFFF"/>
              </w:rPr>
            </w:pPr>
            <w:r>
              <w:rPr>
                <w:rFonts w:eastAsia="SimSun"/>
                <w:bCs/>
                <w:color w:val="000000"/>
                <w:kern w:val="2"/>
                <w:szCs w:val="28"/>
                <w:lang w:eastAsia="zh-CN"/>
              </w:rPr>
              <w:t xml:space="preserve">+ </w:t>
            </w:r>
            <w:r>
              <w:rPr>
                <w:i/>
                <w:color w:val="000000"/>
                <w:szCs w:val="28"/>
                <w:shd w:val="clear" w:color="auto" w:fill="FFFFFF"/>
              </w:rPr>
              <w:t>Văn bản trên đã đưa tới những thông tin cơ bản nào về nhân vật Hồ Khanh? (Hs hoàn thiện PHT số 1)</w:t>
            </w:r>
          </w:p>
          <w:p w:rsidR="0060613B" w:rsidRDefault="0060613B" w:rsidP="002B277B">
            <w:pPr>
              <w:spacing w:line="360" w:lineRule="auto"/>
              <w:jc w:val="both"/>
              <w:rPr>
                <w:i/>
                <w:szCs w:val="28"/>
              </w:rPr>
            </w:pPr>
            <w:r>
              <w:rPr>
                <w:i/>
                <w:szCs w:val="28"/>
              </w:rPr>
              <w:t>+ Tìm ở đoạn đầu của văn bản chi tiết thể hiện "dấu ấn Hồ Khanh" trong công cuộc khám phá hang động ở Quảng Bình</w:t>
            </w:r>
          </w:p>
          <w:p w:rsidR="0060613B" w:rsidRDefault="0060613B" w:rsidP="002B277B">
            <w:pPr>
              <w:spacing w:line="360" w:lineRule="auto"/>
              <w:jc w:val="both"/>
              <w:rPr>
                <w:i/>
                <w:szCs w:val="28"/>
              </w:rPr>
            </w:pPr>
            <w:r>
              <w:rPr>
                <w:i/>
                <w:szCs w:val="28"/>
              </w:rPr>
              <w:t>+ Thời điểm và sự kiện quan trọng nào đã làm thay đổi cuộc đời của Hồ Khanh?</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thảo luận</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báo cáo, hs khác lắng nghe, phản biện</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color w:val="000000"/>
                <w:szCs w:val="28"/>
              </w:rPr>
            </w:pPr>
            <w:r>
              <w:rPr>
                <w:rFonts w:eastAsia="Calibri"/>
                <w:color w:val="000000"/>
                <w:szCs w:val="28"/>
              </w:rPr>
              <w:t>- GV nhận xét, bổ sung, chốt lại kiến thức</w:t>
            </w: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b/>
                <w:bCs/>
                <w:szCs w:val="28"/>
                <w:lang w:eastAsia="vi-VN"/>
              </w:rPr>
            </w:pPr>
            <w:r>
              <w:rPr>
                <w:rFonts w:eastAsia="Calibri"/>
                <w:b/>
                <w:bCs/>
                <w:szCs w:val="28"/>
                <w:lang w:eastAsia="vi-VN"/>
              </w:rPr>
              <w:t xml:space="preserve">NV3: </w:t>
            </w:r>
            <w:r>
              <w:rPr>
                <w:rFonts w:eastAsia="SimSun"/>
                <w:b/>
                <w:color w:val="000000"/>
                <w:kern w:val="2"/>
                <w:szCs w:val="28"/>
                <w:lang w:eastAsia="zh-CN"/>
              </w:rPr>
              <w:t>Hướng dẫn hs mở rộng, kết nối</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color w:val="000000"/>
                <w:kern w:val="2"/>
                <w:szCs w:val="28"/>
                <w:lang w:eastAsia="zh-CN"/>
              </w:rPr>
            </w:pPr>
            <w:r>
              <w:rPr>
                <w:rFonts w:eastAsia="SimSun"/>
                <w:bCs/>
                <w:color w:val="000000"/>
                <w:kern w:val="2"/>
                <w:szCs w:val="28"/>
                <w:lang w:eastAsia="zh-CN"/>
              </w:rPr>
              <w:t xml:space="preserve">- GV chuyển giao nhiệm vụ: </w:t>
            </w:r>
          </w:p>
          <w:p w:rsidR="0060613B" w:rsidRDefault="0060613B" w:rsidP="002B277B">
            <w:pPr>
              <w:spacing w:line="360" w:lineRule="auto"/>
              <w:jc w:val="both"/>
              <w:rPr>
                <w:i/>
                <w:szCs w:val="28"/>
              </w:rPr>
            </w:pPr>
            <w:r>
              <w:rPr>
                <w:i/>
                <w:szCs w:val="28"/>
              </w:rPr>
              <w:t>Theo em, phẩm chất quan trọng nhất để trở thành một nhà thám hiểm là gì?</w:t>
            </w:r>
          </w:p>
          <w:p w:rsidR="0060613B" w:rsidRDefault="0060613B" w:rsidP="002B277B">
            <w:pPr>
              <w:spacing w:line="360" w:lineRule="auto"/>
              <w:jc w:val="both"/>
              <w:rPr>
                <w:rFonts w:eastAsia="Calibri"/>
                <w:color w:val="000000"/>
                <w:szCs w:val="28"/>
              </w:rPr>
            </w:pPr>
            <w:r>
              <w:rPr>
                <w:rFonts w:eastAsia="Calibri"/>
                <w:color w:val="000000"/>
                <w:szCs w:val="28"/>
              </w:rPr>
              <w:t>- HS tiếp nhận nhiệm vụ</w:t>
            </w:r>
          </w:p>
          <w:p w:rsidR="0060613B" w:rsidRDefault="0060613B" w:rsidP="002B277B">
            <w:pPr>
              <w:shd w:val="clear" w:color="auto" w:fill="FFFFFF"/>
              <w:spacing w:line="360" w:lineRule="auto"/>
              <w:ind w:right="48"/>
              <w:jc w:val="both"/>
              <w:rPr>
                <w:rFonts w:eastAsia="Calibri"/>
                <w:color w:val="000000"/>
                <w:szCs w:val="28"/>
              </w:rPr>
            </w:pPr>
            <w:r>
              <w:rPr>
                <w:rFonts w:eastAsia="Calibri"/>
                <w:b/>
                <w:color w:val="000000"/>
                <w:szCs w:val="28"/>
              </w:rPr>
              <w:t>Bước 2: HS trao đổi thảo luận, thực hiện nhiệm vụ</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HS thảo luận</w:t>
            </w:r>
          </w:p>
          <w:p w:rsidR="0060613B" w:rsidRDefault="0060613B" w:rsidP="002B277B">
            <w:pPr>
              <w:tabs>
                <w:tab w:val="left" w:pos="649"/>
              </w:tabs>
              <w:spacing w:line="360" w:lineRule="auto"/>
              <w:jc w:val="both"/>
              <w:rPr>
                <w:rFonts w:eastAsia="Calibri"/>
                <w:color w:val="000000"/>
                <w:szCs w:val="28"/>
              </w:rPr>
            </w:pPr>
            <w:r>
              <w:rPr>
                <w:rFonts w:eastAsia="Calibri"/>
                <w:color w:val="000000"/>
                <w:szCs w:val="28"/>
              </w:rPr>
              <w:t>- GV quan sát, gợi mở</w:t>
            </w:r>
          </w:p>
          <w:p w:rsidR="0060613B" w:rsidRDefault="0060613B" w:rsidP="002B277B">
            <w:pPr>
              <w:spacing w:line="360" w:lineRule="auto"/>
              <w:jc w:val="both"/>
              <w:rPr>
                <w:rFonts w:eastAsia="Calibri"/>
                <w:b/>
                <w:color w:val="000000"/>
                <w:szCs w:val="28"/>
              </w:rPr>
            </w:pPr>
            <w:r>
              <w:rPr>
                <w:rFonts w:eastAsia="Calibri"/>
                <w:b/>
                <w:color w:val="000000"/>
                <w:szCs w:val="28"/>
              </w:rPr>
              <w:t>Bước 3: Báo cáo kết quả hoạt động và thảo luận</w:t>
            </w:r>
          </w:p>
          <w:p w:rsidR="0060613B" w:rsidRDefault="0060613B" w:rsidP="002B277B">
            <w:pPr>
              <w:spacing w:line="360" w:lineRule="auto"/>
              <w:jc w:val="both"/>
              <w:rPr>
                <w:rFonts w:eastAsia="Calibri"/>
                <w:color w:val="000000"/>
                <w:szCs w:val="28"/>
              </w:rPr>
            </w:pPr>
            <w:r>
              <w:rPr>
                <w:rFonts w:eastAsia="Calibri"/>
                <w:color w:val="000000"/>
                <w:szCs w:val="28"/>
              </w:rPr>
              <w:t>- HS báo cáo, hs khác lắng nghe, phản biện</w:t>
            </w:r>
          </w:p>
          <w:p w:rsidR="0060613B" w:rsidRDefault="0060613B" w:rsidP="002B277B">
            <w:pPr>
              <w:spacing w:line="360" w:lineRule="auto"/>
              <w:jc w:val="both"/>
              <w:rPr>
                <w:rFonts w:eastAsia="Calibri"/>
                <w:color w:val="000000"/>
                <w:szCs w:val="28"/>
              </w:rPr>
            </w:pPr>
            <w:r>
              <w:rPr>
                <w:rFonts w:eastAsia="Calibri"/>
                <w:color w:val="000000"/>
                <w:szCs w:val="28"/>
              </w:rPr>
              <w:t>- GV quan sát, hỗ trợ</w:t>
            </w:r>
          </w:p>
          <w:p w:rsidR="0060613B" w:rsidRDefault="0060613B" w:rsidP="002B277B">
            <w:pPr>
              <w:spacing w:line="360" w:lineRule="auto"/>
              <w:jc w:val="both"/>
              <w:rPr>
                <w:rFonts w:eastAsia="Calibri"/>
                <w:b/>
                <w:color w:val="000000"/>
                <w:szCs w:val="28"/>
              </w:rPr>
            </w:pPr>
            <w:r>
              <w:rPr>
                <w:rFonts w:eastAsia="Calibri"/>
                <w:b/>
                <w:color w:val="000000"/>
                <w:szCs w:val="28"/>
              </w:rPr>
              <w:t>Bước 4: Đánh giá kết quả thực hiện nhiệm vụ</w:t>
            </w:r>
          </w:p>
          <w:p w:rsidR="0060613B" w:rsidRDefault="0060613B" w:rsidP="002B277B">
            <w:pPr>
              <w:spacing w:line="360" w:lineRule="auto"/>
              <w:jc w:val="both"/>
              <w:rPr>
                <w:rFonts w:eastAsia="Calibri"/>
                <w:color w:val="000000"/>
                <w:szCs w:val="28"/>
                <w:lang w:val="nl-NL"/>
              </w:rPr>
            </w:pPr>
            <w:r>
              <w:rPr>
                <w:rFonts w:eastAsia="Calibri"/>
                <w:color w:val="000000"/>
                <w:szCs w:val="28"/>
              </w:rPr>
              <w:t>- GV nhận xét, bổ sung, chốt lại kiến thức</w:t>
            </w:r>
          </w:p>
        </w:tc>
        <w:tc>
          <w:tcPr>
            <w:tcW w:w="5103"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b/>
                <w:szCs w:val="28"/>
              </w:rPr>
            </w:pPr>
            <w:r>
              <w:rPr>
                <w:b/>
                <w:szCs w:val="28"/>
              </w:rPr>
              <w:t>II. Khám phá văn bản</w:t>
            </w:r>
          </w:p>
          <w:p w:rsidR="0060613B" w:rsidRDefault="0060613B" w:rsidP="002B277B">
            <w:pPr>
              <w:spacing w:line="360" w:lineRule="auto"/>
              <w:jc w:val="both"/>
              <w:rPr>
                <w:b/>
                <w:szCs w:val="28"/>
              </w:rPr>
            </w:pPr>
            <w:r>
              <w:rPr>
                <w:b/>
                <w:szCs w:val="28"/>
              </w:rPr>
              <w:t>1. Nhan đề</w:t>
            </w:r>
          </w:p>
          <w:p w:rsidR="0060613B" w:rsidRDefault="0060613B" w:rsidP="002B277B">
            <w:pPr>
              <w:spacing w:line="360" w:lineRule="auto"/>
              <w:jc w:val="both"/>
              <w:rPr>
                <w:szCs w:val="28"/>
              </w:rPr>
            </w:pPr>
            <w:r>
              <w:rPr>
                <w:szCs w:val="28"/>
              </w:rPr>
              <w:t xml:space="preserve">- Nhan đề “Dấu ấn Hồ Khanh” đã thể hiện được khái quát nội dung và tư tưởng mà văn bản muốn truyền đạt: đó chính là dấu ấn khó phai của Hồ Khanh </w:t>
            </w:r>
          </w:p>
          <w:p w:rsidR="0060613B" w:rsidRDefault="0060613B" w:rsidP="002B277B">
            <w:pPr>
              <w:spacing w:line="360" w:lineRule="auto"/>
              <w:jc w:val="both"/>
              <w:rPr>
                <w:szCs w:val="28"/>
              </w:rPr>
            </w:pPr>
            <w:r>
              <w:rPr>
                <w:szCs w:val="28"/>
              </w:rPr>
              <w:t>=&gt; Nhan đề của VB thông tin phải đảm bảo thể hiện một cách trực tiếp, cụ thể nội dung chính của VB. Cụ thể ở đây, nhan đề của VB thể hiện rõ: Nhân vật Hồ Khanh đã tạo nên một dấu ấn đặc biệt.</w:t>
            </w: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b/>
                <w:szCs w:val="28"/>
              </w:rPr>
            </w:pPr>
            <w:r>
              <w:rPr>
                <w:b/>
                <w:szCs w:val="28"/>
              </w:rPr>
              <w:t>2. Nhân vật Hồ Khanh</w:t>
            </w:r>
          </w:p>
          <w:p w:rsidR="0060613B" w:rsidRDefault="0060613B" w:rsidP="002B277B">
            <w:pPr>
              <w:spacing w:line="360" w:lineRule="auto"/>
              <w:jc w:val="both"/>
              <w:rPr>
                <w:b/>
                <w:szCs w:val="28"/>
              </w:rPr>
            </w:pPr>
            <w:r>
              <w:rPr>
                <w:b/>
                <w:szCs w:val="28"/>
              </w:rPr>
              <w:t>a. Thông tin cơ bản về nhân vật Hồ Khanh</w:t>
            </w:r>
          </w:p>
          <w:p w:rsidR="0060613B" w:rsidRDefault="0060613B" w:rsidP="002B277B">
            <w:pPr>
              <w:spacing w:line="360" w:lineRule="auto"/>
              <w:jc w:val="both"/>
              <w:rPr>
                <w:szCs w:val="28"/>
              </w:rPr>
            </w:pPr>
            <w:r>
              <w:rPr>
                <w:b/>
                <w:szCs w:val="28"/>
              </w:rPr>
              <w:t xml:space="preserve">- </w:t>
            </w:r>
            <w:r>
              <w:rPr>
                <w:szCs w:val="28"/>
              </w:rPr>
              <w:t>Quê quán: thôn Phong Nha, xã Sơn Trạch, huyện Bố Trạch, tỉnh Quảng Bình)</w:t>
            </w:r>
          </w:p>
          <w:p w:rsidR="0060613B" w:rsidRDefault="0060613B" w:rsidP="002B277B">
            <w:pPr>
              <w:spacing w:line="360" w:lineRule="auto"/>
              <w:jc w:val="both"/>
              <w:rPr>
                <w:szCs w:val="28"/>
              </w:rPr>
            </w:pPr>
            <w:r>
              <w:rPr>
                <w:szCs w:val="28"/>
              </w:rPr>
              <w:t>- Nghề nghiệp: thợ sơn tràng</w:t>
            </w:r>
          </w:p>
          <w:p w:rsidR="0060613B" w:rsidRDefault="0060613B" w:rsidP="002B277B">
            <w:pPr>
              <w:spacing w:line="360" w:lineRule="auto"/>
              <w:jc w:val="both"/>
              <w:rPr>
                <w:szCs w:val="28"/>
              </w:rPr>
            </w:pPr>
            <w:r>
              <w:rPr>
                <w:szCs w:val="28"/>
              </w:rPr>
              <w:t>- Tính cách: thích tò mò và khám phá</w:t>
            </w:r>
          </w:p>
          <w:p w:rsidR="0060613B" w:rsidRDefault="0060613B" w:rsidP="002B277B">
            <w:pPr>
              <w:spacing w:line="360" w:lineRule="auto"/>
              <w:jc w:val="both"/>
              <w:rPr>
                <w:szCs w:val="28"/>
              </w:rPr>
            </w:pPr>
            <w:r>
              <w:rPr>
                <w:szCs w:val="28"/>
              </w:rPr>
              <w:t>- Thành tích: phát hiện ra hang Sơn Đoòng</w:t>
            </w:r>
          </w:p>
          <w:p w:rsidR="0060613B" w:rsidRDefault="0060613B" w:rsidP="002B277B">
            <w:pPr>
              <w:spacing w:line="360" w:lineRule="auto"/>
              <w:jc w:val="both"/>
              <w:rPr>
                <w:b/>
                <w:szCs w:val="28"/>
              </w:rPr>
            </w:pPr>
            <w:r>
              <w:rPr>
                <w:b/>
                <w:szCs w:val="28"/>
              </w:rPr>
              <w:t>b. Thông tin chi tiết thể hiện dấu ấn Hồ Khanh</w:t>
            </w:r>
          </w:p>
          <w:p w:rsidR="0060613B" w:rsidRDefault="0060613B" w:rsidP="002B277B">
            <w:pPr>
              <w:spacing w:line="360" w:lineRule="auto"/>
              <w:jc w:val="both"/>
              <w:rPr>
                <w:szCs w:val="28"/>
              </w:rPr>
            </w:pPr>
            <w:r>
              <w:rPr>
                <w:szCs w:val="28"/>
              </w:rPr>
              <w:t>-  Chi tiết thể hiện dấu ấn Hồ Khanh:</w:t>
            </w:r>
            <w:r>
              <w:rPr>
                <w:b/>
                <w:szCs w:val="28"/>
              </w:rPr>
              <w:t xml:space="preserve"> </w:t>
            </w:r>
            <w:r>
              <w:rPr>
                <w:szCs w:val="28"/>
              </w:rPr>
              <w:t xml:space="preserve">“Đó là Hồ Khanh, người phát hiện ra hang Sơn Đoòng và rất nhiều hang động ấn tượng khác” </w:t>
            </w:r>
          </w:p>
          <w:p w:rsidR="0060613B" w:rsidRDefault="0060613B" w:rsidP="002B277B">
            <w:pPr>
              <w:spacing w:line="360" w:lineRule="auto"/>
              <w:jc w:val="both"/>
              <w:rPr>
                <w:szCs w:val="28"/>
              </w:rPr>
            </w:pPr>
            <w:r>
              <w:rPr>
                <w:szCs w:val="28"/>
              </w:rPr>
              <w:t>-&gt; đã giúp người đọc biết được dấu ấn của Hồ Khanh chính là việc phát hiện ra hang động lớn nhất thế giới.</w:t>
            </w:r>
          </w:p>
          <w:p w:rsidR="0060613B" w:rsidRDefault="0060613B" w:rsidP="002B277B">
            <w:pPr>
              <w:spacing w:line="360" w:lineRule="auto"/>
              <w:jc w:val="both"/>
              <w:rPr>
                <w:b/>
                <w:szCs w:val="28"/>
              </w:rPr>
            </w:pPr>
            <w:r>
              <w:rPr>
                <w:b/>
                <w:szCs w:val="28"/>
              </w:rPr>
              <w:t>c. Thời điểm, sự kiện làm thay đổi cuộc</w:t>
            </w:r>
          </w:p>
          <w:p w:rsidR="0060613B" w:rsidRDefault="0060613B" w:rsidP="002B277B">
            <w:pPr>
              <w:spacing w:line="360" w:lineRule="auto"/>
              <w:jc w:val="both"/>
              <w:rPr>
                <w:b/>
                <w:szCs w:val="28"/>
              </w:rPr>
            </w:pPr>
            <w:r>
              <w:rPr>
                <w:b/>
                <w:szCs w:val="28"/>
              </w:rPr>
              <w:t>đời Hồ Khanh</w:t>
            </w:r>
          </w:p>
          <w:p w:rsidR="0060613B" w:rsidRDefault="0060613B" w:rsidP="002B277B">
            <w:pPr>
              <w:spacing w:line="360" w:lineRule="auto"/>
              <w:jc w:val="both"/>
              <w:rPr>
                <w:szCs w:val="28"/>
              </w:rPr>
            </w:pPr>
            <w:r>
              <w:rPr>
                <w:szCs w:val="28"/>
              </w:rPr>
              <w:t xml:space="preserve">- </w:t>
            </w:r>
            <w:r>
              <w:rPr>
                <w:b/>
                <w:szCs w:val="28"/>
              </w:rPr>
              <w:t xml:space="preserve"> </w:t>
            </w:r>
            <w:r>
              <w:rPr>
                <w:szCs w:val="28"/>
              </w:rPr>
              <w:t>Sự kiện được xem như là bước ngoặt trong cuộc đời của Hồ Khanh chính là vào một trận mưa rừng 1989, khi tìm chỗ trú mưa trong rừng, Hồ Khanh ghé vào một hang đá để tạm trú, anh thấy hang này mát lạ thường, có thể nghe rõ gió rít qua vách đá. Năm 2009, Hồ Khanh đã dẫn đoàn thám hiểm hang động của Hoàng Gia Anh</w:t>
            </w:r>
          </w:p>
          <w:p w:rsidR="0060613B" w:rsidRDefault="0060613B" w:rsidP="002B277B">
            <w:pPr>
              <w:spacing w:line="360" w:lineRule="auto"/>
              <w:jc w:val="both"/>
              <w:rPr>
                <w:szCs w:val="28"/>
              </w:rPr>
            </w:pPr>
            <w:r>
              <w:rPr>
                <w:szCs w:val="28"/>
              </w:rPr>
              <w:t>vào cái hang đá lớn và kì lạ năm xưa. Hồ Khanh đã trở thành người Việt Nam đầu tiên phát hiện ra hang Sơn Đoòng - hang động cao và rộng nhất thế giới</w:t>
            </w:r>
          </w:p>
          <w:p w:rsidR="0060613B" w:rsidRDefault="0060613B" w:rsidP="002B277B">
            <w:pPr>
              <w:spacing w:line="360" w:lineRule="auto"/>
              <w:jc w:val="both"/>
              <w:rPr>
                <w:b/>
                <w:szCs w:val="28"/>
              </w:rPr>
            </w:pPr>
            <w:r>
              <w:rPr>
                <w:b/>
                <w:szCs w:val="28"/>
              </w:rPr>
              <w:t>3. Mở rộng, kết nối</w:t>
            </w:r>
          </w:p>
          <w:p w:rsidR="0060613B" w:rsidRDefault="0060613B" w:rsidP="002B277B">
            <w:pPr>
              <w:spacing w:line="360" w:lineRule="auto"/>
              <w:jc w:val="both"/>
              <w:rPr>
                <w:rFonts w:ascii="Tahoma" w:hAnsi="Tahoma" w:cs="Tahoma"/>
                <w:color w:val="000000"/>
                <w:sz w:val="27"/>
                <w:szCs w:val="27"/>
              </w:rPr>
            </w:pPr>
            <w:r>
              <w:rPr>
                <w:szCs w:val="28"/>
              </w:rPr>
              <w:t>Một nhà thám hiểm tài ba phải là sự kết hợp của rất nhiều phẩm chất và tính cách khác nhau. Thế những phẩm chất được xem là quan trọng nhất đối với một nhà thám hiểm đó chính là sự hiểu biết và say mê khám phá thế giới tự nhiên. Khi bạn say sưa tìm tòi, khám phá thì bạn sẽ luôn thấy được những điều mới lạ trong thế giới này.</w:t>
            </w:r>
          </w:p>
          <w:p w:rsidR="0060613B" w:rsidRDefault="0060613B" w:rsidP="002B277B">
            <w:pPr>
              <w:spacing w:line="360" w:lineRule="auto"/>
              <w:jc w:val="both"/>
              <w:rPr>
                <w:rFonts w:ascii="Tahoma" w:hAnsi="Tahoma" w:cs="Tahoma"/>
                <w:color w:val="000000"/>
                <w:sz w:val="27"/>
                <w:szCs w:val="27"/>
              </w:rPr>
            </w:pPr>
          </w:p>
        </w:tc>
      </w:tr>
    </w:tbl>
    <w:p w:rsidR="0060613B" w:rsidRDefault="0060613B" w:rsidP="0060613B">
      <w:pPr>
        <w:spacing w:line="360" w:lineRule="auto"/>
        <w:jc w:val="both"/>
        <w:rPr>
          <w:rFonts w:eastAsia="Calibri"/>
          <w:b/>
          <w:szCs w:val="28"/>
          <w:lang w:val="nl-NL"/>
        </w:rPr>
      </w:pP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Hoạt động 3: Tổng kết</w:t>
      </w:r>
    </w:p>
    <w:p w:rsidR="0060613B" w:rsidRDefault="0060613B" w:rsidP="0060613B">
      <w:pPr>
        <w:widowControl w:val="0"/>
        <w:spacing w:line="360" w:lineRule="auto"/>
        <w:jc w:val="both"/>
        <w:rPr>
          <w:rFonts w:eastAsia="SimSun"/>
          <w:bCs/>
          <w:color w:val="000000"/>
          <w:kern w:val="2"/>
          <w:szCs w:val="28"/>
          <w:lang w:eastAsia="zh-CN"/>
        </w:rPr>
      </w:pPr>
      <w:r>
        <w:rPr>
          <w:rFonts w:eastAsia="SimSun"/>
          <w:b/>
          <w:color w:val="000000"/>
          <w:kern w:val="2"/>
          <w:szCs w:val="28"/>
          <w:lang w:eastAsia="zh-CN"/>
        </w:rPr>
        <w:t>a. Mục tiêu:</w:t>
      </w:r>
      <w:r>
        <w:rPr>
          <w:rFonts w:eastAsia="SimSun"/>
          <w:bCs/>
          <w:color w:val="000000"/>
          <w:kern w:val="2"/>
          <w:szCs w:val="28"/>
          <w:lang w:eastAsia="zh-CN"/>
        </w:rPr>
        <w:t xml:space="preserve"> Khái quát lại nội dung nghệ thuật của văn bản/ Đánh giá quá trình học tập của học sinh</w:t>
      </w:r>
    </w:p>
    <w:p w:rsidR="0060613B" w:rsidRDefault="0060613B" w:rsidP="0060613B">
      <w:pPr>
        <w:widowControl w:val="0"/>
        <w:spacing w:line="360" w:lineRule="auto"/>
        <w:jc w:val="both"/>
        <w:rPr>
          <w:rFonts w:eastAsia="SimSun"/>
          <w:iCs/>
          <w:color w:val="000000"/>
          <w:kern w:val="2"/>
          <w:szCs w:val="28"/>
          <w:lang w:eastAsia="zh-CN"/>
        </w:rPr>
      </w:pPr>
      <w:r>
        <w:rPr>
          <w:rFonts w:eastAsia="SimSun"/>
          <w:b/>
          <w:kern w:val="2"/>
          <w:szCs w:val="28"/>
          <w:lang w:eastAsia="zh-CN"/>
        </w:rPr>
        <w:t>b. Nội dung:</w:t>
      </w:r>
      <w:r>
        <w:rPr>
          <w:rFonts w:eastAsia="SimSun"/>
          <w:iCs/>
          <w:color w:val="000000"/>
          <w:kern w:val="2"/>
          <w:szCs w:val="28"/>
          <w:lang w:eastAsia="zh-CN"/>
        </w:rPr>
        <w:t xml:space="preserve"> Giáo viên phát PHT, học sinh làm việc cá nhân</w:t>
      </w: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xml:space="preserve">c. Sản phẩm học tập: </w:t>
      </w:r>
      <w:r>
        <w:rPr>
          <w:rFonts w:eastAsia="SimSun"/>
          <w:bCs/>
          <w:color w:val="000000"/>
          <w:kern w:val="2"/>
          <w:szCs w:val="28"/>
          <w:lang w:eastAsia="zh-CN"/>
        </w:rPr>
        <w:t>Câu trả lời của HS bằng ngôn ngữ nói, PHT</w:t>
      </w:r>
      <w:r>
        <w:rPr>
          <w:rFonts w:eastAsia="SimSun"/>
          <w:b/>
          <w:color w:val="000000"/>
          <w:kern w:val="2"/>
          <w:szCs w:val="28"/>
          <w:lang w:eastAsia="zh-CN"/>
        </w:rPr>
        <w:t xml:space="preserve"> </w:t>
      </w:r>
    </w:p>
    <w:p w:rsidR="0060613B" w:rsidRDefault="0060613B" w:rsidP="0060613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4329"/>
      </w:tblGrid>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lang w:val="nl-NL"/>
              </w:rPr>
            </w:pPr>
            <w:r>
              <w:rPr>
                <w:rFonts w:eastAsia="Calibri"/>
                <w:b/>
                <w:color w:val="000000"/>
                <w:szCs w:val="28"/>
                <w:lang w:val="de-DE"/>
              </w:rPr>
              <w:t>HOẠT ĐỘNG CỦA GV - HS</w:t>
            </w:r>
          </w:p>
        </w:tc>
        <w:tc>
          <w:tcPr>
            <w:tcW w:w="4329"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lang w:val="nl-NL"/>
              </w:rPr>
            </w:pPr>
            <w:r>
              <w:rPr>
                <w:rFonts w:eastAsia="Calibri"/>
                <w:b/>
                <w:color w:val="000000"/>
                <w:szCs w:val="28"/>
              </w:rPr>
              <w:t>DỰ KIẾN SẢN PHẨM</w:t>
            </w:r>
          </w:p>
        </w:tc>
      </w:tr>
      <w:tr w:rsidR="0060613B" w:rsidTr="002B277B">
        <w:tc>
          <w:tcPr>
            <w:tcW w:w="530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spacing w:line="360" w:lineRule="auto"/>
              <w:jc w:val="both"/>
              <w:rPr>
                <w:rFonts w:eastAsia="Calibri"/>
                <w:color w:val="000000"/>
                <w:szCs w:val="28"/>
              </w:rPr>
            </w:pPr>
            <w:r>
              <w:rPr>
                <w:rFonts w:eastAsia="Calibri"/>
                <w:color w:val="000000"/>
                <w:szCs w:val="28"/>
              </w:rPr>
              <w:t>- GV chuyển giao nhiệm vụ</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Hãy tóm tắt nội dung của văn bản?</w:t>
            </w:r>
          </w:p>
          <w:p w:rsidR="0060613B" w:rsidRDefault="0060613B" w:rsidP="002B277B">
            <w:pPr>
              <w:widowControl w:val="0"/>
              <w:spacing w:line="360" w:lineRule="auto"/>
              <w:jc w:val="both"/>
              <w:rPr>
                <w:rFonts w:eastAsia="SimSun"/>
                <w:i/>
                <w:color w:val="000000"/>
                <w:kern w:val="2"/>
                <w:szCs w:val="28"/>
                <w:lang w:eastAsia="zh-CN"/>
              </w:rPr>
            </w:pPr>
            <w:r>
              <w:rPr>
                <w:rFonts w:eastAsia="SimSun"/>
                <w:i/>
                <w:color w:val="000000"/>
                <w:kern w:val="2"/>
                <w:szCs w:val="28"/>
                <w:lang w:eastAsia="zh-CN"/>
              </w:rPr>
              <w:t xml:space="preserve">+ Nghệ thuật đặc sắc được thể hiện qua văn bản? </w:t>
            </w:r>
          </w:p>
          <w:p w:rsidR="0060613B" w:rsidRDefault="0060613B" w:rsidP="002B277B">
            <w:pPr>
              <w:spacing w:line="360" w:lineRule="auto"/>
              <w:jc w:val="both"/>
              <w:rPr>
                <w:rFonts w:eastAsia="MS Mincho"/>
                <w:color w:val="000000"/>
                <w:szCs w:val="28"/>
                <w:lang w:val="nl-NL"/>
              </w:rPr>
            </w:pPr>
            <w:r>
              <w:rPr>
                <w:rFonts w:eastAsia="MS Mincho"/>
                <w:color w:val="000000"/>
                <w:szCs w:val="28"/>
                <w:lang w:val="nl-NL"/>
              </w:rPr>
              <w:t>- HS tiếp nhận nhiệm vụ.</w:t>
            </w:r>
          </w:p>
          <w:p w:rsidR="0060613B" w:rsidRDefault="0060613B" w:rsidP="002B277B">
            <w:pPr>
              <w:spacing w:line="360" w:lineRule="auto"/>
              <w:jc w:val="both"/>
              <w:rPr>
                <w:rFonts w:eastAsia="MS Mincho"/>
                <w:b/>
                <w:szCs w:val="28"/>
                <w:lang w:val="nl-NL"/>
              </w:rPr>
            </w:pPr>
            <w:r>
              <w:rPr>
                <w:rFonts w:eastAsia="MS Mincho"/>
                <w:b/>
                <w:szCs w:val="28"/>
                <w:lang w:val="nl-NL"/>
              </w:rPr>
              <w:t>Bước 2: HS trao đổi thảo luận, thực hiện nhiệm vụ</w:t>
            </w:r>
          </w:p>
          <w:p w:rsidR="0060613B" w:rsidRDefault="0060613B" w:rsidP="002B277B">
            <w:pPr>
              <w:spacing w:line="360" w:lineRule="auto"/>
              <w:jc w:val="both"/>
              <w:rPr>
                <w:rFonts w:eastAsia="MS Mincho"/>
                <w:bCs/>
                <w:szCs w:val="28"/>
                <w:lang w:val="nl-NL"/>
              </w:rPr>
            </w:pPr>
            <w:r>
              <w:rPr>
                <w:rFonts w:eastAsia="MS Mincho"/>
                <w:bCs/>
                <w:szCs w:val="28"/>
                <w:lang w:val="nl-NL"/>
              </w:rPr>
              <w:t>- GV quan sát, hướng dẫn</w:t>
            </w:r>
          </w:p>
          <w:p w:rsidR="0060613B" w:rsidRDefault="0060613B" w:rsidP="002B277B">
            <w:pPr>
              <w:spacing w:line="360" w:lineRule="auto"/>
              <w:jc w:val="both"/>
              <w:rPr>
                <w:rFonts w:eastAsia="MS Mincho"/>
                <w:szCs w:val="28"/>
                <w:lang w:val="nl-NL"/>
              </w:rPr>
            </w:pPr>
            <w:r>
              <w:rPr>
                <w:rFonts w:eastAsia="MS Mincho"/>
                <w:szCs w:val="28"/>
                <w:lang w:val="nl-NL"/>
              </w:rPr>
              <w:t>- HS suy nghĩ</w:t>
            </w:r>
          </w:p>
          <w:p w:rsidR="0060613B" w:rsidRDefault="0060613B" w:rsidP="002B277B">
            <w:pPr>
              <w:spacing w:line="360" w:lineRule="auto"/>
              <w:jc w:val="both"/>
              <w:rPr>
                <w:rFonts w:eastAsia="MS Mincho"/>
                <w:b/>
                <w:szCs w:val="28"/>
                <w:lang w:val="nl-NL"/>
              </w:rPr>
            </w:pPr>
            <w:r>
              <w:rPr>
                <w:rFonts w:eastAsia="MS Mincho"/>
                <w:b/>
                <w:szCs w:val="28"/>
                <w:lang w:val="nl-NL"/>
              </w:rPr>
              <w:t>Bước 3: Báo cáo kết quả và thảo luận</w:t>
            </w:r>
          </w:p>
          <w:p w:rsidR="0060613B" w:rsidRDefault="0060613B" w:rsidP="002B277B">
            <w:pPr>
              <w:spacing w:line="360" w:lineRule="auto"/>
              <w:jc w:val="both"/>
              <w:rPr>
                <w:rFonts w:eastAsia="MS Mincho"/>
                <w:bCs/>
                <w:szCs w:val="28"/>
                <w:lang w:val="nl-NL"/>
              </w:rPr>
            </w:pPr>
            <w:r>
              <w:rPr>
                <w:rFonts w:eastAsia="MS Mincho"/>
                <w:bCs/>
                <w:szCs w:val="28"/>
                <w:lang w:val="nl-NL"/>
              </w:rPr>
              <w:t xml:space="preserve">- Gv tổ chức hoạt động, gọi 4-5 học sinh báo cáo sản phẩm </w:t>
            </w:r>
          </w:p>
          <w:p w:rsidR="0060613B" w:rsidRDefault="0060613B" w:rsidP="002B277B">
            <w:pPr>
              <w:spacing w:line="360" w:lineRule="auto"/>
              <w:jc w:val="both"/>
              <w:rPr>
                <w:rFonts w:eastAsia="MS Mincho"/>
                <w:szCs w:val="28"/>
                <w:lang w:val="nl-NL"/>
              </w:rPr>
            </w:pPr>
            <w:r>
              <w:rPr>
                <w:rFonts w:eastAsia="MS Mincho"/>
                <w:szCs w:val="28"/>
                <w:lang w:val="nl-NL"/>
              </w:rPr>
              <w:t>- HS báo cáo sản phẩm, nhận xét, bổ sung câu trả lời của bạn.</w:t>
            </w:r>
          </w:p>
          <w:p w:rsidR="0060613B" w:rsidRDefault="0060613B" w:rsidP="002B277B">
            <w:pPr>
              <w:spacing w:line="360" w:lineRule="auto"/>
              <w:jc w:val="both"/>
              <w:rPr>
                <w:rFonts w:eastAsia="MS Mincho"/>
                <w:b/>
                <w:szCs w:val="28"/>
                <w:lang w:val="nl-NL"/>
              </w:rPr>
            </w:pPr>
            <w:r>
              <w:rPr>
                <w:rFonts w:eastAsia="MS Mincho"/>
                <w:b/>
                <w:szCs w:val="28"/>
                <w:lang w:val="nl-NL"/>
              </w:rPr>
              <w:t>Bước 4: Đánh giá kết quả thực hiện nhiệm vụ</w:t>
            </w:r>
          </w:p>
          <w:p w:rsidR="0060613B" w:rsidRDefault="0060613B" w:rsidP="002B277B">
            <w:pPr>
              <w:spacing w:line="360" w:lineRule="auto"/>
              <w:jc w:val="both"/>
              <w:rPr>
                <w:rFonts w:eastAsia="MS Mincho"/>
                <w:szCs w:val="28"/>
                <w:lang w:val="nl-NL"/>
              </w:rPr>
            </w:pPr>
            <w:r>
              <w:rPr>
                <w:rFonts w:eastAsia="MS Mincho"/>
                <w:szCs w:val="28"/>
                <w:lang w:val="nl-NL"/>
              </w:rPr>
              <w:t>- GV nhận xét, đánh giá, bổ sung, chốt lại kiến thức</w:t>
            </w:r>
          </w:p>
        </w:tc>
        <w:tc>
          <w:tcPr>
            <w:tcW w:w="4329"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spacing w:line="360" w:lineRule="auto"/>
              <w:jc w:val="both"/>
              <w:rPr>
                <w:rFonts w:eastAsia="Calibri"/>
                <w:b/>
                <w:bCs/>
                <w:iCs/>
                <w:szCs w:val="28"/>
                <w:lang w:val="nl-NL"/>
              </w:rPr>
            </w:pPr>
            <w:r>
              <w:rPr>
                <w:rFonts w:eastAsia="Calibri"/>
                <w:b/>
                <w:bCs/>
                <w:iCs/>
                <w:szCs w:val="28"/>
                <w:lang w:val="nl-NL"/>
              </w:rPr>
              <w:t>III. Tổng kết</w:t>
            </w:r>
          </w:p>
          <w:p w:rsidR="0060613B" w:rsidRDefault="0060613B" w:rsidP="002B277B">
            <w:pPr>
              <w:widowControl w:val="0"/>
              <w:spacing w:line="360" w:lineRule="auto"/>
              <w:jc w:val="both"/>
              <w:rPr>
                <w:rFonts w:eastAsia="Calibri"/>
                <w:b/>
                <w:bCs/>
                <w:i/>
                <w:szCs w:val="28"/>
                <w:lang w:val="nl-NL"/>
              </w:rPr>
            </w:pPr>
            <w:r>
              <w:rPr>
                <w:rFonts w:eastAsia="Calibri"/>
                <w:b/>
                <w:bCs/>
                <w:i/>
                <w:szCs w:val="28"/>
                <w:lang w:val="nl-NL"/>
              </w:rPr>
              <w:t xml:space="preserve">1. Nội dung </w:t>
            </w:r>
          </w:p>
          <w:p w:rsidR="0060613B" w:rsidRDefault="0060613B" w:rsidP="002B277B">
            <w:pPr>
              <w:spacing w:line="360" w:lineRule="auto"/>
              <w:jc w:val="both"/>
              <w:rPr>
                <w:szCs w:val="28"/>
              </w:rPr>
            </w:pPr>
            <w:r>
              <w:rPr>
                <w:szCs w:val="28"/>
              </w:rPr>
              <w:t> Văn bản tường thuật lại câu chuyện khám phá thiên nhiên, phát hiện ra hang Sơn Đoòng của Hồ Khanh. Qua đó tác phẩm cho ta hiểu thêm về cuộc sống và con đường cống hiến của những người có công trong việc thay đổi cuộc sống của chúng ta.</w:t>
            </w:r>
          </w:p>
          <w:p w:rsidR="0060613B" w:rsidRDefault="0060613B" w:rsidP="002B277B">
            <w:pPr>
              <w:spacing w:line="360" w:lineRule="auto"/>
              <w:jc w:val="both"/>
              <w:rPr>
                <w:rFonts w:eastAsia="Calibri"/>
                <w:b/>
                <w:i/>
                <w:color w:val="000000"/>
                <w:szCs w:val="28"/>
                <w:lang w:val="fr-FR"/>
              </w:rPr>
            </w:pPr>
            <w:r>
              <w:rPr>
                <w:rFonts w:eastAsia="Calibri"/>
                <w:b/>
                <w:i/>
                <w:color w:val="000000"/>
                <w:szCs w:val="28"/>
                <w:lang w:val="fr-FR"/>
              </w:rPr>
              <w:t>2. Nghệ thuật</w:t>
            </w:r>
          </w:p>
          <w:p w:rsidR="0060613B" w:rsidRDefault="0060613B" w:rsidP="002B277B">
            <w:pPr>
              <w:spacing w:line="360" w:lineRule="auto"/>
              <w:jc w:val="both"/>
              <w:rPr>
                <w:szCs w:val="28"/>
              </w:rPr>
            </w:pPr>
            <w:r>
              <w:rPr>
                <w:szCs w:val="28"/>
              </w:rPr>
              <w:t>- Lời văn ngắn gọn, cô đọng, hàm súc.</w:t>
            </w:r>
          </w:p>
          <w:p w:rsidR="0060613B" w:rsidRDefault="0060613B" w:rsidP="002B277B">
            <w:pPr>
              <w:spacing w:line="360" w:lineRule="auto"/>
              <w:jc w:val="both"/>
              <w:rPr>
                <w:szCs w:val="28"/>
              </w:rPr>
            </w:pPr>
            <w:r>
              <w:rPr>
                <w:szCs w:val="28"/>
              </w:rPr>
              <w:t>- Tuy là văn bản thuyết minh mang nhưng lời văn rất nhẹ nhàng, giàu hình ảnh.</w:t>
            </w:r>
          </w:p>
          <w:p w:rsidR="0060613B" w:rsidRDefault="0060613B" w:rsidP="002B277B">
            <w:pPr>
              <w:spacing w:line="360" w:lineRule="auto"/>
              <w:jc w:val="both"/>
              <w:rPr>
                <w:szCs w:val="28"/>
              </w:rPr>
            </w:pPr>
            <w:r>
              <w:rPr>
                <w:szCs w:val="28"/>
              </w:rPr>
              <w:t>- Lối viết phong phú, mềm mại, cuốn hút người đọc.</w:t>
            </w:r>
          </w:p>
          <w:p w:rsidR="0060613B" w:rsidRDefault="0060613B" w:rsidP="002B277B">
            <w:pPr>
              <w:tabs>
                <w:tab w:val="left" w:pos="5320"/>
              </w:tabs>
              <w:spacing w:line="360" w:lineRule="auto"/>
              <w:jc w:val="both"/>
              <w:rPr>
                <w:rFonts w:eastAsia="Calibri"/>
                <w:b/>
                <w:color w:val="000000"/>
                <w:szCs w:val="28"/>
              </w:rPr>
            </w:pPr>
          </w:p>
        </w:tc>
      </w:tr>
    </w:tbl>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C. HOẠT ĐỘNG LUYỆN TẬP</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Củng cố lại kiến thức đã học.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 xml:space="preserve">Gv tổ chức trò chơi </w:t>
      </w:r>
      <w:r>
        <w:rPr>
          <w:rFonts w:eastAsia="MS Mincho"/>
          <w:i/>
          <w:iCs/>
          <w:kern w:val="2"/>
          <w:szCs w:val="28"/>
          <w:lang w:eastAsia="zh-CN"/>
        </w:rPr>
        <w:t xml:space="preserve">“Khám phá hang Sơn Đoòng” </w:t>
      </w:r>
      <w:r>
        <w:rPr>
          <w:rFonts w:eastAsia="SimSun"/>
          <w:bCs/>
          <w:kern w:val="2"/>
          <w:szCs w:val="28"/>
          <w:lang w:val="sv-SE" w:eastAsia="zh-CN"/>
        </w:rPr>
        <w:t>để hướng dẫn học sinh củng cố kiến thức đã học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Câu trả lời của HS, thái độ khi tham gia trò chơi</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4059"/>
      </w:tblGrid>
      <w:tr w:rsidR="0060613B" w:rsidTr="002B277B">
        <w:tc>
          <w:tcPr>
            <w:tcW w:w="55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4059"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55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1: Chuyển giao nhiệm vụ</w:t>
            </w:r>
          </w:p>
          <w:p w:rsidR="0060613B" w:rsidRDefault="0060613B" w:rsidP="002B277B">
            <w:pPr>
              <w:widowControl w:val="0"/>
              <w:tabs>
                <w:tab w:val="left" w:pos="142"/>
                <w:tab w:val="left" w:pos="284"/>
              </w:tabs>
              <w:spacing w:line="360" w:lineRule="auto"/>
              <w:rPr>
                <w:rFonts w:eastAsia="MS Mincho"/>
                <w:kern w:val="2"/>
                <w:szCs w:val="28"/>
                <w:lang w:eastAsia="zh-CN"/>
              </w:rPr>
            </w:pPr>
            <w:r>
              <w:rPr>
                <w:rFonts w:eastAsia="MS Mincho"/>
                <w:kern w:val="2"/>
                <w:szCs w:val="28"/>
                <w:lang w:eastAsia="zh-CN"/>
              </w:rPr>
              <w:t>- Gv chuyển giao nhiệm vụ:</w:t>
            </w:r>
          </w:p>
          <w:p w:rsidR="0060613B" w:rsidRDefault="0060613B" w:rsidP="002B277B">
            <w:pPr>
              <w:widowControl w:val="0"/>
              <w:tabs>
                <w:tab w:val="left" w:pos="142"/>
                <w:tab w:val="left" w:pos="284"/>
              </w:tabs>
              <w:spacing w:line="360" w:lineRule="auto"/>
              <w:jc w:val="both"/>
              <w:rPr>
                <w:rFonts w:eastAsia="MS Mincho"/>
                <w:i/>
                <w:iCs/>
                <w:kern w:val="2"/>
                <w:szCs w:val="28"/>
                <w:lang w:eastAsia="zh-CN"/>
              </w:rPr>
            </w:pPr>
            <w:r>
              <w:rPr>
                <w:rFonts w:eastAsia="MS Mincho"/>
                <w:i/>
                <w:iCs/>
                <w:kern w:val="2"/>
                <w:szCs w:val="28"/>
                <w:lang w:eastAsia="zh-CN"/>
              </w:rPr>
              <w:t xml:space="preserve"> Gv tổ chức trò chơi “Khám phá hang Sơn Đoòng”  để hướng dẫn học sinh củng cố lại kiến thức đã học.</w:t>
            </w:r>
          </w:p>
        </w:tc>
        <w:tc>
          <w:tcPr>
            <w:tcW w:w="4059" w:type="dxa"/>
            <w:tcBorders>
              <w:top w:val="single" w:sz="4" w:space="0" w:color="auto"/>
              <w:left w:val="single" w:sz="4" w:space="0" w:color="auto"/>
              <w:bottom w:val="single" w:sz="4" w:space="0" w:color="auto"/>
              <w:right w:val="single" w:sz="4" w:space="0" w:color="auto"/>
            </w:tcBorders>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p>
        </w:tc>
      </w:tr>
      <w:tr w:rsidR="0060613B" w:rsidTr="002B277B">
        <w:tc>
          <w:tcPr>
            <w:tcW w:w="9634" w:type="dxa"/>
            <w:gridSpan w:val="2"/>
            <w:tcBorders>
              <w:top w:val="single" w:sz="4" w:space="0" w:color="auto"/>
              <w:left w:val="single" w:sz="4" w:space="0" w:color="auto"/>
              <w:bottom w:val="single" w:sz="4" w:space="0" w:color="auto"/>
              <w:right w:val="single" w:sz="4" w:space="0" w:color="auto"/>
            </w:tcBorders>
            <w:hideMark/>
          </w:tcPr>
          <w:p w:rsidR="0060613B" w:rsidRDefault="0060613B" w:rsidP="002B277B">
            <w:pPr>
              <w:jc w:val="both"/>
              <w:rPr>
                <w:szCs w:val="28"/>
              </w:rPr>
            </w:pPr>
            <w:r>
              <w:rPr>
                <w:szCs w:val="28"/>
              </w:rPr>
              <w:t>Câu 1: Quê quán của Hồ Khanh ở đâu?</w:t>
            </w:r>
          </w:p>
          <w:p w:rsidR="0060613B" w:rsidRDefault="0060613B" w:rsidP="002B277B">
            <w:pPr>
              <w:jc w:val="both"/>
              <w:rPr>
                <w:szCs w:val="28"/>
              </w:rPr>
            </w:pPr>
            <w:r>
              <w:rPr>
                <w:szCs w:val="28"/>
              </w:rPr>
              <w:t>A. Thôn Phong Nha, xã Sơn Trạch, huyện Bố Trạch, tỉnh Quảng Bình.</w:t>
            </w:r>
          </w:p>
          <w:p w:rsidR="0060613B" w:rsidRDefault="0060613B" w:rsidP="002B277B">
            <w:pPr>
              <w:jc w:val="both"/>
              <w:rPr>
                <w:szCs w:val="28"/>
              </w:rPr>
            </w:pPr>
            <w:r>
              <w:rPr>
                <w:szCs w:val="28"/>
              </w:rPr>
              <w:t>B. Thôn Phong Nha, xã Kẻ Bàng, huyện Sơn Đoòng, tỉnh Quảng Bình.</w:t>
            </w:r>
          </w:p>
          <w:p w:rsidR="0060613B" w:rsidRDefault="0060613B" w:rsidP="002B277B">
            <w:pPr>
              <w:jc w:val="both"/>
              <w:rPr>
                <w:szCs w:val="28"/>
              </w:rPr>
            </w:pPr>
            <w:r>
              <w:rPr>
                <w:szCs w:val="28"/>
              </w:rPr>
              <w:t>C. Triều Khúc, Thanh Xuân, Hà Nội.</w:t>
            </w:r>
          </w:p>
          <w:p w:rsidR="0060613B" w:rsidRDefault="0060613B" w:rsidP="002B277B">
            <w:pPr>
              <w:jc w:val="both"/>
              <w:rPr>
                <w:szCs w:val="28"/>
              </w:rPr>
            </w:pPr>
            <w:r>
              <w:rPr>
                <w:szCs w:val="28"/>
              </w:rPr>
              <w:t>D. Cao Xanh, Hạ Long, Quảng Ninh.</w:t>
            </w:r>
          </w:p>
          <w:p w:rsidR="0060613B" w:rsidRDefault="0060613B" w:rsidP="002B277B">
            <w:pPr>
              <w:jc w:val="both"/>
              <w:rPr>
                <w:szCs w:val="28"/>
              </w:rPr>
            </w:pPr>
            <w:r>
              <w:rPr>
                <w:szCs w:val="28"/>
              </w:rPr>
              <w:t>Câu 2: Nghề nghiệp của Hồ Khanh là gì?</w:t>
            </w:r>
          </w:p>
          <w:p w:rsidR="0060613B" w:rsidRDefault="0060613B" w:rsidP="002B277B">
            <w:pPr>
              <w:jc w:val="both"/>
              <w:rPr>
                <w:szCs w:val="28"/>
              </w:rPr>
            </w:pPr>
            <w:r>
              <w:rPr>
                <w:szCs w:val="28"/>
              </w:rPr>
              <w:t>A. Hướng dẫn viên du lịch</w:t>
            </w:r>
          </w:p>
          <w:p w:rsidR="0060613B" w:rsidRDefault="0060613B" w:rsidP="002B277B">
            <w:pPr>
              <w:jc w:val="both"/>
              <w:rPr>
                <w:szCs w:val="28"/>
              </w:rPr>
            </w:pPr>
            <w:r>
              <w:rPr>
                <w:szCs w:val="28"/>
              </w:rPr>
              <w:t>B. Nhà thám hiểm</w:t>
            </w:r>
          </w:p>
          <w:p w:rsidR="0060613B" w:rsidRDefault="0060613B" w:rsidP="002B277B">
            <w:pPr>
              <w:jc w:val="both"/>
              <w:rPr>
                <w:szCs w:val="28"/>
              </w:rPr>
            </w:pPr>
            <w:r>
              <w:rPr>
                <w:szCs w:val="28"/>
              </w:rPr>
              <w:t>C. Nhà nghiên cứu thuộc Hiệp hội hang động Hoàng gia Anh.</w:t>
            </w:r>
          </w:p>
          <w:p w:rsidR="0060613B" w:rsidRDefault="0060613B" w:rsidP="002B277B">
            <w:pPr>
              <w:jc w:val="both"/>
              <w:rPr>
                <w:szCs w:val="28"/>
              </w:rPr>
            </w:pPr>
            <w:r>
              <w:rPr>
                <w:szCs w:val="28"/>
              </w:rPr>
              <w:t>D. Thợ sơn tràng.</w:t>
            </w:r>
          </w:p>
          <w:p w:rsidR="0060613B" w:rsidRDefault="0060613B" w:rsidP="002B277B">
            <w:pPr>
              <w:jc w:val="both"/>
              <w:rPr>
                <w:szCs w:val="28"/>
              </w:rPr>
            </w:pPr>
            <w:r>
              <w:rPr>
                <w:szCs w:val="28"/>
              </w:rPr>
              <w:t>Câu 3: Đâu là đặc điểm tính cách của Hồ Khanh?</w:t>
            </w:r>
          </w:p>
          <w:p w:rsidR="0060613B" w:rsidRDefault="0060613B" w:rsidP="002B277B">
            <w:pPr>
              <w:jc w:val="both"/>
              <w:rPr>
                <w:szCs w:val="28"/>
              </w:rPr>
            </w:pPr>
            <w:r>
              <w:rPr>
                <w:szCs w:val="28"/>
              </w:rPr>
              <w:t>A. Thích tò mò, khám phá</w:t>
            </w:r>
          </w:p>
          <w:p w:rsidR="0060613B" w:rsidRDefault="0060613B" w:rsidP="002B277B">
            <w:pPr>
              <w:jc w:val="both"/>
              <w:rPr>
                <w:szCs w:val="28"/>
              </w:rPr>
            </w:pPr>
            <w:r>
              <w:rPr>
                <w:szCs w:val="28"/>
              </w:rPr>
              <w:t>B. Thích dạo chơi nơi hang động</w:t>
            </w:r>
          </w:p>
          <w:p w:rsidR="0060613B" w:rsidRDefault="0060613B" w:rsidP="002B277B">
            <w:pPr>
              <w:jc w:val="both"/>
              <w:rPr>
                <w:szCs w:val="28"/>
              </w:rPr>
            </w:pPr>
            <w:r>
              <w:rPr>
                <w:szCs w:val="28"/>
              </w:rPr>
              <w:t>C. Ham mê tiền bạc nhưng không theo cách mà mọi người hay làm</w:t>
            </w:r>
          </w:p>
          <w:p w:rsidR="0060613B" w:rsidRDefault="0060613B" w:rsidP="002B277B">
            <w:pPr>
              <w:jc w:val="both"/>
              <w:rPr>
                <w:szCs w:val="28"/>
              </w:rPr>
            </w:pPr>
            <w:r>
              <w:rPr>
                <w:szCs w:val="28"/>
              </w:rPr>
              <w:t>D. Có ý chí tự cường.</w:t>
            </w:r>
          </w:p>
          <w:p w:rsidR="0060613B" w:rsidRDefault="0060613B" w:rsidP="002B277B">
            <w:pPr>
              <w:jc w:val="both"/>
              <w:rPr>
                <w:szCs w:val="28"/>
              </w:rPr>
            </w:pPr>
            <w:r>
              <w:rPr>
                <w:szCs w:val="28"/>
              </w:rPr>
              <w:t>Câu 4: Dấu ấn đặc biệt của Hồ Khanh là gì?</w:t>
            </w:r>
          </w:p>
          <w:p w:rsidR="0060613B" w:rsidRDefault="0060613B" w:rsidP="002B277B">
            <w:pPr>
              <w:jc w:val="both"/>
              <w:rPr>
                <w:szCs w:val="28"/>
              </w:rPr>
            </w:pPr>
            <w:r>
              <w:rPr>
                <w:szCs w:val="28"/>
              </w:rPr>
              <w:t>A. Phát hiện ra hang Sơn Đoòng</w:t>
            </w:r>
          </w:p>
          <w:p w:rsidR="0060613B" w:rsidRDefault="0060613B" w:rsidP="002B277B">
            <w:pPr>
              <w:jc w:val="both"/>
              <w:rPr>
                <w:szCs w:val="28"/>
              </w:rPr>
            </w:pPr>
            <w:r>
              <w:rPr>
                <w:szCs w:val="28"/>
              </w:rPr>
              <w:t>B. Đóng vai trò mấu chốt trong xây dựng khu vườn quốc gia Phong Nha – Kẻ Bàng.</w:t>
            </w:r>
          </w:p>
          <w:p w:rsidR="0060613B" w:rsidRDefault="0060613B" w:rsidP="002B277B">
            <w:pPr>
              <w:jc w:val="both"/>
              <w:rPr>
                <w:szCs w:val="28"/>
              </w:rPr>
            </w:pPr>
            <w:r>
              <w:rPr>
                <w:szCs w:val="28"/>
              </w:rPr>
              <w:t>C. Giàu lòng nhân ái</w:t>
            </w:r>
          </w:p>
          <w:p w:rsidR="0060613B" w:rsidRDefault="0060613B" w:rsidP="002B277B">
            <w:pPr>
              <w:jc w:val="both"/>
              <w:rPr>
                <w:szCs w:val="28"/>
              </w:rPr>
            </w:pPr>
            <w:r>
              <w:rPr>
                <w:szCs w:val="28"/>
              </w:rPr>
              <w:t>D. Thành tích từ việc dẫn các đoàn thăm quan, nghiên cứu</w:t>
            </w:r>
          </w:p>
          <w:p w:rsidR="0060613B" w:rsidRDefault="0060613B" w:rsidP="002B277B">
            <w:pPr>
              <w:jc w:val="both"/>
              <w:rPr>
                <w:szCs w:val="28"/>
              </w:rPr>
            </w:pPr>
            <w:r>
              <w:rPr>
                <w:szCs w:val="28"/>
              </w:rPr>
              <w:t>Câu 5: Vườn quốc gia Phong Nha – Kẻ Bàng được ví như thế nào?</w:t>
            </w:r>
          </w:p>
          <w:p w:rsidR="0060613B" w:rsidRDefault="0060613B" w:rsidP="002B277B">
            <w:pPr>
              <w:jc w:val="both"/>
              <w:rPr>
                <w:szCs w:val="28"/>
              </w:rPr>
            </w:pPr>
            <w:r>
              <w:rPr>
                <w:szCs w:val="28"/>
              </w:rPr>
              <w:t>A. Như thiên hạ đệ nhất động.</w:t>
            </w:r>
          </w:p>
          <w:p w:rsidR="0060613B" w:rsidRDefault="0060613B" w:rsidP="002B277B">
            <w:pPr>
              <w:jc w:val="both"/>
              <w:rPr>
                <w:szCs w:val="28"/>
              </w:rPr>
            </w:pPr>
            <w:r>
              <w:rPr>
                <w:szCs w:val="28"/>
              </w:rPr>
              <w:t>B. Như vương quốc của hệ thống hang động.</w:t>
            </w:r>
          </w:p>
          <w:p w:rsidR="0060613B" w:rsidRDefault="0060613B" w:rsidP="002B277B">
            <w:pPr>
              <w:jc w:val="both"/>
              <w:rPr>
                <w:szCs w:val="28"/>
              </w:rPr>
            </w:pPr>
            <w:r>
              <w:rPr>
                <w:szCs w:val="28"/>
              </w:rPr>
              <w:t>C. Như một tinh tú giữa bầu trời âm u.</w:t>
            </w:r>
          </w:p>
          <w:p w:rsidR="0060613B" w:rsidRDefault="0060613B" w:rsidP="002B277B">
            <w:pPr>
              <w:jc w:val="both"/>
              <w:rPr>
                <w:szCs w:val="28"/>
              </w:rPr>
            </w:pPr>
            <w:r>
              <w:rPr>
                <w:szCs w:val="28"/>
              </w:rPr>
              <w:t>D. Như một viên ngọc sáng mãi cùng đất trời.</w:t>
            </w:r>
          </w:p>
          <w:p w:rsidR="0060613B" w:rsidRDefault="0060613B" w:rsidP="002B277B">
            <w:pPr>
              <w:jc w:val="both"/>
              <w:rPr>
                <w:szCs w:val="28"/>
              </w:rPr>
            </w:pPr>
            <w:r>
              <w:rPr>
                <w:szCs w:val="28"/>
              </w:rPr>
              <w:t>Câu 6: Quê hương của Hồ Khanh được thiên nhiên ưu đãi, ban tặng cho những gì?</w:t>
            </w:r>
          </w:p>
          <w:p w:rsidR="0060613B" w:rsidRDefault="0060613B" w:rsidP="002B277B">
            <w:pPr>
              <w:jc w:val="both"/>
              <w:rPr>
                <w:szCs w:val="28"/>
              </w:rPr>
            </w:pPr>
            <w:r>
              <w:rPr>
                <w:szCs w:val="28"/>
              </w:rPr>
              <w:t>A. Hang Sơn Đòng.</w:t>
            </w:r>
          </w:p>
          <w:p w:rsidR="0060613B" w:rsidRDefault="0060613B" w:rsidP="002B277B">
            <w:pPr>
              <w:jc w:val="both"/>
              <w:rPr>
                <w:szCs w:val="28"/>
              </w:rPr>
            </w:pPr>
            <w:r>
              <w:rPr>
                <w:szCs w:val="28"/>
              </w:rPr>
              <w:t>B. Những con người tài năng.</w:t>
            </w:r>
          </w:p>
          <w:p w:rsidR="0060613B" w:rsidRDefault="0060613B" w:rsidP="002B277B">
            <w:pPr>
              <w:jc w:val="both"/>
              <w:rPr>
                <w:szCs w:val="28"/>
              </w:rPr>
            </w:pPr>
            <w:r>
              <w:rPr>
                <w:szCs w:val="28"/>
              </w:rPr>
              <w:t>C. Một tinh thần không lùi bước.</w:t>
            </w:r>
          </w:p>
          <w:p w:rsidR="0060613B" w:rsidRDefault="0060613B" w:rsidP="002B277B">
            <w:pPr>
              <w:jc w:val="both"/>
              <w:rPr>
                <w:szCs w:val="28"/>
              </w:rPr>
            </w:pPr>
            <w:r>
              <w:rPr>
                <w:szCs w:val="28"/>
              </w:rPr>
              <w:t>D. Nhiều cảnh quan thiên nhiên cùng hệ thống hang động tuyệt mĩ.</w:t>
            </w:r>
          </w:p>
          <w:p w:rsidR="0060613B" w:rsidRDefault="0060613B" w:rsidP="002B277B">
            <w:pPr>
              <w:jc w:val="both"/>
              <w:rPr>
                <w:szCs w:val="28"/>
              </w:rPr>
            </w:pPr>
            <w:r>
              <w:rPr>
                <w:szCs w:val="28"/>
              </w:rPr>
              <w:t>Câu 7: Khi du lịch chưa được khai thác mạnh, những người dân trong làng của Hồ Khanh sống bằng nghề gì?</w:t>
            </w:r>
          </w:p>
          <w:p w:rsidR="0060613B" w:rsidRDefault="0060613B" w:rsidP="002B277B">
            <w:pPr>
              <w:jc w:val="both"/>
              <w:rPr>
                <w:szCs w:val="28"/>
              </w:rPr>
            </w:pPr>
            <w:r>
              <w:rPr>
                <w:szCs w:val="28"/>
              </w:rPr>
              <w:t>A. Nghề gốm sứ.</w:t>
            </w:r>
          </w:p>
          <w:p w:rsidR="0060613B" w:rsidRDefault="0060613B" w:rsidP="002B277B">
            <w:pPr>
              <w:jc w:val="both"/>
              <w:rPr>
                <w:szCs w:val="28"/>
              </w:rPr>
            </w:pPr>
            <w:r>
              <w:rPr>
                <w:szCs w:val="28"/>
              </w:rPr>
              <w:t>B. Nghề đi rừng, tìm trầm.</w:t>
            </w:r>
          </w:p>
          <w:p w:rsidR="0060613B" w:rsidRDefault="0060613B" w:rsidP="002B277B">
            <w:pPr>
              <w:jc w:val="both"/>
              <w:rPr>
                <w:szCs w:val="28"/>
              </w:rPr>
            </w:pPr>
            <w:r>
              <w:rPr>
                <w:szCs w:val="28"/>
              </w:rPr>
              <w:t>C. Nghề khai thác đá vôi, đá quý, thạch nhũ</w:t>
            </w:r>
          </w:p>
          <w:p w:rsidR="0060613B" w:rsidRDefault="0060613B" w:rsidP="002B277B">
            <w:pPr>
              <w:jc w:val="both"/>
              <w:rPr>
                <w:szCs w:val="28"/>
              </w:rPr>
            </w:pPr>
            <w:r>
              <w:rPr>
                <w:szCs w:val="28"/>
              </w:rPr>
              <w:t>D. Tất cả các đáp án trên.</w:t>
            </w:r>
          </w:p>
          <w:p w:rsidR="0060613B" w:rsidRDefault="0060613B" w:rsidP="002B277B">
            <w:pPr>
              <w:jc w:val="both"/>
              <w:rPr>
                <w:szCs w:val="28"/>
              </w:rPr>
            </w:pPr>
            <w:r>
              <w:rPr>
                <w:szCs w:val="28"/>
              </w:rPr>
              <w:t>Câu 8: Thợ sơn tràng là người làm nghề gì?</w:t>
            </w:r>
          </w:p>
          <w:p w:rsidR="0060613B" w:rsidRDefault="0060613B" w:rsidP="002B277B">
            <w:pPr>
              <w:jc w:val="both"/>
              <w:rPr>
                <w:szCs w:val="28"/>
              </w:rPr>
            </w:pPr>
            <w:r>
              <w:rPr>
                <w:szCs w:val="28"/>
              </w:rPr>
              <w:t>A. Sơn đỉnh núi</w:t>
            </w:r>
          </w:p>
          <w:p w:rsidR="0060613B" w:rsidRDefault="0060613B" w:rsidP="002B277B">
            <w:pPr>
              <w:jc w:val="both"/>
              <w:rPr>
                <w:szCs w:val="28"/>
              </w:rPr>
            </w:pPr>
            <w:r>
              <w:rPr>
                <w:szCs w:val="28"/>
              </w:rPr>
              <w:t>B. Khai thác sản vật rừng theo lối thủ công.</w:t>
            </w:r>
          </w:p>
          <w:p w:rsidR="0060613B" w:rsidRDefault="0060613B" w:rsidP="002B277B">
            <w:pPr>
              <w:jc w:val="both"/>
              <w:rPr>
                <w:szCs w:val="28"/>
              </w:rPr>
            </w:pPr>
            <w:r>
              <w:rPr>
                <w:szCs w:val="28"/>
              </w:rPr>
              <w:t>C. Khai thác con tràng trên núi.</w:t>
            </w:r>
          </w:p>
          <w:p w:rsidR="0060613B" w:rsidRDefault="0060613B" w:rsidP="002B277B">
            <w:pPr>
              <w:jc w:val="both"/>
              <w:rPr>
                <w:szCs w:val="28"/>
              </w:rPr>
            </w:pPr>
            <w:r>
              <w:rPr>
                <w:szCs w:val="28"/>
              </w:rPr>
              <w:t>D. Làm tràng hạt.</w:t>
            </w:r>
          </w:p>
          <w:p w:rsidR="0060613B" w:rsidRDefault="0060613B" w:rsidP="002B277B">
            <w:pPr>
              <w:jc w:val="both"/>
              <w:rPr>
                <w:szCs w:val="28"/>
              </w:rPr>
            </w:pPr>
            <w:r>
              <w:rPr>
                <w:szCs w:val="28"/>
              </w:rPr>
              <w:t>Câu 9: Thể loại của văn bản là gì?</w:t>
            </w:r>
          </w:p>
          <w:p w:rsidR="0060613B" w:rsidRDefault="0060613B" w:rsidP="002B277B">
            <w:pPr>
              <w:jc w:val="both"/>
              <w:rPr>
                <w:szCs w:val="28"/>
              </w:rPr>
            </w:pPr>
            <w:r>
              <w:rPr>
                <w:szCs w:val="28"/>
              </w:rPr>
              <w:t>A. Truyện khoa học viễn tưởng</w:t>
            </w:r>
          </w:p>
          <w:p w:rsidR="0060613B" w:rsidRDefault="0060613B" w:rsidP="002B277B">
            <w:pPr>
              <w:jc w:val="both"/>
              <w:rPr>
                <w:szCs w:val="28"/>
              </w:rPr>
            </w:pPr>
            <w:r>
              <w:rPr>
                <w:szCs w:val="28"/>
              </w:rPr>
              <w:t>B. Truyện kì ảo</w:t>
            </w:r>
          </w:p>
          <w:p w:rsidR="0060613B" w:rsidRDefault="0060613B" w:rsidP="002B277B">
            <w:pPr>
              <w:jc w:val="both"/>
              <w:rPr>
                <w:szCs w:val="28"/>
              </w:rPr>
            </w:pPr>
            <w:r>
              <w:rPr>
                <w:szCs w:val="28"/>
              </w:rPr>
              <w:t>C. Văn bản thông tin</w:t>
            </w:r>
          </w:p>
          <w:p w:rsidR="0060613B" w:rsidRDefault="0060613B" w:rsidP="002B277B">
            <w:pPr>
              <w:jc w:val="both"/>
              <w:rPr>
                <w:szCs w:val="28"/>
              </w:rPr>
            </w:pPr>
            <w:r>
              <w:rPr>
                <w:szCs w:val="28"/>
              </w:rPr>
              <w:t>D. Nhật văn</w:t>
            </w:r>
          </w:p>
          <w:p w:rsidR="0060613B" w:rsidRDefault="0060613B" w:rsidP="002B277B">
            <w:pPr>
              <w:jc w:val="both"/>
              <w:rPr>
                <w:szCs w:val="28"/>
              </w:rPr>
            </w:pPr>
            <w:r>
              <w:rPr>
                <w:szCs w:val="28"/>
              </w:rPr>
              <w:t>Câu 10: Hồ Khanh vào hang Sơn Đoòng lần đầu tiên là khi nào?</w:t>
            </w:r>
          </w:p>
          <w:p w:rsidR="0060613B" w:rsidRDefault="0060613B" w:rsidP="002B277B">
            <w:pPr>
              <w:jc w:val="both"/>
              <w:rPr>
                <w:szCs w:val="28"/>
              </w:rPr>
            </w:pPr>
            <w:r>
              <w:rPr>
                <w:szCs w:val="28"/>
              </w:rPr>
              <w:t>A. Trong khoảnh khắc thay đổi cuộc đời anh.</w:t>
            </w:r>
          </w:p>
          <w:p w:rsidR="0060613B" w:rsidRDefault="0060613B" w:rsidP="002B277B">
            <w:pPr>
              <w:jc w:val="both"/>
              <w:rPr>
                <w:szCs w:val="28"/>
              </w:rPr>
            </w:pPr>
            <w:r>
              <w:rPr>
                <w:szCs w:val="28"/>
              </w:rPr>
              <w:t>B. Trong lần dẫn du khách đi thăm Vườn quốc gia.</w:t>
            </w:r>
          </w:p>
          <w:p w:rsidR="0060613B" w:rsidRDefault="0060613B" w:rsidP="002B277B">
            <w:pPr>
              <w:jc w:val="both"/>
              <w:rPr>
                <w:szCs w:val="28"/>
              </w:rPr>
            </w:pPr>
            <w:r>
              <w:rPr>
                <w:szCs w:val="28"/>
              </w:rPr>
              <w:t>C. Khi anh vừa tròn tuổi đôi mươi.</w:t>
            </w:r>
          </w:p>
          <w:p w:rsidR="0060613B" w:rsidRDefault="0060613B" w:rsidP="002B277B">
            <w:pPr>
              <w:jc w:val="both"/>
              <w:rPr>
                <w:szCs w:val="28"/>
              </w:rPr>
            </w:pPr>
            <w:r>
              <w:rPr>
                <w:szCs w:val="28"/>
              </w:rPr>
              <w:t>D. Trong một lần đi rừng gặp mưa.</w:t>
            </w:r>
          </w:p>
          <w:p w:rsidR="0060613B" w:rsidRDefault="0060613B" w:rsidP="002B277B">
            <w:pPr>
              <w:jc w:val="both"/>
              <w:rPr>
                <w:szCs w:val="28"/>
              </w:rPr>
            </w:pPr>
            <w:r>
              <w:rPr>
                <w:szCs w:val="28"/>
              </w:rPr>
              <w:t>Câu 11: Anh cảm nhận được gì trong lần đầu tiên vào hang Sơn Đoòng?</w:t>
            </w:r>
          </w:p>
          <w:p w:rsidR="0060613B" w:rsidRDefault="0060613B" w:rsidP="002B277B">
            <w:pPr>
              <w:jc w:val="both"/>
              <w:rPr>
                <w:szCs w:val="28"/>
              </w:rPr>
            </w:pPr>
            <w:r>
              <w:rPr>
                <w:szCs w:val="28"/>
              </w:rPr>
              <w:t>A. Hương thơm ngào ngạt toả ra từ các khe đá.</w:t>
            </w:r>
          </w:p>
          <w:p w:rsidR="0060613B" w:rsidRDefault="0060613B" w:rsidP="002B277B">
            <w:pPr>
              <w:jc w:val="both"/>
              <w:rPr>
                <w:szCs w:val="28"/>
              </w:rPr>
            </w:pPr>
            <w:r>
              <w:rPr>
                <w:szCs w:val="28"/>
              </w:rPr>
              <w:t>B. Một luồng sinh khí khác hoàn toàn bên ngoài đang chảy bên trong anh.</w:t>
            </w:r>
          </w:p>
          <w:p w:rsidR="0060613B" w:rsidRDefault="0060613B" w:rsidP="002B277B">
            <w:pPr>
              <w:jc w:val="both"/>
              <w:rPr>
                <w:szCs w:val="28"/>
              </w:rPr>
            </w:pPr>
            <w:r>
              <w:rPr>
                <w:szCs w:val="28"/>
              </w:rPr>
              <w:t>C. Không khí mát mẻ lạ thường, có thể nghe rõ tiếng rít qua vách đá.</w:t>
            </w:r>
          </w:p>
          <w:p w:rsidR="0060613B" w:rsidRDefault="0060613B" w:rsidP="002B277B">
            <w:pPr>
              <w:jc w:val="both"/>
              <w:rPr>
                <w:szCs w:val="28"/>
              </w:rPr>
            </w:pPr>
            <w:r>
              <w:rPr>
                <w:szCs w:val="28"/>
              </w:rPr>
              <w:t>D. Không khí tĩnh lặng, thanh bình giống như rừng nguyên sinh</w:t>
            </w:r>
          </w:p>
          <w:p w:rsidR="0060613B" w:rsidRDefault="0060613B" w:rsidP="002B277B">
            <w:pPr>
              <w:jc w:val="both"/>
              <w:rPr>
                <w:szCs w:val="28"/>
              </w:rPr>
            </w:pPr>
            <w:r>
              <w:rPr>
                <w:szCs w:val="28"/>
              </w:rPr>
              <w:t>Câu 12: Từ năm 1999 đến 2004, Hồ Khanh đã làm gì?</w:t>
            </w:r>
          </w:p>
          <w:p w:rsidR="0060613B" w:rsidRDefault="0060613B" w:rsidP="002B277B">
            <w:pPr>
              <w:jc w:val="both"/>
              <w:rPr>
                <w:szCs w:val="28"/>
              </w:rPr>
            </w:pPr>
            <w:r>
              <w:rPr>
                <w:szCs w:val="28"/>
              </w:rPr>
              <w:t>A. Chuyển sang kinh doanh các khoáng vật mà anh tìm được.</w:t>
            </w:r>
          </w:p>
          <w:p w:rsidR="0060613B" w:rsidRDefault="0060613B" w:rsidP="002B277B">
            <w:pPr>
              <w:jc w:val="both"/>
              <w:rPr>
                <w:szCs w:val="28"/>
              </w:rPr>
            </w:pPr>
            <w:r>
              <w:rPr>
                <w:szCs w:val="28"/>
              </w:rPr>
              <w:t>B. Dẫn nhiều đoàn cán bộ khoa học, đoàn khám phá hang động đến nhiều khu vực đến nghiên cứu và khám phá ở vườn quốc gia Phong Nha – Kẻ Bàng.</w:t>
            </w:r>
          </w:p>
          <w:p w:rsidR="0060613B" w:rsidRDefault="0060613B" w:rsidP="002B277B">
            <w:pPr>
              <w:jc w:val="both"/>
              <w:rPr>
                <w:szCs w:val="28"/>
              </w:rPr>
            </w:pPr>
            <w:r>
              <w:rPr>
                <w:szCs w:val="28"/>
              </w:rPr>
              <w:t>C. Phối hợp cùng chính quyền địa phương nâng cấp vườn quốc gia Phong Nha – Kẻ Bàng.</w:t>
            </w:r>
          </w:p>
          <w:p w:rsidR="0060613B" w:rsidRDefault="0060613B" w:rsidP="002B277B">
            <w:pPr>
              <w:jc w:val="both"/>
              <w:rPr>
                <w:szCs w:val="28"/>
              </w:rPr>
            </w:pPr>
            <w:r>
              <w:rPr>
                <w:szCs w:val="28"/>
              </w:rPr>
              <w:t>D. Trở thành một hướng dẫn viên du lịch chuyên nghiệp, chuyên dẫn các đoàn khách trong nước và quốc tế</w:t>
            </w:r>
          </w:p>
          <w:p w:rsidR="0060613B" w:rsidRDefault="0060613B" w:rsidP="002B277B">
            <w:pPr>
              <w:jc w:val="both"/>
              <w:rPr>
                <w:szCs w:val="28"/>
              </w:rPr>
            </w:pPr>
            <w:r>
              <w:rPr>
                <w:szCs w:val="28"/>
              </w:rPr>
              <w:t>Câu 13: Ta có thể nhận xét gì về nhan đề của văn bản?</w:t>
            </w:r>
          </w:p>
          <w:p w:rsidR="0060613B" w:rsidRDefault="0060613B" w:rsidP="002B277B">
            <w:pPr>
              <w:jc w:val="both"/>
              <w:rPr>
                <w:szCs w:val="28"/>
              </w:rPr>
            </w:pPr>
            <w:r>
              <w:rPr>
                <w:szCs w:val="28"/>
              </w:rPr>
              <w:t>A. Thể hiện rõ nhân vật Hồ Khanh đã tạo nên một dấu ấn đặc biệt.</w:t>
            </w:r>
          </w:p>
          <w:p w:rsidR="0060613B" w:rsidRDefault="0060613B" w:rsidP="002B277B">
            <w:pPr>
              <w:jc w:val="both"/>
              <w:rPr>
                <w:szCs w:val="28"/>
              </w:rPr>
            </w:pPr>
            <w:r>
              <w:rPr>
                <w:szCs w:val="28"/>
              </w:rPr>
              <w:t>B. Có tác dụng như câu kết của văn bản.</w:t>
            </w:r>
          </w:p>
          <w:p w:rsidR="0060613B" w:rsidRDefault="0060613B" w:rsidP="002B277B">
            <w:pPr>
              <w:jc w:val="both"/>
              <w:rPr>
                <w:szCs w:val="28"/>
              </w:rPr>
            </w:pPr>
            <w:r>
              <w:rPr>
                <w:szCs w:val="28"/>
              </w:rPr>
              <w:t>C. Đặc sắc và hấp dẫn, lôi cuốn người đọc ngay ở đầu đề</w:t>
            </w:r>
          </w:p>
          <w:p w:rsidR="0060613B" w:rsidRDefault="0060613B" w:rsidP="002B277B">
            <w:pPr>
              <w:jc w:val="both"/>
              <w:rPr>
                <w:szCs w:val="28"/>
              </w:rPr>
            </w:pPr>
            <w:r>
              <w:rPr>
                <w:szCs w:val="28"/>
              </w:rPr>
              <w:t>D. Nhan đề phù hợp với nội dung của văn bản</w:t>
            </w:r>
          </w:p>
          <w:p w:rsidR="0060613B" w:rsidRDefault="0060613B" w:rsidP="002B277B">
            <w:pPr>
              <w:jc w:val="both"/>
              <w:rPr>
                <w:szCs w:val="28"/>
              </w:rPr>
            </w:pPr>
            <w:r>
              <w:rPr>
                <w:szCs w:val="28"/>
              </w:rPr>
              <w:t>Câu 14: Việc đặt nhan đề cho một văn bản thông tin phải đảm bảo yêu cầu cơ bản gì?</w:t>
            </w:r>
          </w:p>
          <w:p w:rsidR="0060613B" w:rsidRDefault="0060613B" w:rsidP="002B277B">
            <w:pPr>
              <w:jc w:val="both"/>
              <w:rPr>
                <w:szCs w:val="28"/>
              </w:rPr>
            </w:pPr>
            <w:r>
              <w:rPr>
                <w:szCs w:val="28"/>
              </w:rPr>
              <w:t>A. Không quan trọng về mặt hình thức nhưng cần đảm bảo về nội dung.</w:t>
            </w:r>
          </w:p>
          <w:p w:rsidR="0060613B" w:rsidRDefault="0060613B" w:rsidP="002B277B">
            <w:pPr>
              <w:jc w:val="both"/>
              <w:rPr>
                <w:szCs w:val="28"/>
              </w:rPr>
            </w:pPr>
            <w:r>
              <w:rPr>
                <w:szCs w:val="28"/>
              </w:rPr>
              <w:t>B. Thể hiện một cách trực tiếp, cụ thể nội dung chính của văn bản.</w:t>
            </w:r>
          </w:p>
          <w:p w:rsidR="0060613B" w:rsidRDefault="0060613B" w:rsidP="002B277B">
            <w:pPr>
              <w:jc w:val="both"/>
              <w:rPr>
                <w:szCs w:val="28"/>
              </w:rPr>
            </w:pPr>
            <w:r>
              <w:rPr>
                <w:szCs w:val="28"/>
              </w:rPr>
              <w:t>C. Có điểm nhấn đặc biệt và tính thuyết phục cao</w:t>
            </w:r>
          </w:p>
          <w:p w:rsidR="0060613B" w:rsidRDefault="0060613B" w:rsidP="002B277B">
            <w:pPr>
              <w:jc w:val="both"/>
              <w:rPr>
                <w:szCs w:val="28"/>
              </w:rPr>
            </w:pPr>
            <w:r>
              <w:rPr>
                <w:szCs w:val="28"/>
              </w:rPr>
              <w:t>D. Nhan đề phải tạo sự cuốn hút bằng những từ ngữ độc đáo</w:t>
            </w:r>
          </w:p>
          <w:p w:rsidR="0060613B" w:rsidRDefault="0060613B" w:rsidP="002B277B">
            <w:pPr>
              <w:jc w:val="both"/>
              <w:rPr>
                <w:szCs w:val="28"/>
              </w:rPr>
            </w:pPr>
            <w:r>
              <w:rPr>
                <w:szCs w:val="28"/>
              </w:rPr>
              <w:t>Câu 15: Phẩm chất quan trọng nhất để trở thành một nhà thám hiểm là gì?</w:t>
            </w:r>
          </w:p>
          <w:p w:rsidR="0060613B" w:rsidRDefault="0060613B" w:rsidP="002B277B">
            <w:pPr>
              <w:jc w:val="both"/>
              <w:rPr>
                <w:szCs w:val="28"/>
              </w:rPr>
            </w:pPr>
            <w:r>
              <w:rPr>
                <w:szCs w:val="28"/>
              </w:rPr>
              <w:t>A. Sự ham mê hiểu biết và say mê khám phá thế giới tự nhiên</w:t>
            </w:r>
          </w:p>
          <w:p w:rsidR="0060613B" w:rsidRDefault="0060613B" w:rsidP="002B277B">
            <w:pPr>
              <w:jc w:val="both"/>
              <w:rPr>
                <w:szCs w:val="28"/>
              </w:rPr>
            </w:pPr>
            <w:r>
              <w:rPr>
                <w:szCs w:val="28"/>
              </w:rPr>
              <w:t>B. Giỏi về các môn tự nhiên như Toán, tin, lí, hoá, sinh.</w:t>
            </w:r>
          </w:p>
          <w:p w:rsidR="0060613B" w:rsidRDefault="0060613B" w:rsidP="002B277B">
            <w:pPr>
              <w:jc w:val="both"/>
              <w:rPr>
                <w:szCs w:val="28"/>
              </w:rPr>
            </w:pPr>
            <w:r>
              <w:rPr>
                <w:szCs w:val="28"/>
              </w:rPr>
              <w:t>C. Thông thạo 72 phép biến hoá để có thể khám phá, tìm hiểu được bất cứ điều gì.</w:t>
            </w:r>
          </w:p>
          <w:p w:rsidR="0060613B" w:rsidRDefault="0060613B" w:rsidP="002B277B">
            <w:pPr>
              <w:jc w:val="both"/>
              <w:rPr>
                <w:szCs w:val="28"/>
              </w:rPr>
            </w:pPr>
            <w:r>
              <w:rPr>
                <w:szCs w:val="28"/>
              </w:rPr>
              <w:t>D. Tinh thần dũng cảm, ý chí vươn lên trong mọi nghịch cảnh.</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suy nghĩ</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tham gia trò chơi, trả lời câu hỏi</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SimSun"/>
                <w:b/>
                <w:bCs/>
                <w:i/>
                <w:kern w:val="2"/>
                <w:szCs w:val="28"/>
                <w:lang w:val="sv-SE" w:eastAsia="zh-CN"/>
              </w:rPr>
            </w:pPr>
            <w:r>
              <w:rPr>
                <w:rFonts w:eastAsia="MS Mincho"/>
                <w:kern w:val="2"/>
                <w:szCs w:val="28"/>
                <w:lang w:eastAsia="zh-CN"/>
              </w:rPr>
              <w:t>- GV nhận xét, đánh giá, bổ sung, chốt lại kiến thức</w:t>
            </w:r>
          </w:p>
        </w:tc>
      </w:tr>
    </w:tbl>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0613B" w:rsidRDefault="0060613B" w:rsidP="0060613B">
      <w:pPr>
        <w:widowControl w:val="0"/>
        <w:tabs>
          <w:tab w:val="left" w:pos="142"/>
          <w:tab w:val="left" w:pos="284"/>
        </w:tabs>
        <w:spacing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0613B" w:rsidRDefault="0060613B" w:rsidP="0060613B">
      <w:pPr>
        <w:widowControl w:val="0"/>
        <w:tabs>
          <w:tab w:val="left" w:pos="142"/>
          <w:tab w:val="left" w:pos="284"/>
        </w:tabs>
        <w:spacing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4779"/>
      </w:tblGrid>
      <w:tr w:rsidR="0060613B" w:rsidTr="002B277B">
        <w:tc>
          <w:tcPr>
            <w:tcW w:w="485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HOẠT ĐỘNG CỦA GV VÀ HS</w:t>
            </w:r>
          </w:p>
        </w:tc>
        <w:tc>
          <w:tcPr>
            <w:tcW w:w="4779"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center"/>
              <w:rPr>
                <w:rFonts w:eastAsia="MS Mincho"/>
                <w:b/>
                <w:kern w:val="2"/>
                <w:szCs w:val="28"/>
                <w:lang w:val="sv-SE" w:eastAsia="zh-CN"/>
              </w:rPr>
            </w:pPr>
            <w:r>
              <w:rPr>
                <w:rFonts w:eastAsia="MS Mincho"/>
                <w:b/>
                <w:kern w:val="2"/>
                <w:szCs w:val="28"/>
                <w:lang w:val="sv-SE" w:eastAsia="zh-CN"/>
              </w:rPr>
              <w:t>DỰ KIẾN SẢN PHẨM</w:t>
            </w:r>
          </w:p>
        </w:tc>
      </w:tr>
      <w:tr w:rsidR="0060613B" w:rsidTr="002B277B">
        <w:tc>
          <w:tcPr>
            <w:tcW w:w="485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Bước1: Chuyển giao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bCs/>
                <w:kern w:val="2"/>
                <w:szCs w:val="28"/>
                <w:lang w:val="sv-SE" w:eastAsia="zh-CN"/>
              </w:rPr>
              <w:t>- GV chuyển giao nhiệm vụ:</w:t>
            </w:r>
          </w:p>
          <w:p w:rsidR="0060613B" w:rsidRDefault="0060613B" w:rsidP="002B277B">
            <w:pPr>
              <w:widowControl w:val="0"/>
              <w:tabs>
                <w:tab w:val="left" w:pos="142"/>
                <w:tab w:val="left" w:pos="284"/>
              </w:tabs>
              <w:spacing w:line="360" w:lineRule="auto"/>
              <w:jc w:val="both"/>
              <w:rPr>
                <w:rFonts w:eastAsia="MS Mincho"/>
                <w:bCs/>
                <w:i/>
                <w:kern w:val="2"/>
                <w:szCs w:val="28"/>
                <w:lang w:eastAsia="zh-CN"/>
              </w:rPr>
            </w:pPr>
            <w:r>
              <w:rPr>
                <w:rFonts w:eastAsia="MS Mincho"/>
                <w:bCs/>
                <w:i/>
                <w:kern w:val="2"/>
                <w:szCs w:val="28"/>
                <w:lang w:val="sv-SE" w:eastAsia="zh-CN"/>
              </w:rPr>
              <w:t>Hs</w:t>
            </w:r>
            <w:r>
              <w:rPr>
                <w:rFonts w:eastAsia="MS Mincho"/>
                <w:bCs/>
                <w:i/>
                <w:kern w:val="2"/>
                <w:szCs w:val="28"/>
                <w:lang w:eastAsia="zh-CN"/>
              </w:rPr>
              <w:t xml:space="preserve"> tìm đọc thêm các bài báo, video viết về Hồ Khanh</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 gọi 4-5 hs trình bày sản phẩm</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val="sv-SE" w:eastAsia="zh-CN"/>
              </w:rPr>
            </w:pPr>
            <w:r>
              <w:rPr>
                <w:rFonts w:eastAsia="MS Mincho"/>
                <w:kern w:val="2"/>
                <w:szCs w:val="28"/>
                <w:lang w:eastAsia="zh-CN"/>
              </w:rPr>
              <w:t xml:space="preserve">- GV nhận xét, đánh giá, bổ sung, chốt lại kiến thức </w:t>
            </w:r>
          </w:p>
        </w:tc>
        <w:tc>
          <w:tcPr>
            <w:tcW w:w="4779"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MS Mincho"/>
                <w:bCs/>
                <w:i/>
                <w:iCs/>
                <w:kern w:val="2"/>
                <w:szCs w:val="28"/>
                <w:lang w:val="sv-SE" w:eastAsia="zh-CN"/>
              </w:rPr>
            </w:pP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IV. Phụ lục</w:t>
      </w:r>
    </w:p>
    <w:p w:rsidR="0060613B" w:rsidRDefault="0060613B" w:rsidP="0060613B">
      <w:pPr>
        <w:spacing w:line="360" w:lineRule="auto"/>
        <w:jc w:val="center"/>
        <w:rPr>
          <w:rFonts w:eastAsia="Calibri"/>
          <w:b/>
          <w:color w:val="000000"/>
          <w:szCs w:val="28"/>
        </w:rPr>
      </w:pPr>
      <w:r>
        <w:rPr>
          <w:rFonts w:eastAsia="Calibri"/>
          <w:b/>
          <w:color w:val="000000"/>
          <w:szCs w:val="28"/>
          <w:lang w:val="nl-NL"/>
        </w:rPr>
        <w:t>PHT</w:t>
      </w:r>
      <w:r>
        <w:rPr>
          <w:rFonts w:eastAsia="Calibri"/>
          <w:b/>
          <w:color w:val="000000"/>
          <w:szCs w:val="28"/>
        </w:rPr>
        <w:t xml:space="preserve"> số 1</w:t>
      </w:r>
    </w:p>
    <w:p w:rsidR="0060613B" w:rsidRDefault="0060613B" w:rsidP="0060613B">
      <w:pPr>
        <w:spacing w:line="360" w:lineRule="auto"/>
        <w:jc w:val="both"/>
        <w:rPr>
          <w:rFonts w:eastAsia="Calibri"/>
          <w:b/>
          <w:color w:val="000000"/>
          <w:szCs w:val="28"/>
          <w:lang w:val="nl-NL"/>
        </w:rPr>
      </w:pPr>
      <w:r>
        <w:rPr>
          <w:rFonts w:asciiTheme="minorHAnsi" w:hAnsiTheme="minorHAnsi"/>
          <w:noProof/>
          <w:sz w:val="22"/>
          <w:lang w:val="en-US"/>
        </w:rPr>
        <mc:AlternateContent>
          <mc:Choice Requires="wpg">
            <w:drawing>
              <wp:anchor distT="0" distB="0" distL="114300" distR="114300" simplePos="0" relativeHeight="251663360" behindDoc="0" locked="0" layoutInCell="1" allowOverlap="1" wp14:anchorId="34F979D0" wp14:editId="61C2E3D9">
                <wp:simplePos x="0" y="0"/>
                <wp:positionH relativeFrom="column">
                  <wp:posOffset>491490</wp:posOffset>
                </wp:positionH>
                <wp:positionV relativeFrom="paragraph">
                  <wp:posOffset>10160</wp:posOffset>
                </wp:positionV>
                <wp:extent cx="5311140" cy="4502785"/>
                <wp:effectExtent l="0" t="0" r="22860" b="12065"/>
                <wp:wrapNone/>
                <wp:docPr id="321" name="Group 321"/>
                <wp:cNvGraphicFramePr/>
                <a:graphic xmlns:a="http://schemas.openxmlformats.org/drawingml/2006/main">
                  <a:graphicData uri="http://schemas.microsoft.com/office/word/2010/wordprocessingGroup">
                    <wpg:wgp>
                      <wpg:cNvGrpSpPr/>
                      <wpg:grpSpPr bwMode="auto">
                        <a:xfrm>
                          <a:off x="0" y="0"/>
                          <a:ext cx="5311140" cy="4502785"/>
                          <a:chOff x="0" y="0"/>
                          <a:chExt cx="8616" cy="6780"/>
                        </a:xfrm>
                      </wpg:grpSpPr>
                      <wps:wsp>
                        <wps:cNvPr id="23" name="Oval 23"/>
                        <wps:cNvSpPr>
                          <a:spLocks noChangeArrowheads="1"/>
                        </wps:cNvSpPr>
                        <wps:spPr bwMode="auto">
                          <a:xfrm>
                            <a:off x="3048" y="2292"/>
                            <a:ext cx="2448" cy="2160"/>
                          </a:xfrm>
                          <a:prstGeom prst="ellipse">
                            <a:avLst/>
                          </a:prstGeom>
                          <a:solidFill>
                            <a:srgbClr val="FFFFFF"/>
                          </a:solidFill>
                          <a:ln w="19050">
                            <a:solidFill>
                              <a:srgbClr val="538135"/>
                            </a:solidFill>
                            <a:round/>
                            <a:headEnd/>
                            <a:tailEnd/>
                          </a:ln>
                        </wps:spPr>
                        <wps:txbx>
                          <w:txbxContent>
                            <w:p w:rsidR="002B277B" w:rsidRDefault="002B277B" w:rsidP="0060613B">
                              <w:pPr>
                                <w:jc w:val="center"/>
                                <w:rPr>
                                  <w:b/>
                                  <w:bCs/>
                                  <w:sz w:val="26"/>
                                  <w:szCs w:val="26"/>
                                </w:rPr>
                              </w:pPr>
                              <w:r>
                                <w:rPr>
                                  <w:b/>
                                  <w:bCs/>
                                  <w:sz w:val="26"/>
                                  <w:szCs w:val="26"/>
                                </w:rPr>
                                <w:t xml:space="preserve">Nhân vật Hồ Khanh </w:t>
                              </w:r>
                            </w:p>
                          </w:txbxContent>
                        </wps:txbx>
                        <wps:bodyPr rot="0" vert="horz" wrap="square" lIns="91440" tIns="45720" rIns="91440" bIns="45720" anchor="t" anchorCtr="0" upright="1">
                          <a:noAutofit/>
                        </wps:bodyPr>
                      </wps:wsp>
                      <wps:wsp>
                        <wps:cNvPr id="24" name="Oval 24"/>
                        <wps:cNvSpPr>
                          <a:spLocks noChangeArrowheads="1"/>
                        </wps:cNvSpPr>
                        <wps:spPr bwMode="auto">
                          <a:xfrm>
                            <a:off x="3108" y="0"/>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 xml:space="preserve">Quê quán </w:t>
                              </w:r>
                            </w:p>
                            <w:p w:rsidR="002B277B" w:rsidRDefault="002B277B" w:rsidP="0060613B">
                              <w:pPr>
                                <w:jc w:val="center"/>
                              </w:pPr>
                              <w:r>
                                <w:t>…………………………………………………………</w:t>
                              </w:r>
                            </w:p>
                          </w:txbxContent>
                        </wps:txbx>
                        <wps:bodyPr rot="0" vert="horz" wrap="square" lIns="91440" tIns="45720" rIns="91440" bIns="45720" anchor="t" anchorCtr="0" upright="1">
                          <a:noAutofit/>
                        </wps:bodyPr>
                      </wps:wsp>
                      <wps:wsp>
                        <wps:cNvPr id="25" name="AutoShape 67"/>
                        <wps:cNvSpPr>
                          <a:spLocks noChangeArrowheads="1"/>
                        </wps:cNvSpPr>
                        <wps:spPr bwMode="auto">
                          <a:xfrm>
                            <a:off x="5580" y="2988"/>
                            <a:ext cx="612"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26" name="AutoShape 68"/>
                        <wps:cNvSpPr>
                          <a:spLocks noChangeArrowheads="1"/>
                        </wps:cNvSpPr>
                        <wps:spPr bwMode="auto">
                          <a:xfrm rot="16200000">
                            <a:off x="3969" y="1512"/>
                            <a:ext cx="612"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27" name="AutoShape 69"/>
                        <wps:cNvSpPr>
                          <a:spLocks noChangeArrowheads="1"/>
                        </wps:cNvSpPr>
                        <wps:spPr bwMode="auto">
                          <a:xfrm rot="5630965">
                            <a:off x="4084" y="4362"/>
                            <a:ext cx="550"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28" name="AutoShape 70"/>
                        <wps:cNvSpPr>
                          <a:spLocks noChangeArrowheads="1"/>
                        </wps:cNvSpPr>
                        <wps:spPr bwMode="auto">
                          <a:xfrm rot="10800000">
                            <a:off x="2352" y="2904"/>
                            <a:ext cx="612" cy="852"/>
                          </a:xfrm>
                          <a:prstGeom prst="rightArrow">
                            <a:avLst>
                              <a:gd name="adj1" fmla="val 44370"/>
                              <a:gd name="adj2" fmla="val 44606"/>
                            </a:avLst>
                          </a:prstGeom>
                          <a:solidFill>
                            <a:srgbClr val="A8D08D"/>
                          </a:solidFill>
                          <a:ln w="9525">
                            <a:solidFill>
                              <a:srgbClr val="A8D08D"/>
                            </a:solidFill>
                            <a:miter lim="800000"/>
                            <a:headEnd/>
                            <a:tailEnd/>
                          </a:ln>
                        </wps:spPr>
                        <wps:bodyPr rot="0" vert="horz" wrap="square" lIns="91440" tIns="45720" rIns="91440" bIns="45720" anchor="t" anchorCtr="0" upright="1">
                          <a:noAutofit/>
                        </wps:bodyPr>
                      </wps:wsp>
                      <wps:wsp>
                        <wps:cNvPr id="29" name="Oval 29"/>
                        <wps:cNvSpPr>
                          <a:spLocks noChangeArrowheads="1"/>
                        </wps:cNvSpPr>
                        <wps:spPr bwMode="auto">
                          <a:xfrm>
                            <a:off x="6360" y="2724"/>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 xml:space="preserve">Tính cách </w:t>
                              </w:r>
                            </w:p>
                            <w:p w:rsidR="002B277B" w:rsidRDefault="002B277B" w:rsidP="0060613B">
                              <w:pPr>
                                <w:jc w:val="center"/>
                              </w:pPr>
                              <w:r>
                                <w:t>…………………………………………………………</w:t>
                              </w:r>
                            </w:p>
                          </w:txbxContent>
                        </wps:txbx>
                        <wps:bodyPr rot="0" vert="horz" wrap="square" lIns="91440" tIns="45720" rIns="91440" bIns="45720" anchor="t" anchorCtr="0" upright="1">
                          <a:noAutofit/>
                        </wps:bodyPr>
                      </wps:wsp>
                      <wps:wsp>
                        <wps:cNvPr id="30" name="Oval 30"/>
                        <wps:cNvSpPr>
                          <a:spLocks noChangeArrowheads="1"/>
                        </wps:cNvSpPr>
                        <wps:spPr bwMode="auto">
                          <a:xfrm>
                            <a:off x="3240" y="5232"/>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Thành tích ………………………………………………………...</w:t>
                              </w:r>
                            </w:p>
                          </w:txbxContent>
                        </wps:txbx>
                        <wps:bodyPr rot="0" vert="horz" wrap="square" lIns="91440" tIns="45720" rIns="91440" bIns="45720" anchor="t" anchorCtr="0" upright="1">
                          <a:noAutofit/>
                        </wps:bodyPr>
                      </wps:wsp>
                      <wps:wsp>
                        <wps:cNvPr id="31" name="Oval 31"/>
                        <wps:cNvSpPr>
                          <a:spLocks noChangeArrowheads="1"/>
                        </wps:cNvSpPr>
                        <wps:spPr bwMode="auto">
                          <a:xfrm>
                            <a:off x="0" y="2532"/>
                            <a:ext cx="2256" cy="1548"/>
                          </a:xfrm>
                          <a:prstGeom prst="ellipse">
                            <a:avLst/>
                          </a:prstGeom>
                          <a:solidFill>
                            <a:srgbClr val="C5E0B3"/>
                          </a:solidFill>
                          <a:ln w="9525">
                            <a:solidFill>
                              <a:srgbClr val="C5E0B3"/>
                            </a:solidFill>
                            <a:round/>
                            <a:headEnd/>
                            <a:tailEnd/>
                          </a:ln>
                        </wps:spPr>
                        <wps:txbx>
                          <w:txbxContent>
                            <w:p w:rsidR="002B277B" w:rsidRDefault="002B277B" w:rsidP="0060613B">
                              <w:pPr>
                                <w:jc w:val="center"/>
                              </w:pPr>
                              <w:r>
                                <w:t xml:space="preserve">Nghề nghiệp </w:t>
                              </w:r>
                            </w:p>
                            <w:p w:rsidR="002B277B" w:rsidRDefault="002B277B" w:rsidP="0060613B">
                              <w:pPr>
                                <w:jc w:val="center"/>
                              </w:pPr>
                              <w: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F979D0" id="Group 321" o:spid="_x0000_s1078" style="position:absolute;left:0;text-align:left;margin-left:38.7pt;margin-top:.8pt;width:418.2pt;height:354.55pt;z-index:251663360" coordsize="8616,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">
                <v:oval id="Oval 23" o:spid="_x0000_s1079" style="position:absolute;left:3048;top:2292;width:2448;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dcUA&#10;AADbAAAADwAAAGRycy9kb3ducmV2LnhtbESPQWsCMRSE7wX/Q3hCL6VmVSiyNYoogtBicfXS22Pz&#10;uru6eQlJ1N1/3wiFHoeZ+YaZLzvTihv50FhWMB5lIIhLqxuuFJyO29cZiBCRNbaWSUFPAZaLwdMc&#10;c23vfKBbESuRIBxyVFDH6HIpQ1mTwTCyjjh5P9YbjEn6SmqP9wQ3rZxk2Zs02HBaqNHRuqbyUlyN&#10;grO+uM/i+O0/zpvWfZX7frp56ZV6HnardxCRuvgf/mvvtILJFB5f0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z5Z1xQAAANsAAAAPAAAAAAAAAAAAAAAAAJgCAABkcnMv&#10;ZG93bnJldi54bWxQSwUGAAAAAAQABAD1AAAAigMAAAAA&#10;" strokecolor="#538135" strokeweight="1.5pt">
                  <v:textbox>
                    <w:txbxContent>
                      <w:p w:rsidR="002B277B" w:rsidRDefault="002B277B" w:rsidP="0060613B">
                        <w:pPr>
                          <w:jc w:val="center"/>
                          <w:rPr>
                            <w:b/>
                            <w:bCs/>
                            <w:sz w:val="26"/>
                            <w:szCs w:val="26"/>
                          </w:rPr>
                        </w:pPr>
                        <w:r>
                          <w:rPr>
                            <w:b/>
                            <w:bCs/>
                            <w:sz w:val="26"/>
                            <w:szCs w:val="26"/>
                          </w:rPr>
                          <w:t xml:space="preserve">Nhân vật Hồ Khanh </w:t>
                        </w:r>
                      </w:p>
                    </w:txbxContent>
                  </v:textbox>
                </v:oval>
                <v:oval id="Oval 24" o:spid="_x0000_s1080" style="position:absolute;left:3108;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ECUcQA&#10;AADbAAAADwAAAGRycy9kb3ducmV2LnhtbESP3WrCQBSE7wu+w3IEb0Q3hlIkuoooVaH1wp8HOGSP&#10;SUj2bNjdavL2bqHQy2FmvmGW68404kHOV5YVzKYJCOLc6ooLBbfr52QOwgdkjY1lUtCTh/Vq8LbE&#10;TNsnn+lxCYWIEPYZKihDaDMpfV6SQT+1LXH07tYZDFG6QmqHzwg3jUyT5EMarDgulNjStqS8vvwY&#10;BV/7vtbjzS49bftvVx94fHdHUmo07DYLEIG68B/+ax+1gvQdfr/EHyB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hAlHEAAAA2wAAAA8AAAAAAAAAAAAAAAAAmAIAAGRycy9k&#10;b3ducmV2LnhtbFBLBQYAAAAABAAEAPUAAACJAwAAAAA=&#10;" fillcolor="#c5e0b3" strokecolor="#c5e0b3">
                  <v:textbox>
                    <w:txbxContent>
                      <w:p w:rsidR="002B277B" w:rsidRDefault="002B277B" w:rsidP="0060613B">
                        <w:pPr>
                          <w:jc w:val="center"/>
                        </w:pPr>
                        <w:r>
                          <w:t xml:space="preserve">Quê quán </w:t>
                        </w:r>
                      </w:p>
                      <w:p w:rsidR="002B277B" w:rsidRDefault="002B277B" w:rsidP="0060613B">
                        <w:pPr>
                          <w:jc w:val="center"/>
                        </w:pPr>
                        <w:r>
                          <w:t>…………………………………………………………</w:t>
                        </w:r>
                      </w:p>
                    </w:txbxContent>
                  </v:textbox>
                </v:oval>
                <v:shape id="AutoShape 67" o:spid="_x0000_s1081" type="#_x0000_t13" style="position:absolute;left:5580;top:2988;width:612;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zlM8YA&#10;AADbAAAADwAAAGRycy9kb3ducmV2LnhtbESPQWvCQBSE70L/w/IKvYjZVNBKzCptoaVIPVRz0Nsj&#10;+0xSd9+G7Fbjv3cLgsdhZr5h8mVvjThR5xvHCp6TFARx6XTDlYJi+zGagfABWaNxTAou5GG5eBjk&#10;mGl35h86bUIlIoR9hgrqENpMSl/WZNEnriWO3sF1FkOUXSV1h+cIt0aO03QqLTYcF2ps6b2m8rj5&#10;swr2kv3bZ7Uuduvv/cvKDNPC/B6VenrsX+cgAvXhHr61v7SC8QT+v8Qf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uzlM8YAAADbAAAADwAAAAAAAAAAAAAAAACYAgAAZHJz&#10;L2Rvd25yZXYueG1sUEsFBgAAAAAEAAQA9QAAAIsDAAAAAA==&#10;" adj="11965,6008" fillcolor="#a8d08d" strokecolor="#a8d08d"/>
                <v:shape id="AutoShape 68" o:spid="_x0000_s1082" type="#_x0000_t13" style="position:absolute;left:3969;top:1512;width:612;height:85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mtMcUA&#10;AADbAAAADwAAAGRycy9kb3ducmV2LnhtbESPT2sCMRTE7wW/Q3iCt5rVg8jWKEX8U7SHdtuLt+fm&#10;uVm6eVmS1F2/fSMIPQ4z8xtmseptI67kQ+1YwWScgSAuna65UvD9tX2egwgRWWPjmBTcKMBqOXha&#10;YK5dx590LWIlEoRDjgpMjG0uZSgNWQxj1xIn7+K8xZikr6T22CW4beQ0y2bSYs1pwWBLa0PlT/Fr&#10;FcwL09Hu41g3+837qdwezudu7ZUaDfvXFxCR+vgffrTftILpDO5f0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a0xxQAAANsAAAAPAAAAAAAAAAAAAAAAAJgCAABkcnMv&#10;ZG93bnJldi54bWxQSwUGAAAAAAQABAD1AAAAigMAAAAA&#10;" adj="11965,6008" fillcolor="#a8d08d" strokecolor="#a8d08d"/>
                <v:shape id="AutoShape 69" o:spid="_x0000_s1083" type="#_x0000_t13" style="position:absolute;left:4084;top:4362;width:550;height:852;rotation:615051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zlVsIA&#10;AADbAAAADwAAAGRycy9kb3ducmV2LnhtbESPzarCMBSE94LvEI5wN6KpLvypRimCF0E3VTfujs2x&#10;LTYnpYna+/Y3guBymJlvmOW6NZV4UuNKywpGwwgEcWZ1ybmC82k7mIFwHlljZZkU/JGD9arbWWKs&#10;7YtTeh59LgKEXYwKCu/rWEqXFWTQDW1NHLybbQz6IJtc6gZfAW4qOY6iiTRYclgosKZNQdn9+DAK&#10;DnuZXq402s0pOR1++2neekqU+um1yQKEp9Z/w5/2TisYT+H9Jf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OVWwgAAANsAAAAPAAAAAAAAAAAAAAAAAJgCAABkcnMvZG93&#10;bnJldi54bWxQSwUGAAAAAAQABAD1AAAAhwMAAAAA&#10;" adj="11965,6008" fillcolor="#a8d08d" strokecolor="#a8d08d"/>
                <v:shape id="AutoShape 70" o:spid="_x0000_s1084" type="#_x0000_t13" style="position:absolute;left:2352;top:2904;width:612;height:852;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IwBMAA&#10;AADbAAAADwAAAGRycy9kb3ducmV2LnhtbERPTWvCMBi+C/6H8ApeZKbroYxqlDEQZB7Gqnh+ad41&#10;weZNaWI//v1yGOz48Hzvj5NrxUB9sJ4VvG4zEMS115YbBbfr6eUNRIjIGlvPpGCmAMfDcrHHUvuR&#10;v2moYiNSCIcSFZgYu1LKUBtyGLa+I07cj+8dxgT7RuoexxTuWplnWSEdWk4NBjv6MFQ/qqdT8Lxb&#10;Ez+vxeO+me0F61Hfqi+t1Ho1ve9ARJriv/jPfdYK8jQ2fUk/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IwBMAAAADbAAAADwAAAAAAAAAAAAAAAACYAgAAZHJzL2Rvd25y&#10;ZXYueG1sUEsFBgAAAAAEAAQA9QAAAIUDAAAAAA==&#10;" adj="11965,6008" fillcolor="#a8d08d" strokecolor="#a8d08d"/>
                <v:oval id="Oval 29" o:spid="_x0000_s1085" style="position:absolute;left:6360;top:2724;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Ctz8QA&#10;AADbAAAADwAAAGRycy9kb3ducmV2LnhtbESP3YrCMBSE7xd8h3AEb0RTe7Gs1SiirAq7XvjzAIfm&#10;2JY2JyXJavv2ZmFhL4eZ+YZZrjvTiAc5X1lWMJsmIIhzqysuFNyun5MPED4ga2wsk4KePKxXg7cl&#10;Zto++UyPSyhEhLDPUEEZQptJ6fOSDPqpbYmjd7fOYIjSFVI7fEa4aWSaJO/SYMVxocSWtiXl9eXH&#10;KPja97Ueb3bpadt/u/rA47s7klKjYbdZgAjUhf/wX/uoFaRz+P0Sf4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grc/EAAAA2wAAAA8AAAAAAAAAAAAAAAAAmAIAAGRycy9k&#10;b3ducmV2LnhtbFBLBQYAAAAABAAEAPUAAACJAwAAAAA=&#10;" fillcolor="#c5e0b3" strokecolor="#c5e0b3">
                  <v:textbox>
                    <w:txbxContent>
                      <w:p w:rsidR="002B277B" w:rsidRDefault="002B277B" w:rsidP="0060613B">
                        <w:pPr>
                          <w:jc w:val="center"/>
                        </w:pPr>
                        <w:r>
                          <w:t xml:space="preserve">Tính cách </w:t>
                        </w:r>
                      </w:p>
                      <w:p w:rsidR="002B277B" w:rsidRDefault="002B277B" w:rsidP="0060613B">
                        <w:pPr>
                          <w:jc w:val="center"/>
                        </w:pPr>
                        <w:r>
                          <w:t>…………………………………………………………</w:t>
                        </w:r>
                      </w:p>
                    </w:txbxContent>
                  </v:textbox>
                </v:oval>
                <v:oval id="Oval 30" o:spid="_x0000_s1086" style="position:absolute;left:3240;top:5232;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OSj8EA&#10;AADbAAAADwAAAGRycy9kb3ducmV2LnhtbERP3WrCMBS+H/gO4Qi7kZmuwpBqLKUyJ2y7mO4BDs2x&#10;LW1OShK1fXtzMdjlx/e/zUfTixs531pW8LpMQBBXVrdcK/g9v7+sQfiArLG3TAom8pDvZk9bzLS9&#10;8w/dTqEWMYR9hgqaEIZMSl81ZNAv7UAcuYt1BkOErpba4T2Gm16mSfImDbYcGxocqGyo6k5Xo+Dz&#10;MHV6UezT73L6ct0HLy7uSEo9z8diAyLQGP7Ff+6jVrCK6+OX+APk7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Dko/BAAAA2wAAAA8AAAAAAAAAAAAAAAAAmAIAAGRycy9kb3du&#10;cmV2LnhtbFBLBQYAAAAABAAEAPUAAACGAwAAAAA=&#10;" fillcolor="#c5e0b3" strokecolor="#c5e0b3">
                  <v:textbox>
                    <w:txbxContent>
                      <w:p w:rsidR="002B277B" w:rsidRDefault="002B277B" w:rsidP="0060613B">
                        <w:pPr>
                          <w:jc w:val="center"/>
                        </w:pPr>
                        <w:r>
                          <w:t>Thành tích ………………………………………………………...</w:t>
                        </w:r>
                      </w:p>
                    </w:txbxContent>
                  </v:textbox>
                </v:oval>
                <v:oval id="Oval 31" o:spid="_x0000_s1087" style="position:absolute;top:2532;width:2256;height:1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83FMMA&#10;AADbAAAADwAAAGRycy9kb3ducmV2LnhtbESP3YrCMBSE7wXfIZwFb2RNdUGkaxRR/AHXC3Uf4NAc&#10;29LmpCRR27c3C8JeDjPzDTNftqYWD3K+tKxgPEpAEGdWl5wr+L1uP2cgfEDWWFsmBR15WC76vTmm&#10;2j75TI9LyEWEsE9RQRFCk0rps4IM+pFtiKN3s85giNLlUjt8Rrip5SRJptJgyXGhwIbWBWXV5W4U&#10;HHddpYerzeS07n5ctefhzR1IqcFHu/oGEagN/+F3+6AVfI3h70v8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83FMMAAADbAAAADwAAAAAAAAAAAAAAAACYAgAAZHJzL2Rv&#10;d25yZXYueG1sUEsFBgAAAAAEAAQA9QAAAIgDAAAAAA==&#10;" fillcolor="#c5e0b3" strokecolor="#c5e0b3">
                  <v:textbox>
                    <w:txbxContent>
                      <w:p w:rsidR="002B277B" w:rsidRDefault="002B277B" w:rsidP="0060613B">
                        <w:pPr>
                          <w:jc w:val="center"/>
                        </w:pPr>
                        <w:r>
                          <w:t xml:space="preserve">Nghề nghiệp </w:t>
                        </w:r>
                      </w:p>
                      <w:p w:rsidR="002B277B" w:rsidRDefault="002B277B" w:rsidP="0060613B">
                        <w:pPr>
                          <w:jc w:val="center"/>
                        </w:pPr>
                        <w:r>
                          <w:t>…………………………………………………………</w:t>
                        </w:r>
                      </w:p>
                    </w:txbxContent>
                  </v:textbox>
                </v:oval>
              </v:group>
            </w:pict>
          </mc:Fallback>
        </mc:AlternateContent>
      </w:r>
    </w:p>
    <w:p w:rsidR="0060613B" w:rsidRDefault="0060613B" w:rsidP="0060613B">
      <w:pPr>
        <w:rPr>
          <w:rFonts w:eastAsia="Calibri"/>
          <w:b/>
          <w:bCs/>
          <w:iCs/>
          <w:color w:val="FF0000"/>
          <w:szCs w:val="28"/>
          <w:lang w:val="sv-SE"/>
        </w:rPr>
      </w:pPr>
      <w:r>
        <w:rPr>
          <w:rFonts w:eastAsia="Calibri"/>
          <w:b/>
          <w:bCs/>
          <w:iCs/>
          <w:color w:val="FF0000"/>
          <w:szCs w:val="28"/>
          <w:lang w:val="sv-SE"/>
        </w:rPr>
        <w:br w:type="page"/>
      </w:r>
    </w:p>
    <w:p w:rsidR="0060613B" w:rsidRPr="002B277B" w:rsidRDefault="0060613B" w:rsidP="0060613B">
      <w:pPr>
        <w:spacing w:line="360" w:lineRule="auto"/>
        <w:rPr>
          <w:rFonts w:eastAsia="Calibri"/>
          <w:b/>
          <w:bCs/>
          <w:szCs w:val="28"/>
          <w:lang w:val="en-US"/>
        </w:rPr>
      </w:pPr>
    </w:p>
    <w:p w:rsidR="0060613B" w:rsidRPr="002B277B" w:rsidRDefault="00B32B38" w:rsidP="00B32B38">
      <w:pPr>
        <w:spacing w:after="0"/>
        <w:jc w:val="center"/>
        <w:rPr>
          <w:rFonts w:eastAsia="Calibri"/>
          <w:b/>
          <w:bCs/>
          <w:iCs/>
          <w:szCs w:val="28"/>
        </w:rPr>
      </w:pPr>
      <w:r>
        <w:rPr>
          <w:rFonts w:eastAsia="Calibri"/>
          <w:b/>
          <w:bCs/>
          <w:iCs/>
          <w:szCs w:val="28"/>
          <w:lang w:val="sv-SE"/>
        </w:rPr>
        <w:t xml:space="preserve">TIẾT 94,95,96: </w:t>
      </w:r>
      <w:r w:rsidR="0060613B" w:rsidRPr="002B277B">
        <w:rPr>
          <w:rFonts w:eastAsia="Calibri"/>
          <w:b/>
          <w:bCs/>
          <w:iCs/>
          <w:szCs w:val="28"/>
          <w:lang w:val="sv-SE"/>
        </w:rPr>
        <w:t>VIẾT</w:t>
      </w:r>
      <w:r w:rsidR="0060613B" w:rsidRPr="002B277B">
        <w:rPr>
          <w:rFonts w:eastAsia="Calibri"/>
          <w:b/>
          <w:bCs/>
          <w:iCs/>
          <w:szCs w:val="28"/>
        </w:rPr>
        <w:t xml:space="preserve"> BÀI VĂN KỂ LẠI SỰ VIỆC CÓ THẬT LIÊN </w:t>
      </w:r>
      <w:r>
        <w:rPr>
          <w:rFonts w:eastAsia="Calibri"/>
          <w:b/>
          <w:bCs/>
          <w:iCs/>
          <w:szCs w:val="28"/>
          <w:lang w:val="en-US"/>
        </w:rPr>
        <w:t xml:space="preserve">            </w:t>
      </w:r>
      <w:r w:rsidR="0060613B" w:rsidRPr="002B277B">
        <w:rPr>
          <w:rFonts w:eastAsia="Calibri"/>
          <w:b/>
          <w:bCs/>
          <w:iCs/>
          <w:szCs w:val="28"/>
        </w:rPr>
        <w:t>QUAN ĐẾN MỘT NHÂN VẬT LỊCH SỬ</w:t>
      </w:r>
    </w:p>
    <w:p w:rsidR="0060613B" w:rsidRDefault="0060613B" w:rsidP="002B277B">
      <w:pPr>
        <w:spacing w:after="0" w:line="360" w:lineRule="auto"/>
        <w:jc w:val="both"/>
        <w:rPr>
          <w:rFonts w:eastAsia="Calibri"/>
          <w:b/>
          <w:bCs/>
          <w:szCs w:val="28"/>
          <w:lang w:val="nl-NL"/>
        </w:rPr>
      </w:pPr>
      <w:r>
        <w:rPr>
          <w:rFonts w:eastAsia="Calibri"/>
          <w:b/>
          <w:bCs/>
          <w:iCs/>
          <w:szCs w:val="28"/>
          <w:lang w:val="nl-NL"/>
        </w:rPr>
        <w:t>I. MỤC TIÊU</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1. Kiến thức</w:t>
      </w:r>
    </w:p>
    <w:p w:rsidR="0060613B" w:rsidRDefault="0060613B" w:rsidP="002B277B">
      <w:pPr>
        <w:spacing w:after="0"/>
        <w:jc w:val="both"/>
        <w:rPr>
          <w:rFonts w:eastAsia="Calibri"/>
          <w:szCs w:val="28"/>
        </w:rPr>
      </w:pPr>
      <w:r>
        <w:rPr>
          <w:rFonts w:eastAsia="Calibri"/>
          <w:szCs w:val="28"/>
        </w:rPr>
        <w:t>- Nhận biết được kiểu bài văn kế lại sự việc có thật liên quan đến nhân vật hoặc sự kiện lịch sử, bài viết có sử dụng các yếu tố miêu tả.</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2. Năng lực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a. Năng lực chung</w:t>
      </w:r>
    </w:p>
    <w:p w:rsidR="0060613B" w:rsidRDefault="0060613B" w:rsidP="002B277B">
      <w:pPr>
        <w:spacing w:after="0" w:line="360" w:lineRule="auto"/>
        <w:jc w:val="both"/>
        <w:rPr>
          <w:rFonts w:eastAsia="Calibri"/>
          <w:szCs w:val="28"/>
        </w:rPr>
      </w:pPr>
      <w:r>
        <w:rPr>
          <w:rFonts w:eastAsia="Calibri"/>
          <w:szCs w:val="28"/>
        </w:rPr>
        <w:t>- Năng lực giải quyết vấn đề, năng lực tự quản bản thân, năng lực giao tiếp, năng lực hợp tác...</w:t>
      </w:r>
    </w:p>
    <w:p w:rsidR="0060613B" w:rsidRDefault="0060613B" w:rsidP="002B277B">
      <w:pPr>
        <w:spacing w:after="0" w:line="360" w:lineRule="auto"/>
        <w:jc w:val="both"/>
        <w:rPr>
          <w:rFonts w:eastAsia="Calibri"/>
          <w:b/>
          <w:bCs/>
          <w:color w:val="000000"/>
          <w:szCs w:val="28"/>
          <w:lang w:val="nl-NL"/>
        </w:rPr>
      </w:pPr>
      <w:r>
        <w:rPr>
          <w:rFonts w:eastAsia="Calibri"/>
          <w:b/>
          <w:bCs/>
          <w:color w:val="000000"/>
          <w:szCs w:val="28"/>
          <w:lang w:val="nl-NL"/>
        </w:rPr>
        <w:t>b. Năng lực đặc</w:t>
      </w:r>
      <w:r>
        <w:rPr>
          <w:rFonts w:eastAsia="Calibri"/>
          <w:b/>
          <w:bCs/>
          <w:color w:val="000000"/>
          <w:szCs w:val="28"/>
        </w:rPr>
        <w:t xml:space="preserve"> thù</w:t>
      </w:r>
      <w:r>
        <w:rPr>
          <w:rFonts w:eastAsia="Calibri"/>
          <w:b/>
          <w:bCs/>
          <w:color w:val="000000"/>
          <w:szCs w:val="28"/>
          <w:lang w:val="nl-NL"/>
        </w:rPr>
        <w:t>:</w:t>
      </w:r>
    </w:p>
    <w:p w:rsidR="0060613B" w:rsidRDefault="0060613B" w:rsidP="002B277B">
      <w:pPr>
        <w:spacing w:after="0" w:line="276" w:lineRule="auto"/>
        <w:jc w:val="both"/>
        <w:rPr>
          <w:rFonts w:eastAsia="Calibri"/>
        </w:rPr>
      </w:pPr>
      <w:r>
        <w:rPr>
          <w:rFonts w:eastAsia="Calibri"/>
        </w:rPr>
        <w:t>- Viết được bài văn kế lại sự việc có thật liên quan đến nhân vật hoặc sự kiện  lịch sử, bài viết có sử dụng các yếu tố miêu tả.</w:t>
      </w:r>
    </w:p>
    <w:p w:rsidR="0060613B" w:rsidRDefault="0060613B" w:rsidP="002B277B">
      <w:pPr>
        <w:spacing w:after="0" w:line="360" w:lineRule="auto"/>
        <w:jc w:val="both"/>
        <w:rPr>
          <w:rFonts w:eastAsia="Calibri"/>
          <w:szCs w:val="28"/>
          <w:lang w:val="nl-NL"/>
        </w:rPr>
      </w:pPr>
      <w:r>
        <w:rPr>
          <w:rFonts w:eastAsia="Calibri"/>
          <w:b/>
          <w:color w:val="000000"/>
          <w:szCs w:val="28"/>
          <w:lang w:val="nl-NL"/>
        </w:rPr>
        <w:t>3. Phẩm chất:</w:t>
      </w:r>
      <w:r>
        <w:rPr>
          <w:rFonts w:eastAsia="Calibri"/>
          <w:color w:val="000000"/>
          <w:szCs w:val="28"/>
          <w:lang w:val="nl-NL"/>
        </w:rPr>
        <w:t xml:space="preserve"> </w:t>
      </w:r>
    </w:p>
    <w:p w:rsidR="0060613B" w:rsidRDefault="0060613B" w:rsidP="002B277B">
      <w:pPr>
        <w:spacing w:after="0" w:line="360" w:lineRule="auto"/>
        <w:jc w:val="both"/>
        <w:rPr>
          <w:rFonts w:eastAsia="Calibri"/>
          <w:szCs w:val="28"/>
          <w:lang w:val="nl-NL"/>
        </w:rPr>
      </w:pPr>
      <w:r>
        <w:rPr>
          <w:rFonts w:eastAsia="Calibri"/>
          <w:szCs w:val="28"/>
        </w:rPr>
        <w:t xml:space="preserve">- </w:t>
      </w:r>
      <w:r>
        <w:rPr>
          <w:rFonts w:eastAsia="Calibri"/>
          <w:szCs w:val="28"/>
          <w:lang w:val="nl-NL"/>
        </w:rPr>
        <w:t>Ý thức tự giác, tích cực trong học tập.</w:t>
      </w:r>
    </w:p>
    <w:p w:rsidR="0060613B" w:rsidRDefault="0060613B" w:rsidP="002B277B">
      <w:pPr>
        <w:widowControl w:val="0"/>
        <w:spacing w:after="0" w:line="360" w:lineRule="auto"/>
        <w:jc w:val="both"/>
        <w:rPr>
          <w:rFonts w:eastAsia="SimSun"/>
          <w:b/>
          <w:bCs/>
          <w:color w:val="000000"/>
          <w:kern w:val="2"/>
          <w:szCs w:val="28"/>
        </w:rPr>
      </w:pPr>
      <w:r>
        <w:rPr>
          <w:rFonts w:eastAsia="SimSun"/>
          <w:b/>
          <w:bCs/>
          <w:color w:val="000000"/>
          <w:kern w:val="2"/>
          <w:szCs w:val="28"/>
        </w:rPr>
        <w:t>II. THIẾT BỊ DẠY HỌC VÀ HỌC LIỆU</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0613B" w:rsidRDefault="0060613B" w:rsidP="002B277B">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0613B" w:rsidRDefault="0060613B" w:rsidP="002B277B">
      <w:pPr>
        <w:widowControl w:val="0"/>
        <w:spacing w:after="0" w:line="360" w:lineRule="auto"/>
        <w:jc w:val="both"/>
        <w:rPr>
          <w:rFonts w:eastAsia="SimSun"/>
          <w:b/>
          <w:kern w:val="2"/>
          <w:szCs w:val="28"/>
        </w:rPr>
      </w:pPr>
      <w:r>
        <w:rPr>
          <w:rFonts w:eastAsia="SimSun"/>
          <w:b/>
          <w:color w:val="000000"/>
          <w:kern w:val="2"/>
          <w:szCs w:val="28"/>
        </w:rPr>
        <w:t>III. TIẾN TRÌNH DẠY HỌC</w:t>
      </w:r>
    </w:p>
    <w:p w:rsidR="0060613B" w:rsidRDefault="0060613B" w:rsidP="002B277B">
      <w:pPr>
        <w:spacing w:after="0" w:line="360" w:lineRule="auto"/>
        <w:jc w:val="both"/>
        <w:rPr>
          <w:rFonts w:eastAsia="SimSun"/>
          <w:b/>
          <w:kern w:val="2"/>
          <w:szCs w:val="28"/>
        </w:rPr>
      </w:pPr>
      <w:r>
        <w:rPr>
          <w:rFonts w:eastAsia="SimSun"/>
          <w:b/>
          <w:kern w:val="2"/>
          <w:szCs w:val="28"/>
        </w:rPr>
        <w:t>A. HOẠT ĐỘNG MỞ ĐẦU</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a) Mục tiêu:</w:t>
      </w:r>
      <w:r>
        <w:rPr>
          <w:rFonts w:eastAsia="Calibri"/>
          <w:iCs/>
          <w:color w:val="000000"/>
          <w:szCs w:val="28"/>
          <w:lang w:val="de-DE"/>
        </w:rPr>
        <w:t xml:space="preserve"> </w:t>
      </w:r>
      <w:r>
        <w:rPr>
          <w:rFonts w:eastAsia="Calibri"/>
          <w:color w:val="000000"/>
          <w:szCs w:val="28"/>
          <w:lang w:val="sv-SE"/>
        </w:rPr>
        <w:t>Tạo hứng thú cho HS, thu hút HS sẵn sàng thực hiện nhiệm vụ học tập của mình. HS khắc sâu kiến thức nội dung bài học.</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b) Nội dung:</w:t>
      </w:r>
      <w:r>
        <w:rPr>
          <w:rFonts w:eastAsia="Calibri"/>
          <w:iCs/>
          <w:color w:val="000000"/>
          <w:szCs w:val="28"/>
          <w:lang w:val="de-DE"/>
        </w:rPr>
        <w:t xml:space="preserve"> HS huy động tri thức đã có để trả lời câu hỏi.</w:t>
      </w:r>
    </w:p>
    <w:p w:rsidR="0060613B" w:rsidRDefault="0060613B" w:rsidP="002B277B">
      <w:pPr>
        <w:spacing w:after="0" w:line="360" w:lineRule="auto"/>
        <w:jc w:val="both"/>
        <w:rPr>
          <w:rFonts w:eastAsia="Calibri"/>
          <w:iCs/>
          <w:color w:val="000000"/>
          <w:szCs w:val="28"/>
          <w:lang w:val="de-DE"/>
        </w:rPr>
      </w:pPr>
      <w:r>
        <w:rPr>
          <w:rFonts w:eastAsia="Calibri"/>
          <w:b/>
          <w:iCs/>
          <w:color w:val="000000"/>
          <w:szCs w:val="28"/>
          <w:lang w:val="de-DE"/>
        </w:rPr>
        <w:t>c) Sản phẩm:</w:t>
      </w:r>
      <w:r>
        <w:rPr>
          <w:rFonts w:eastAsia="Calibri"/>
          <w:iCs/>
          <w:color w:val="000000"/>
          <w:szCs w:val="28"/>
          <w:lang w:val="de-DE"/>
        </w:rPr>
        <w:t xml:space="preserve"> Nhận thức và thái độ học tập của HS.</w:t>
      </w:r>
    </w:p>
    <w:p w:rsidR="0060613B" w:rsidRDefault="0060613B" w:rsidP="0060613B">
      <w:pPr>
        <w:spacing w:line="360" w:lineRule="auto"/>
        <w:jc w:val="both"/>
        <w:rPr>
          <w:rFonts w:eastAsia="Calibri"/>
          <w:b/>
          <w:iCs/>
          <w:color w:val="000000"/>
          <w:szCs w:val="28"/>
          <w:lang w:val="de-DE"/>
        </w:rPr>
      </w:pPr>
      <w:r>
        <w:rPr>
          <w:rFonts w:eastAsia="Calibri"/>
          <w:b/>
          <w:iCs/>
          <w:color w:val="000000"/>
          <w:szCs w:val="28"/>
          <w:lang w:val="de-DE"/>
        </w:rPr>
        <w:t>d) Tổ chức thực hiện:</w:t>
      </w:r>
    </w:p>
    <w:p w:rsidR="0060613B" w:rsidRDefault="0060613B" w:rsidP="0060613B">
      <w:pPr>
        <w:spacing w:line="360" w:lineRule="auto"/>
        <w:jc w:val="both"/>
        <w:rPr>
          <w:rFonts w:eastAsia="Calibri"/>
          <w:b/>
          <w:iCs/>
          <w:color w:val="000000"/>
          <w:szCs w:val="28"/>
          <w:lang w:val="de-DE"/>
        </w:rPr>
      </w:pPr>
      <w:r>
        <w:rPr>
          <w:noProof/>
          <w:lang w:val="en-US"/>
        </w:rPr>
        <w:drawing>
          <wp:inline distT="0" distB="0" distL="0" distR="0" wp14:anchorId="0CABDA05" wp14:editId="37D7B1A8">
            <wp:extent cx="2486025" cy="1038225"/>
            <wp:effectExtent l="0" t="0" r="9525" b="9525"/>
            <wp:docPr id="14" name="Picture 14" descr="Description: Những phát kiến vĩ đại của nhà vật lý thiên tài Stephen Hawking làm thay  đổi nền khoa học thế giớ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Description: Những phát kiến vĩ đại của nhà vật lý thiên tài Stephen Hawking làm thay  đổi nền khoa học thế giới"/>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86025" cy="1038225"/>
                    </a:xfrm>
                    <a:prstGeom prst="rect">
                      <a:avLst/>
                    </a:prstGeom>
                    <a:noFill/>
                    <a:ln>
                      <a:noFill/>
                    </a:ln>
                  </pic:spPr>
                </pic:pic>
              </a:graphicData>
            </a:graphic>
          </wp:inline>
        </w:drawing>
      </w:r>
      <w:r>
        <w:rPr>
          <w:rFonts w:eastAsia="Calibri"/>
          <w:b/>
          <w:iCs/>
          <w:color w:val="000000"/>
          <w:szCs w:val="28"/>
        </w:rPr>
        <w:t xml:space="preserve">  </w:t>
      </w:r>
      <w:r>
        <w:rPr>
          <w:noProof/>
          <w:lang w:val="en-US"/>
        </w:rPr>
        <w:drawing>
          <wp:inline distT="0" distB="0" distL="0" distR="0" wp14:anchorId="68C74A94" wp14:editId="4084F3B8">
            <wp:extent cx="2486025" cy="1057275"/>
            <wp:effectExtent l="0" t="0" r="9525" b="9525"/>
            <wp:docPr id="13" name="Picture 13" descr="Description: Võ Nguyên Giáp – Wikipedia tiếng Việ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Description: Võ Nguyên Giáp – Wikipedia tiếng Việ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6025" cy="1057275"/>
                    </a:xfrm>
                    <a:prstGeom prst="rect">
                      <a:avLst/>
                    </a:prstGeom>
                    <a:noFill/>
                    <a:ln>
                      <a:noFill/>
                    </a:ln>
                  </pic:spPr>
                </pic:pic>
              </a:graphicData>
            </a:graphic>
          </wp:inline>
        </w:drawing>
      </w:r>
    </w:p>
    <w:p w:rsidR="0060613B" w:rsidRDefault="0060613B" w:rsidP="0060613B">
      <w:pPr>
        <w:spacing w:line="360" w:lineRule="auto"/>
        <w:jc w:val="both"/>
        <w:rPr>
          <w:rFonts w:eastAsia="Calibri"/>
          <w:b/>
          <w:iCs/>
          <w:color w:val="000000"/>
          <w:szCs w:val="28"/>
          <w:lang w:val="de-DE"/>
        </w:rPr>
      </w:pPr>
      <w:r>
        <w:rPr>
          <w:rFonts w:eastAsia="Calibri"/>
          <w:b/>
          <w:iCs/>
          <w:color w:val="000000"/>
          <w:szCs w:val="28"/>
          <w:lang w:val="de-DE"/>
        </w:rPr>
        <w:t xml:space="preserve"> </w:t>
      </w:r>
      <w:r>
        <w:rPr>
          <w:noProof/>
          <w:lang w:val="en-US"/>
        </w:rPr>
        <w:drawing>
          <wp:inline distT="0" distB="0" distL="0" distR="0" wp14:anchorId="4786BF85" wp14:editId="176E3DD1">
            <wp:extent cx="2466975" cy="885825"/>
            <wp:effectExtent l="0" t="0" r="9525" b="9525"/>
            <wp:docPr id="12" name="Picture 12" descr="Description: Anhxtanh là ai? Tiểu sử cuộc đời của Nhà bác học Anhxt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Description: Anhxtanh là ai? Tiểu sử cuộc đời của Nhà bác học Anhxtanh"/>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66975" cy="885825"/>
                    </a:xfrm>
                    <a:prstGeom prst="rect">
                      <a:avLst/>
                    </a:prstGeom>
                    <a:noFill/>
                    <a:ln>
                      <a:noFill/>
                    </a:ln>
                  </pic:spPr>
                </pic:pic>
              </a:graphicData>
            </a:graphic>
          </wp:inline>
        </w:drawing>
      </w:r>
      <w:r>
        <w:rPr>
          <w:rFonts w:eastAsia="Calibri"/>
          <w:b/>
          <w:iCs/>
          <w:color w:val="000000"/>
          <w:szCs w:val="28"/>
        </w:rPr>
        <w:t xml:space="preserve">    </w:t>
      </w:r>
      <w:r>
        <w:rPr>
          <w:noProof/>
          <w:lang w:val="en-US"/>
        </w:rPr>
        <w:drawing>
          <wp:inline distT="0" distB="0" distL="0" distR="0" wp14:anchorId="7B462EFF" wp14:editId="4E85F60E">
            <wp:extent cx="2486025" cy="933450"/>
            <wp:effectExtent l="0" t="0" r="9525" b="0"/>
            <wp:docPr id="7" name="Picture 7" descr="Description: Vĩnh biệt người thầy sống nghị lực vượt lên số phận- Nguyễn Ngọc K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Description: Vĩnh biệt người thầy sống nghị lực vượt lên số phận- Nguyễn Ngọc Ký"/>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86025" cy="933450"/>
                    </a:xfrm>
                    <a:prstGeom prst="rect">
                      <a:avLst/>
                    </a:prstGeom>
                    <a:noFill/>
                    <a:ln>
                      <a:noFill/>
                    </a:ln>
                  </pic:spPr>
                </pic:pic>
              </a:graphicData>
            </a:graphic>
          </wp:inline>
        </w:drawing>
      </w:r>
    </w:p>
    <w:p w:rsidR="0060613B" w:rsidRDefault="0060613B" w:rsidP="0060613B">
      <w:pPr>
        <w:spacing w:line="360" w:lineRule="auto"/>
        <w:jc w:val="both"/>
        <w:rPr>
          <w:rFonts w:eastAsia="Calibri"/>
          <w:b/>
          <w:iCs/>
          <w:color w:val="000000"/>
          <w:szCs w:val="28"/>
        </w:rPr>
      </w:pPr>
      <w:r>
        <w:rPr>
          <w:noProof/>
          <w:lang w:val="en-US"/>
        </w:rPr>
        <w:drawing>
          <wp:inline distT="0" distB="0" distL="0" distR="0" wp14:anchorId="043D5606" wp14:editId="4019DCFA">
            <wp:extent cx="2505075" cy="1000125"/>
            <wp:effectExtent l="0" t="0" r="9525" b="9525"/>
            <wp:docPr id="6" name="Picture 6" descr="Description: Những hình ảnh quý hiếm về cuộc đời hoạt động Cách mạng của Bác Hồ - Đài  phát thanh và truyền hình Nghệ 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Description: Những hình ảnh quý hiếm về cuộc đời hoạt động Cách mạng của Bác Hồ - Đài  phát thanh và truyền hình Nghệ A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05075" cy="1000125"/>
                    </a:xfrm>
                    <a:prstGeom prst="rect">
                      <a:avLst/>
                    </a:prstGeom>
                    <a:noFill/>
                    <a:ln>
                      <a:noFill/>
                    </a:ln>
                  </pic:spPr>
                </pic:pic>
              </a:graphicData>
            </a:graphic>
          </wp:inline>
        </w:drawing>
      </w:r>
      <w:r>
        <w:rPr>
          <w:noProof/>
          <w:lang w:val="en-US"/>
        </w:rPr>
        <w:drawing>
          <wp:inline distT="0" distB="0" distL="0" distR="0" wp14:anchorId="3B3F3086" wp14:editId="02354605">
            <wp:extent cx="2466975" cy="1057275"/>
            <wp:effectExtent l="0" t="0" r="9525" b="9525"/>
            <wp:docPr id="5" name="Picture 5" descr="Description: Không ai được phép xúc phạm nữ Anh hùng, liệt sĩ Võ Thị Sá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Description: Không ai được phép xúc phạm nữ Anh hùng, liệt sĩ Võ Thị Sáu"/>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66975" cy="1057275"/>
                    </a:xfrm>
                    <a:prstGeom prst="rect">
                      <a:avLst/>
                    </a:prstGeom>
                    <a:noFill/>
                    <a:ln>
                      <a:noFill/>
                    </a:ln>
                  </pic:spPr>
                </pic:pic>
              </a:graphicData>
            </a:graphic>
          </wp:inline>
        </w:drawing>
      </w:r>
      <w:r>
        <w:rPr>
          <w:rFonts w:eastAsia="Calibri"/>
          <w:b/>
          <w:iCs/>
          <w:color w:val="000000"/>
          <w:szCs w:val="28"/>
        </w:rPr>
        <w:t xml:space="preserve">  </w:t>
      </w:r>
      <w:r>
        <w:rPr>
          <w:noProof/>
          <w:lang w:val="en-US"/>
        </w:rPr>
        <w:drawing>
          <wp:inline distT="0" distB="0" distL="0" distR="0" wp14:anchorId="50CBF047" wp14:editId="3ACDB20E">
            <wp:extent cx="2552700" cy="1066800"/>
            <wp:effectExtent l="0" t="0" r="0" b="0"/>
            <wp:docPr id="4" name="Picture 4" descr="Description: Người mẹ của những anh hù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Description: Người mẹ của những anh hù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52700" cy="1066800"/>
                    </a:xfrm>
                    <a:prstGeom prst="rect">
                      <a:avLst/>
                    </a:prstGeom>
                    <a:noFill/>
                    <a:ln>
                      <a:noFill/>
                    </a:ln>
                  </pic:spPr>
                </pic:pic>
              </a:graphicData>
            </a:graphic>
          </wp:inline>
        </w:drawing>
      </w:r>
      <w:r>
        <w:rPr>
          <w:rFonts w:eastAsia="Calibri"/>
          <w:b/>
          <w:iCs/>
          <w:color w:val="000000"/>
          <w:szCs w:val="28"/>
        </w:rPr>
        <w:t xml:space="preserve">  </w:t>
      </w:r>
      <w:r>
        <w:rPr>
          <w:noProof/>
          <w:lang w:val="en-US"/>
        </w:rPr>
        <w:drawing>
          <wp:inline distT="0" distB="0" distL="0" distR="0" wp14:anchorId="0034A0E6" wp14:editId="7E0D5AE9">
            <wp:extent cx="2533650" cy="1095375"/>
            <wp:effectExtent l="0" t="0" r="0" b="9525"/>
            <wp:docPr id="3" name="Picture 3" descr="Description: Born without arms or legs, Nick Vujicic is a painter, swimmer, skydiver,  and motivational spe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Description: Born without arms or legs, Nick Vujicic is a painter, swimmer, skydiver,  and motivational speake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33650" cy="1095375"/>
                    </a:xfrm>
                    <a:prstGeom prst="rect">
                      <a:avLst/>
                    </a:prstGeom>
                    <a:noFill/>
                    <a:ln>
                      <a:noFill/>
                    </a:ln>
                  </pic:spPr>
                </pic:pic>
              </a:graphicData>
            </a:graphic>
          </wp:inline>
        </w:drawing>
      </w:r>
    </w:p>
    <w:p w:rsidR="0060613B" w:rsidRDefault="0060613B" w:rsidP="0060613B">
      <w:pPr>
        <w:spacing w:line="360" w:lineRule="auto"/>
        <w:jc w:val="both"/>
        <w:rPr>
          <w:rFonts w:eastAsia="Calibri"/>
          <w:b/>
          <w:iCs/>
          <w:color w:val="000000"/>
          <w:szCs w:val="28"/>
        </w:rPr>
      </w:pPr>
    </w:p>
    <w:p w:rsidR="0060613B" w:rsidRDefault="0060613B" w:rsidP="0060613B">
      <w:pPr>
        <w:spacing w:line="360" w:lineRule="auto"/>
        <w:jc w:val="both"/>
        <w:rPr>
          <w:rFonts w:eastAsia="Calibri"/>
          <w:b/>
          <w:iCs/>
          <w:color w:val="000000"/>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60613B" w:rsidTr="002B277B">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w:t>
            </w:r>
          </w:p>
          <w:p w:rsidR="0060613B" w:rsidRDefault="0060613B" w:rsidP="002B277B">
            <w:pPr>
              <w:spacing w:line="360" w:lineRule="auto"/>
              <w:jc w:val="both"/>
              <w:rPr>
                <w:rFonts w:eastAsia="Calibri"/>
                <w:i/>
                <w:iCs/>
                <w:color w:val="000000"/>
                <w:szCs w:val="28"/>
              </w:rPr>
            </w:pPr>
            <w:r>
              <w:rPr>
                <w:rFonts w:eastAsia="Calibri"/>
                <w:i/>
                <w:iCs/>
                <w:color w:val="000000"/>
                <w:szCs w:val="28"/>
              </w:rPr>
              <w:t>Gv tổ chức trò chơi “Nhìn hình đoán tên nhân vật lịch sử/ nhân vật nổi tiếng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MS Mincho"/>
                <w:kern w:val="2"/>
                <w:szCs w:val="28"/>
                <w:lang w:eastAsia="zh-CN"/>
              </w:rPr>
            </w:pPr>
            <w:r>
              <w:rPr>
                <w:rFonts w:eastAsia="MS Mincho"/>
                <w:kern w:val="2"/>
                <w:szCs w:val="28"/>
                <w:lang w:eastAsia="zh-CN"/>
              </w:rPr>
              <w:t>- GV nhận xét, đánh giá, bổ sung</w:t>
            </w:r>
          </w:p>
          <w:p w:rsidR="0060613B" w:rsidRDefault="0060613B" w:rsidP="002B277B">
            <w:pPr>
              <w:spacing w:line="360" w:lineRule="auto"/>
              <w:jc w:val="both"/>
              <w:rPr>
                <w:rFonts w:eastAsia="SimSun"/>
                <w:color w:val="000000"/>
                <w:kern w:val="2"/>
                <w:szCs w:val="28"/>
                <w:lang w:eastAsia="zh-CN"/>
              </w:rPr>
            </w:pPr>
            <w:r>
              <w:rPr>
                <w:rFonts w:eastAsia="SimSun"/>
                <w:i/>
                <w:iCs/>
                <w:color w:val="000000"/>
                <w:kern w:val="2"/>
                <w:szCs w:val="28"/>
                <w:lang w:eastAsia="zh-CN"/>
              </w:rPr>
              <w:t>GV dẫn dắt vài bài:</w:t>
            </w:r>
            <w:r>
              <w:rPr>
                <w:rFonts w:eastAsia="SimSun"/>
                <w:color w:val="000000"/>
                <w:kern w:val="2"/>
                <w:szCs w:val="28"/>
                <w:lang w:eastAsia="zh-CN"/>
              </w:rPr>
              <w:t xml:space="preserve"> </w:t>
            </w:r>
          </w:p>
          <w:p w:rsidR="0060613B" w:rsidRDefault="0060613B" w:rsidP="002B277B">
            <w:pPr>
              <w:spacing w:line="360" w:lineRule="auto"/>
              <w:jc w:val="both"/>
              <w:rPr>
                <w:rFonts w:eastAsia="SimSun"/>
                <w:color w:val="000000"/>
                <w:kern w:val="2"/>
                <w:szCs w:val="28"/>
                <w:lang w:eastAsia="zh-CN"/>
              </w:rPr>
            </w:pPr>
            <w:r>
              <w:rPr>
                <w:rFonts w:eastAsia="SimSun"/>
                <w:color w:val="000000"/>
                <w:kern w:val="2"/>
                <w:szCs w:val="28"/>
                <w:lang w:eastAsia="zh-CN"/>
              </w:rPr>
              <w:t>Những nhân vật mà các em vừa tìm được đều là những nhân vật có thật trong lịch sử và có đóng góp lớn cho xã hội. Xoay quanh cuộc đời, sự nghiệp những nhân vật có câu chuyện thúthú. Tiết viết hôm nay chúng ta sẽ tìm hiểu về kiểu bài kể lại sự việc có thật liên quan đến một nhân vật lịch sử</w:t>
            </w:r>
          </w:p>
        </w:tc>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Cs/>
                <w:color w:val="000000"/>
                <w:szCs w:val="28"/>
              </w:rPr>
            </w:pPr>
            <w:r>
              <w:rPr>
                <w:rFonts w:eastAsia="Calibri"/>
                <w:bCs/>
                <w:color w:val="000000"/>
                <w:szCs w:val="28"/>
              </w:rPr>
              <w:t>Hs trả lời</w:t>
            </w:r>
          </w:p>
          <w:p w:rsidR="0060613B" w:rsidRDefault="0060613B" w:rsidP="002B277B">
            <w:pPr>
              <w:spacing w:line="360" w:lineRule="auto"/>
              <w:jc w:val="both"/>
              <w:rPr>
                <w:szCs w:val="28"/>
              </w:rPr>
            </w:pPr>
            <w:r>
              <w:rPr>
                <w:szCs w:val="28"/>
              </w:rPr>
              <w:t>- Stephen hawking- nhà vật lí thiên tài người Anh</w:t>
            </w:r>
          </w:p>
          <w:p w:rsidR="0060613B" w:rsidRDefault="0060613B" w:rsidP="002B277B">
            <w:pPr>
              <w:spacing w:line="360" w:lineRule="auto"/>
              <w:jc w:val="both"/>
              <w:rPr>
                <w:szCs w:val="28"/>
              </w:rPr>
            </w:pPr>
            <w:r>
              <w:rPr>
                <w:szCs w:val="28"/>
              </w:rPr>
              <w:t>- Đại tướng Võ Nguyên Giáp- người anh cả của Quân đội nhân dân Việt Nam</w:t>
            </w:r>
          </w:p>
          <w:p w:rsidR="0060613B" w:rsidRDefault="0060613B" w:rsidP="002B277B">
            <w:pPr>
              <w:spacing w:line="360" w:lineRule="auto"/>
              <w:jc w:val="both"/>
              <w:rPr>
                <w:szCs w:val="28"/>
              </w:rPr>
            </w:pPr>
            <w:r>
              <w:rPr>
                <w:szCs w:val="28"/>
              </w:rPr>
              <w:t>- Albert Einstein là một nhà khoa học, nhà vật lý đã đoạt giải Nobel Vật lý năm 1921</w:t>
            </w:r>
          </w:p>
          <w:p w:rsidR="0060613B" w:rsidRDefault="0060613B" w:rsidP="002B277B">
            <w:pPr>
              <w:spacing w:line="360" w:lineRule="auto"/>
              <w:jc w:val="both"/>
              <w:rPr>
                <w:szCs w:val="28"/>
              </w:rPr>
            </w:pPr>
            <w:r>
              <w:rPr>
                <w:szCs w:val="28"/>
              </w:rPr>
              <w:t>- Nhà giáo Nguyễn Ngọc Ký</w:t>
            </w:r>
          </w:p>
          <w:p w:rsidR="0060613B" w:rsidRDefault="0060613B" w:rsidP="002B277B">
            <w:pPr>
              <w:spacing w:line="360" w:lineRule="auto"/>
              <w:jc w:val="both"/>
              <w:rPr>
                <w:szCs w:val="28"/>
              </w:rPr>
            </w:pPr>
            <w:r>
              <w:rPr>
                <w:szCs w:val="28"/>
              </w:rPr>
              <w:t>- Bác Hồ</w:t>
            </w:r>
          </w:p>
          <w:p w:rsidR="0060613B" w:rsidRDefault="0060613B" w:rsidP="002B277B">
            <w:pPr>
              <w:spacing w:line="360" w:lineRule="auto"/>
              <w:jc w:val="both"/>
              <w:rPr>
                <w:szCs w:val="28"/>
              </w:rPr>
            </w:pPr>
            <w:r>
              <w:rPr>
                <w:szCs w:val="28"/>
              </w:rPr>
              <w:t>- Võ Thị Sáu</w:t>
            </w:r>
          </w:p>
          <w:p w:rsidR="0060613B" w:rsidRDefault="0060613B" w:rsidP="002B277B">
            <w:pPr>
              <w:spacing w:line="360" w:lineRule="auto"/>
              <w:jc w:val="both"/>
              <w:rPr>
                <w:szCs w:val="28"/>
              </w:rPr>
            </w:pPr>
            <w:r>
              <w:rPr>
                <w:szCs w:val="28"/>
              </w:rPr>
              <w:t>- Mẹ Việt Nam anh hùng Nguyễn Thị Thứ</w:t>
            </w:r>
          </w:p>
          <w:p w:rsidR="0060613B" w:rsidRDefault="0060613B" w:rsidP="002B277B">
            <w:pPr>
              <w:spacing w:line="360" w:lineRule="auto"/>
              <w:jc w:val="both"/>
              <w:rPr>
                <w:sz w:val="22"/>
              </w:rPr>
            </w:pPr>
            <w:r>
              <w:rPr>
                <w:szCs w:val="28"/>
              </w:rPr>
              <w:t>-  Nick Vujicic - một diễn giả truyền cảm hứng người Úc</w:t>
            </w:r>
          </w:p>
        </w:tc>
      </w:tr>
    </w:tbl>
    <w:p w:rsidR="0060613B" w:rsidRDefault="0060613B" w:rsidP="0060613B">
      <w:pPr>
        <w:spacing w:line="360" w:lineRule="auto"/>
        <w:jc w:val="both"/>
        <w:rPr>
          <w:rFonts w:eastAsia="Calibri"/>
          <w:b/>
          <w:iCs/>
          <w:color w:val="000000"/>
          <w:szCs w:val="28"/>
          <w:lang w:val="de-DE"/>
        </w:rPr>
      </w:pPr>
    </w:p>
    <w:p w:rsidR="0060613B" w:rsidRDefault="0060613B" w:rsidP="0060613B">
      <w:pPr>
        <w:spacing w:line="360" w:lineRule="auto"/>
        <w:jc w:val="both"/>
        <w:rPr>
          <w:rFonts w:eastAsia="Calibri"/>
          <w:b/>
          <w:szCs w:val="28"/>
          <w:lang w:val="nl-NL"/>
        </w:rPr>
      </w:pPr>
      <w:r>
        <w:rPr>
          <w:rFonts w:eastAsia="Calibri"/>
          <w:b/>
          <w:szCs w:val="28"/>
        </w:rPr>
        <w:t xml:space="preserve">HOẠT ĐỘNG 2: </w:t>
      </w:r>
      <w:r>
        <w:rPr>
          <w:rFonts w:eastAsia="Calibri"/>
          <w:b/>
          <w:szCs w:val="28"/>
          <w:lang w:val="nl-NL"/>
        </w:rPr>
        <w:t xml:space="preserve">HÌNH THÀNH KIẾN THỨC </w:t>
      </w:r>
    </w:p>
    <w:p w:rsidR="0060613B" w:rsidRDefault="0060613B" w:rsidP="0060613B">
      <w:pPr>
        <w:spacing w:line="360" w:lineRule="auto"/>
        <w:jc w:val="both"/>
        <w:rPr>
          <w:rFonts w:eastAsia="Calibri"/>
          <w:b/>
          <w:color w:val="000000"/>
          <w:szCs w:val="28"/>
        </w:rPr>
      </w:pPr>
      <w:r>
        <w:rPr>
          <w:rFonts w:eastAsia="Calibri"/>
          <w:b/>
          <w:color w:val="000000"/>
          <w:szCs w:val="28"/>
          <w:lang w:val="nl-NL"/>
        </w:rPr>
        <w:t>Hoạt động 1:  Tìm hiểu yêu cầu</w:t>
      </w:r>
      <w:r>
        <w:rPr>
          <w:rFonts w:eastAsia="Calibri"/>
          <w:b/>
          <w:color w:val="000000"/>
          <w:szCs w:val="28"/>
        </w:rPr>
        <w:t xml:space="preserve"> của kiểu bài</w:t>
      </w:r>
    </w:p>
    <w:p w:rsidR="0060613B" w:rsidRDefault="0060613B" w:rsidP="0060613B">
      <w:pPr>
        <w:spacing w:line="360" w:lineRule="auto"/>
        <w:jc w:val="both"/>
        <w:rPr>
          <w:rFonts w:eastAsia="Calibri"/>
          <w:bCs/>
          <w:color w:val="000000"/>
          <w:szCs w:val="28"/>
        </w:rPr>
      </w:pPr>
      <w:r>
        <w:rPr>
          <w:rFonts w:eastAsia="Calibri"/>
          <w:b/>
          <w:color w:val="000000"/>
          <w:szCs w:val="28"/>
          <w:lang w:val="nl-NL"/>
        </w:rPr>
        <w:t>a. Mục tiêu:</w:t>
      </w:r>
      <w:r>
        <w:rPr>
          <w:rFonts w:eastAsia="Calibri"/>
          <w:bCs/>
          <w:color w:val="000000"/>
          <w:szCs w:val="28"/>
          <w:lang w:val="nl-NL"/>
        </w:rPr>
        <w:t xml:space="preserve"> Xác</w:t>
      </w:r>
      <w:r>
        <w:rPr>
          <w:rFonts w:eastAsia="Calibri"/>
          <w:bCs/>
          <w:color w:val="000000"/>
          <w:szCs w:val="28"/>
        </w:rPr>
        <w:t xml:space="preserve"> định được yêu cầu của kiểu bài</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60613B" w:rsidTr="002B277B">
        <w:tc>
          <w:tcPr>
            <w:tcW w:w="495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67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957"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 </w:t>
            </w:r>
          </w:p>
          <w:p w:rsidR="0060613B" w:rsidRDefault="0060613B" w:rsidP="002B277B">
            <w:pPr>
              <w:widowControl w:val="0"/>
              <w:spacing w:line="360" w:lineRule="auto"/>
              <w:jc w:val="both"/>
              <w:rPr>
                <w:rFonts w:eastAsia="SimSun"/>
                <w:i/>
                <w:color w:val="000000"/>
                <w:kern w:val="2"/>
                <w:lang w:eastAsia="zh-CN"/>
              </w:rPr>
            </w:pPr>
            <w:r>
              <w:rPr>
                <w:rFonts w:eastAsia="SimSun"/>
                <w:i/>
                <w:color w:val="000000"/>
                <w:kern w:val="2"/>
                <w:lang w:eastAsia="zh-CN"/>
              </w:rPr>
              <w:t>Bài văn kể lại sự việc có thật liên quan đến nhân vật lịch sử cần phải đảm bảo yêu cầu nào?</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MS Mincho"/>
                <w:kern w:val="2"/>
                <w:szCs w:val="28"/>
                <w:lang w:eastAsia="zh-CN"/>
              </w:rPr>
            </w:pPr>
            <w:r>
              <w:rPr>
                <w:rFonts w:eastAsia="MS Mincho"/>
                <w:kern w:val="2"/>
                <w:szCs w:val="28"/>
                <w:lang w:eastAsia="zh-CN"/>
              </w:rPr>
              <w:t>- GV nhận xét, đánh giá, bổ sung</w:t>
            </w:r>
          </w:p>
        </w:tc>
        <w:tc>
          <w:tcPr>
            <w:tcW w:w="4677"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rPr>
                <w:b/>
                <w:szCs w:val="28"/>
              </w:rPr>
            </w:pPr>
            <w:r>
              <w:rPr>
                <w:b/>
                <w:szCs w:val="28"/>
              </w:rPr>
              <w:t xml:space="preserve">I. Tìm hiểu yêu cầu của kiểu bài </w:t>
            </w:r>
          </w:p>
          <w:p w:rsidR="0060613B" w:rsidRDefault="0060613B" w:rsidP="002B277B">
            <w:pPr>
              <w:spacing w:line="360" w:lineRule="auto"/>
              <w:rPr>
                <w:szCs w:val="28"/>
              </w:rPr>
            </w:pPr>
            <w:r>
              <w:rPr>
                <w:szCs w:val="28"/>
              </w:rPr>
              <w:t>- Giới thiệu được nhân vật và sự việc có thật liên quan đến nhân vật đó. </w:t>
            </w:r>
          </w:p>
          <w:p w:rsidR="0060613B" w:rsidRDefault="0060613B" w:rsidP="002B277B">
            <w:pPr>
              <w:spacing w:line="360" w:lineRule="auto"/>
              <w:rPr>
                <w:ins w:id="2" w:author="Unknown"/>
                <w:szCs w:val="28"/>
              </w:rPr>
            </w:pPr>
            <w:r>
              <w:rPr>
                <w:szCs w:val="28"/>
              </w:rPr>
              <w:t>- Kể được sự việc theo một trình tự hợp lí; có sử dụng các yếu tố miêu tả trong khi kể.</w:t>
            </w:r>
          </w:p>
          <w:p w:rsidR="0060613B" w:rsidRDefault="0060613B" w:rsidP="002B277B">
            <w:pPr>
              <w:spacing w:line="360" w:lineRule="auto"/>
              <w:rPr>
                <w:szCs w:val="28"/>
              </w:rPr>
            </w:pPr>
            <w:r>
              <w:rPr>
                <w:szCs w:val="28"/>
              </w:rPr>
              <w:t>- Nêu được ý nghĩa của sự việc. </w:t>
            </w:r>
          </w:p>
          <w:p w:rsidR="0060613B" w:rsidRDefault="0060613B" w:rsidP="002B277B">
            <w:pPr>
              <w:spacing w:line="360" w:lineRule="auto"/>
              <w:rPr>
                <w:szCs w:val="28"/>
              </w:rPr>
            </w:pPr>
            <w:r>
              <w:rPr>
                <w:szCs w:val="28"/>
              </w:rPr>
              <w:t>- Nêu được suy nghĩ, ấn tượng của người viết về sự việc được kể.</w:t>
            </w:r>
          </w:p>
          <w:p w:rsidR="0060613B" w:rsidRDefault="0060613B" w:rsidP="002B277B">
            <w:pPr>
              <w:spacing w:line="360" w:lineRule="auto"/>
              <w:rPr>
                <w:szCs w:val="28"/>
              </w:rPr>
            </w:pPr>
          </w:p>
        </w:tc>
      </w:tr>
    </w:tbl>
    <w:p w:rsidR="0060613B" w:rsidRDefault="0060613B" w:rsidP="0060613B">
      <w:pPr>
        <w:spacing w:line="360" w:lineRule="auto"/>
        <w:jc w:val="both"/>
        <w:rPr>
          <w:rFonts w:eastAsia="Calibri"/>
          <w:b/>
          <w:szCs w:val="28"/>
          <w:lang w:val="nl-NL"/>
        </w:rPr>
      </w:pPr>
    </w:p>
    <w:p w:rsidR="0060613B" w:rsidRDefault="0060613B" w:rsidP="0060613B">
      <w:pPr>
        <w:spacing w:line="360" w:lineRule="auto"/>
        <w:jc w:val="both"/>
        <w:rPr>
          <w:rFonts w:eastAsia="Calibri"/>
          <w:b/>
          <w:color w:val="000000"/>
          <w:szCs w:val="28"/>
        </w:rPr>
      </w:pPr>
      <w:r>
        <w:rPr>
          <w:rFonts w:eastAsia="Calibri"/>
          <w:b/>
          <w:color w:val="000000"/>
          <w:szCs w:val="28"/>
          <w:lang w:val="nl-NL"/>
        </w:rPr>
        <w:t>Hoạt động 2:</w:t>
      </w:r>
      <w:r>
        <w:rPr>
          <w:rFonts w:eastAsia="Calibri"/>
          <w:b/>
          <w:color w:val="000000"/>
          <w:szCs w:val="28"/>
        </w:rPr>
        <w:t xml:space="preserve"> Phân tích bài viết tham khảo</w:t>
      </w:r>
    </w:p>
    <w:p w:rsidR="0060613B" w:rsidRDefault="0060613B" w:rsidP="0060613B">
      <w:pPr>
        <w:spacing w:line="360" w:lineRule="auto"/>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60613B">
      <w:pPr>
        <w:spacing w:after="200" w:line="276" w:lineRule="auto"/>
        <w:jc w:val="both"/>
        <w:rPr>
          <w:rFonts w:eastAsia="Calibri"/>
        </w:rPr>
      </w:pPr>
      <w:r>
        <w:rPr>
          <w:rFonts w:eastAsia="Calibri"/>
          <w:bCs/>
          <w:color w:val="000000"/>
          <w:szCs w:val="28"/>
        </w:rPr>
        <w:t xml:space="preserve">- </w:t>
      </w:r>
      <w:r>
        <w:rPr>
          <w:rFonts w:eastAsia="Calibri"/>
        </w:rPr>
        <w:t>Nhận biết được bài văn kế lại sự việc có thật liên quan đến nhân vật hoặc sự kiện lịch sử, bài viết có sử dụng các yếu tố miêu tả.</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60613B" w:rsidTr="002B277B">
        <w:tc>
          <w:tcPr>
            <w:tcW w:w="495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67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957"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 </w:t>
            </w:r>
            <w:r>
              <w:rPr>
                <w:rFonts w:eastAsia="SimSun"/>
                <w:i/>
                <w:iCs/>
                <w:color w:val="000000"/>
                <w:kern w:val="2"/>
                <w:szCs w:val="28"/>
                <w:lang w:eastAsia="zh-CN"/>
              </w:rPr>
              <w:t>GV yêu cầu HS đọc bài viết tham khảo và hoàn thiện PHT số 1</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MS Mincho"/>
                <w:kern w:val="2"/>
                <w:szCs w:val="28"/>
                <w:lang w:eastAsia="zh-CN"/>
              </w:rPr>
            </w:pPr>
            <w:r>
              <w:rPr>
                <w:rFonts w:eastAsia="MS Mincho"/>
                <w:kern w:val="2"/>
                <w:szCs w:val="28"/>
                <w:lang w:eastAsia="zh-CN"/>
              </w:rPr>
              <w:t>- GV nhận xét, đánh giá, bổ sung</w:t>
            </w:r>
          </w:p>
        </w:tc>
        <w:tc>
          <w:tcPr>
            <w:tcW w:w="4677"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rPr>
                <w:szCs w:val="28"/>
              </w:rPr>
            </w:pPr>
            <w:r>
              <w:rPr>
                <w:rFonts w:eastAsia="Calibri"/>
                <w:b/>
                <w:color w:val="000000"/>
                <w:szCs w:val="28"/>
              </w:rPr>
              <w:t>II. Phân tích bài viết tham khảo</w:t>
            </w:r>
            <w:r>
              <w:rPr>
                <w:szCs w:val="28"/>
              </w:rPr>
              <w:t xml:space="preserve"> </w:t>
            </w:r>
          </w:p>
        </w:tc>
      </w:tr>
      <w:tr w:rsidR="0060613B" w:rsidTr="002B277B">
        <w:tc>
          <w:tcPr>
            <w:tcW w:w="9634" w:type="dxa"/>
            <w:gridSpan w:val="2"/>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PHT số 1</w:t>
            </w:r>
          </w:p>
          <w:tbl>
            <w:tblPr>
              <w:tblStyle w:val="TableGrid"/>
              <w:tblW w:w="0" w:type="auto"/>
              <w:tblLook w:val="04A0" w:firstRow="1" w:lastRow="0" w:firstColumn="1" w:lastColumn="0" w:noHBand="0" w:noVBand="1"/>
            </w:tblPr>
            <w:tblGrid>
              <w:gridCol w:w="4157"/>
              <w:gridCol w:w="5251"/>
            </w:tblGrid>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szCs w:val="28"/>
                      <w:lang w:val="vi-VN"/>
                    </w:rPr>
                  </w:pPr>
                  <w:r>
                    <w:rPr>
                      <w:rFonts w:eastAsia="Calibri"/>
                      <w:b/>
                      <w:szCs w:val="28"/>
                      <w:lang w:val="nl-NL"/>
                    </w:rPr>
                    <w:t>Câu</w:t>
                  </w:r>
                  <w:r>
                    <w:rPr>
                      <w:rFonts w:eastAsia="Calibri"/>
                      <w:b/>
                      <w:szCs w:val="28"/>
                    </w:rPr>
                    <w:t xml:space="preserve"> hỏi</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szCs w:val="28"/>
                      <w:lang w:val="vi-VN"/>
                    </w:rPr>
                  </w:pPr>
                  <w:r>
                    <w:rPr>
                      <w:rFonts w:eastAsia="Calibri"/>
                      <w:b/>
                      <w:szCs w:val="28"/>
                      <w:lang w:val="nl-NL"/>
                    </w:rPr>
                    <w:t>Câu</w:t>
                  </w:r>
                  <w:r>
                    <w:rPr>
                      <w:rFonts w:eastAsia="Calibri"/>
                      <w:b/>
                      <w:szCs w:val="28"/>
                    </w:rPr>
                    <w:t xml:space="preserve"> trả lời</w:t>
                  </w: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Bài</w:t>
                  </w:r>
                  <w:r>
                    <w:rPr>
                      <w:rFonts w:eastAsia="Calibri"/>
                      <w:szCs w:val="28"/>
                    </w:rPr>
                    <w:t xml:space="preserve"> viết kể về sự việc gì?</w:t>
                  </w:r>
                </w:p>
              </w:tc>
              <w:tc>
                <w:tcPr>
                  <w:tcW w:w="5380"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szCs w:val="28"/>
                      <w:lang w:val="vi-VN"/>
                    </w:rPr>
                  </w:pP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Sự</w:t>
                  </w:r>
                  <w:r>
                    <w:rPr>
                      <w:rFonts w:eastAsia="Calibri"/>
                      <w:szCs w:val="28"/>
                    </w:rPr>
                    <w:t xml:space="preserve"> việc đó có thật không và liên quan tới nhân vật nào?</w:t>
                  </w:r>
                </w:p>
              </w:tc>
              <w:tc>
                <w:tcPr>
                  <w:tcW w:w="5380"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szCs w:val="28"/>
                      <w:lang w:val="vi-VN"/>
                    </w:rPr>
                  </w:pP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Diễn</w:t>
                  </w:r>
                  <w:r>
                    <w:rPr>
                      <w:rFonts w:eastAsia="Calibri"/>
                      <w:szCs w:val="28"/>
                    </w:rPr>
                    <w:t xml:space="preserve"> biến của sự việc như thế nào?</w:t>
                  </w:r>
                </w:p>
              </w:tc>
              <w:tc>
                <w:tcPr>
                  <w:tcW w:w="5380"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szCs w:val="28"/>
                      <w:lang w:val="vi-VN"/>
                    </w:rPr>
                  </w:pP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Sự</w:t>
                  </w:r>
                  <w:r>
                    <w:rPr>
                      <w:rFonts w:eastAsia="Calibri"/>
                      <w:szCs w:val="28"/>
                    </w:rPr>
                    <w:t xml:space="preserve"> việc đó có nghĩa ra sao</w:t>
                  </w:r>
                </w:p>
              </w:tc>
              <w:tc>
                <w:tcPr>
                  <w:tcW w:w="5380"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szCs w:val="28"/>
                      <w:lang w:val="vi-VN"/>
                    </w:rPr>
                  </w:pP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Người</w:t>
                  </w:r>
                  <w:r>
                    <w:rPr>
                      <w:rFonts w:eastAsia="Calibri"/>
                      <w:szCs w:val="28"/>
                    </w:rPr>
                    <w:t xml:space="preserve"> viết bày tỏ suy nghĩ gì về sự việc được kể</w:t>
                  </w:r>
                </w:p>
              </w:tc>
              <w:tc>
                <w:tcPr>
                  <w:tcW w:w="5380"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szCs w:val="28"/>
                      <w:lang w:val="nl-NL"/>
                    </w:rPr>
                  </w:pP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rPr>
                    <w:t>Chỉ ra yếu tố miêu tả trong bài viết</w:t>
                  </w:r>
                </w:p>
              </w:tc>
              <w:tc>
                <w:tcPr>
                  <w:tcW w:w="5380" w:type="dxa"/>
                  <w:tcBorders>
                    <w:top w:val="single" w:sz="4" w:space="0" w:color="000000"/>
                    <w:left w:val="single" w:sz="4" w:space="0" w:color="000000"/>
                    <w:bottom w:val="single" w:sz="4" w:space="0" w:color="000000"/>
                    <w:right w:val="single" w:sz="4" w:space="0" w:color="000000"/>
                  </w:tcBorders>
                </w:tcPr>
                <w:p w:rsidR="0060613B" w:rsidRDefault="0060613B" w:rsidP="002B277B">
                  <w:pPr>
                    <w:spacing w:line="360" w:lineRule="auto"/>
                    <w:jc w:val="both"/>
                    <w:rPr>
                      <w:rFonts w:eastAsia="Calibri"/>
                      <w:szCs w:val="28"/>
                      <w:lang w:val="vi-VN"/>
                    </w:rPr>
                  </w:pPr>
                </w:p>
              </w:tc>
            </w:tr>
          </w:tbl>
          <w:p w:rsidR="0060613B" w:rsidRDefault="0060613B" w:rsidP="002B277B">
            <w:pPr>
              <w:spacing w:line="360" w:lineRule="auto"/>
              <w:jc w:val="center"/>
              <w:rPr>
                <w:rFonts w:eastAsia="Calibri"/>
                <w:b/>
                <w:color w:val="000000"/>
                <w:szCs w:val="28"/>
              </w:rPr>
            </w:pPr>
            <w:r>
              <w:rPr>
                <w:rFonts w:eastAsia="Calibri"/>
                <w:b/>
                <w:color w:val="000000"/>
                <w:szCs w:val="28"/>
              </w:rPr>
              <w:t>Gợi ý PHT số 1</w:t>
            </w:r>
          </w:p>
          <w:tbl>
            <w:tblPr>
              <w:tblStyle w:val="TableGrid"/>
              <w:tblW w:w="0" w:type="auto"/>
              <w:tblLook w:val="04A0" w:firstRow="1" w:lastRow="0" w:firstColumn="1" w:lastColumn="0" w:noHBand="0" w:noVBand="1"/>
            </w:tblPr>
            <w:tblGrid>
              <w:gridCol w:w="4152"/>
              <w:gridCol w:w="5256"/>
            </w:tblGrid>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szCs w:val="28"/>
                      <w:lang w:val="vi-VN"/>
                    </w:rPr>
                  </w:pPr>
                  <w:r>
                    <w:rPr>
                      <w:rFonts w:eastAsia="Calibri"/>
                      <w:b/>
                      <w:szCs w:val="28"/>
                      <w:lang w:val="nl-NL"/>
                    </w:rPr>
                    <w:t>Câu</w:t>
                  </w:r>
                  <w:r>
                    <w:rPr>
                      <w:rFonts w:eastAsia="Calibri"/>
                      <w:b/>
                      <w:szCs w:val="28"/>
                    </w:rPr>
                    <w:t xml:space="preserve"> hỏi</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szCs w:val="28"/>
                      <w:lang w:val="vi-VN"/>
                    </w:rPr>
                  </w:pPr>
                  <w:r>
                    <w:rPr>
                      <w:rFonts w:eastAsia="Calibri"/>
                      <w:b/>
                      <w:szCs w:val="28"/>
                      <w:lang w:val="nl-NL"/>
                    </w:rPr>
                    <w:t>Câu</w:t>
                  </w:r>
                  <w:r>
                    <w:rPr>
                      <w:rFonts w:eastAsia="Calibri"/>
                      <w:b/>
                      <w:szCs w:val="28"/>
                    </w:rPr>
                    <w:t xml:space="preserve"> trả lời</w:t>
                  </w: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Bài</w:t>
                  </w:r>
                  <w:r>
                    <w:rPr>
                      <w:rFonts w:eastAsia="Calibri"/>
                      <w:szCs w:val="28"/>
                    </w:rPr>
                    <w:t xml:space="preserve"> viết kể về sự việc gì?</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Bài</w:t>
                  </w:r>
                  <w:r>
                    <w:rPr>
                      <w:rFonts w:eastAsia="Calibri"/>
                      <w:szCs w:val="28"/>
                    </w:rPr>
                    <w:t xml:space="preserve"> viết kể về màn “trình diễn” ánh sáng</w:t>
                  </w: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Sự</w:t>
                  </w:r>
                  <w:r>
                    <w:rPr>
                      <w:rFonts w:eastAsia="Calibri"/>
                      <w:szCs w:val="28"/>
                    </w:rPr>
                    <w:t xml:space="preserve"> việc đó có thật không và liên quan tới nhân vật nào?</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Sự</w:t>
                  </w:r>
                  <w:r>
                    <w:rPr>
                      <w:rFonts w:eastAsia="Calibri"/>
                      <w:szCs w:val="28"/>
                    </w:rPr>
                    <w:t xml:space="preserve"> việc có thật và liên quan đến nhà khoa học nổi tiếng Thô-mát Ê-đi-sơn</w:t>
                  </w: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Diễn</w:t>
                  </w:r>
                  <w:r>
                    <w:rPr>
                      <w:rFonts w:eastAsia="Calibri"/>
                      <w:szCs w:val="28"/>
                    </w:rPr>
                    <w:t xml:space="preserve"> biến của sự việc như thế nào?</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Ê</w:t>
                  </w:r>
                  <w:r>
                    <w:rPr>
                      <w:rFonts w:eastAsia="Calibri"/>
                      <w:szCs w:val="28"/>
                    </w:rPr>
                    <w:t>-đi-sơn đã cho treo hàng trăm bóng đèn điện quanh phòng thí nghiệm, quanh nhà và dọc con đường nơi ông sống</w:t>
                  </w: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Sự</w:t>
                  </w:r>
                  <w:r>
                    <w:rPr>
                      <w:rFonts w:eastAsia="Calibri"/>
                      <w:szCs w:val="28"/>
                    </w:rPr>
                    <w:t xml:space="preserve"> việc đó có nghĩa ra sao</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Màn</w:t>
                  </w:r>
                  <w:r>
                    <w:rPr>
                      <w:rFonts w:eastAsia="Calibri"/>
                      <w:szCs w:val="28"/>
                    </w:rPr>
                    <w:t xml:space="preserve"> “trình diễn” ánh sáng của Ê-đi –sơn mở đầu cho việc đưa ánh sáng đèn điện đến với cuộc sống của con người</w:t>
                  </w: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Người</w:t>
                  </w:r>
                  <w:r>
                    <w:rPr>
                      <w:rFonts w:eastAsia="Calibri"/>
                      <w:szCs w:val="28"/>
                    </w:rPr>
                    <w:t xml:space="preserve"> viết bày tỏ suy nghĩ gì về sự việc được kể</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nl-NL"/>
                    </w:rPr>
                  </w:pPr>
                  <w:r>
                    <w:rPr>
                      <w:rFonts w:eastAsia="Calibri"/>
                      <w:szCs w:val="28"/>
                      <w:lang w:val="nl-NL"/>
                    </w:rPr>
                    <w:t>Màn</w:t>
                  </w:r>
                  <w:r>
                    <w:rPr>
                      <w:rFonts w:eastAsia="Calibri"/>
                      <w:szCs w:val="28"/>
                    </w:rPr>
                    <w:t xml:space="preserve"> “trình diễn” ánh sáng đó đã mở ra một kỉ nguyên ánh sáng mới, làm thay đổi thế giới</w:t>
                  </w:r>
                </w:p>
              </w:tc>
            </w:tr>
            <w:tr w:rsidR="0060613B" w:rsidTr="002B277B">
              <w:tc>
                <w:tcPr>
                  <w:tcW w:w="4248"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rPr>
                    <w:t>Chỉ ra yếu tố miêu tả trong bài viết</w:t>
                  </w:r>
                </w:p>
              </w:tc>
              <w:tc>
                <w:tcPr>
                  <w:tcW w:w="5380"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szCs w:val="28"/>
                      <w:lang w:val="vi-VN"/>
                    </w:rPr>
                  </w:pPr>
                  <w:r>
                    <w:rPr>
                      <w:rFonts w:eastAsia="Calibri"/>
                      <w:szCs w:val="28"/>
                      <w:lang w:val="nl-NL"/>
                    </w:rPr>
                    <w:t>Những</w:t>
                  </w:r>
                  <w:r>
                    <w:rPr>
                      <w:rFonts w:eastAsia="Calibri"/>
                      <w:szCs w:val="28"/>
                    </w:rPr>
                    <w:t xml:space="preserve"> chiếc bóng đèn có vỏ ngoài được làm bằng thủy tinh cách nhiệt, bên trong có chứa dây đốt làm bằng sợi carbon, tỏa ra thứ ánh sáng liên tục và dìu dịu</w:t>
                  </w:r>
                </w:p>
              </w:tc>
            </w:tr>
          </w:tbl>
          <w:p w:rsidR="0060613B" w:rsidRDefault="0060613B" w:rsidP="002B277B">
            <w:pPr>
              <w:spacing w:line="360" w:lineRule="auto"/>
              <w:rPr>
                <w:rFonts w:eastAsia="Calibri"/>
                <w:b/>
                <w:color w:val="000000"/>
                <w:szCs w:val="28"/>
              </w:rPr>
            </w:pPr>
            <w:r>
              <w:rPr>
                <w:rFonts w:eastAsia="Calibri"/>
                <w:b/>
                <w:color w:val="000000"/>
                <w:szCs w:val="28"/>
              </w:rPr>
              <w:t>.</w:t>
            </w:r>
          </w:p>
        </w:tc>
      </w:tr>
    </w:tbl>
    <w:p w:rsidR="0060613B" w:rsidRDefault="0060613B" w:rsidP="00066A70">
      <w:pPr>
        <w:spacing w:after="0" w:line="360" w:lineRule="auto"/>
        <w:jc w:val="both"/>
        <w:rPr>
          <w:rFonts w:eastAsia="Calibri"/>
          <w:b/>
          <w:color w:val="000000"/>
          <w:szCs w:val="28"/>
          <w:lang w:val="nl-NL"/>
        </w:rPr>
      </w:pPr>
      <w:r>
        <w:rPr>
          <w:rFonts w:eastAsia="Calibri"/>
          <w:b/>
          <w:color w:val="000000"/>
          <w:szCs w:val="28"/>
          <w:lang w:val="nl-NL"/>
        </w:rPr>
        <w:t>Hoạt động 3: Thực hành viết theo các bước</w:t>
      </w:r>
    </w:p>
    <w:p w:rsidR="0060613B" w:rsidRDefault="0060613B" w:rsidP="00066A70">
      <w:pPr>
        <w:spacing w:after="0" w:line="360" w:lineRule="auto"/>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066A70">
      <w:pPr>
        <w:spacing w:after="0" w:line="276" w:lineRule="auto"/>
        <w:jc w:val="both"/>
        <w:rPr>
          <w:rFonts w:eastAsia="Calibri"/>
        </w:rPr>
      </w:pPr>
      <w:r>
        <w:rPr>
          <w:rFonts w:eastAsia="Calibri"/>
        </w:rPr>
        <w:t>- Viết được bài văn kế lại sự việc có thật liên quan đến nhân vật hoặc sự kiện  lịch sử, bài viết có sử dụng các yếu tố miêu tả.</w:t>
      </w:r>
    </w:p>
    <w:p w:rsidR="0060613B" w:rsidRDefault="0060613B" w:rsidP="00066A70">
      <w:pPr>
        <w:spacing w:after="0"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066A70">
      <w:pPr>
        <w:spacing w:after="0"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066A70">
      <w:pPr>
        <w:spacing w:after="0" w:line="360" w:lineRule="auto"/>
        <w:jc w:val="both"/>
        <w:rPr>
          <w:rFonts w:eastAsia="Calibri"/>
          <w:b/>
          <w:color w:val="000000"/>
          <w:szCs w:val="28"/>
          <w:lang w:val="nl-NL"/>
        </w:rPr>
      </w:pPr>
      <w:r>
        <w:rPr>
          <w:rFonts w:eastAsia="Calibri"/>
          <w:b/>
          <w:color w:val="000000"/>
          <w:szCs w:val="28"/>
          <w:lang w:val="nl-NL"/>
        </w:rPr>
        <w:t>d. Tổ chức thực hiện: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678"/>
      </w:tblGrid>
      <w:tr w:rsidR="0060613B" w:rsidTr="002B277B">
        <w:tc>
          <w:tcPr>
            <w:tcW w:w="509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lang w:val="de-DE"/>
              </w:rPr>
              <w:t>HOẠT ĐỘNG CỦA GV - HS</w:t>
            </w:r>
          </w:p>
        </w:tc>
        <w:tc>
          <w:tcPr>
            <w:tcW w:w="467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DỰ KIẾN SẢN PHẨM</w:t>
            </w:r>
          </w:p>
        </w:tc>
      </w:tr>
      <w:tr w:rsidR="0060613B" w:rsidTr="002B277B">
        <w:trPr>
          <w:trHeight w:val="2690"/>
        </w:trPr>
        <w:tc>
          <w:tcPr>
            <w:tcW w:w="5098"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Calibri"/>
                <w:color w:val="000000"/>
                <w:szCs w:val="28"/>
              </w:rPr>
            </w:pPr>
            <w:r>
              <w:rPr>
                <w:rFonts w:eastAsia="SimSun"/>
                <w:b/>
                <w:color w:val="000000"/>
                <w:kern w:val="2"/>
                <w:szCs w:val="28"/>
                <w:lang w:eastAsia="zh-CN"/>
              </w:rPr>
              <w:t xml:space="preserve">NV1: </w:t>
            </w:r>
            <w:r>
              <w:rPr>
                <w:rFonts w:eastAsia="Calibri"/>
                <w:b/>
                <w:bCs/>
                <w:color w:val="000000"/>
                <w:szCs w:val="28"/>
              </w:rPr>
              <w:t>Chuẩn bị trước khi viết.</w:t>
            </w:r>
            <w:r>
              <w:rPr>
                <w:rFonts w:eastAsia="Calibri"/>
                <w:color w:val="000000"/>
                <w:szCs w:val="28"/>
              </w:rPr>
              <w:t xml:space="preserve"> </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color w:val="000000"/>
                <w:kern w:val="2"/>
                <w:szCs w:val="28"/>
                <w:lang w:eastAsia="zh-CN"/>
              </w:rPr>
            </w:pPr>
            <w:r>
              <w:rPr>
                <w:rFonts w:eastAsia="SimSun"/>
                <w:bCs/>
                <w:color w:val="000000"/>
                <w:kern w:val="2"/>
                <w:szCs w:val="28"/>
                <w:lang w:eastAsia="zh-CN"/>
              </w:rPr>
              <w:t>- Gv chuyển giao nhiệm vụ</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Em hãy xác định mục đích viết và người đọc bài văn của em</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Hs chọn một nhân vật lịch sử dựa theo định hướng của Gv</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GV hướng dẫn Hs tìm ý theo PHT số 1 để hướng dẫn Hs tìm ý</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Hs lập dàn ý theo PHT số 2</w:t>
            </w:r>
          </w:p>
          <w:p w:rsidR="0060613B" w:rsidRDefault="0060613B" w:rsidP="002B277B">
            <w:pPr>
              <w:widowControl w:val="0"/>
              <w:spacing w:line="360" w:lineRule="auto"/>
              <w:jc w:val="both"/>
              <w:rPr>
                <w:rFonts w:eastAsia="SimSun"/>
                <w:i/>
                <w:color w:val="000000"/>
                <w:kern w:val="2"/>
                <w:szCs w:val="28"/>
                <w:lang w:eastAsia="zh-CN"/>
              </w:rPr>
            </w:pPr>
            <w:r>
              <w:rPr>
                <w:rFonts w:eastAsia="SimSun"/>
                <w:color w:val="000000"/>
                <w:kern w:val="2"/>
                <w:szCs w:val="28"/>
                <w:lang w:eastAsia="zh-CN"/>
              </w:rPr>
              <w:t>- HS tiếp nhận nhiệm vụ.</w:t>
            </w:r>
          </w:p>
          <w:p w:rsidR="0060613B" w:rsidRDefault="0060613B" w:rsidP="002B277B">
            <w:pPr>
              <w:widowControl w:val="0"/>
              <w:shd w:val="clear" w:color="auto" w:fill="FFFFFF"/>
              <w:spacing w:line="360" w:lineRule="auto"/>
              <w:ind w:right="48"/>
              <w:jc w:val="both"/>
              <w:rPr>
                <w:rFonts w:eastAsia="SimSun"/>
                <w:b/>
                <w:color w:val="000000"/>
                <w:kern w:val="2"/>
                <w:szCs w:val="28"/>
                <w:lang w:eastAsia="zh-CN"/>
              </w:rPr>
            </w:pPr>
            <w:r>
              <w:rPr>
                <w:rFonts w:eastAsia="SimSun"/>
                <w:b/>
                <w:color w:val="000000"/>
                <w:kern w:val="2"/>
                <w:szCs w:val="28"/>
                <w:lang w:eastAsia="zh-CN"/>
              </w:rPr>
              <w:t>Bước 2: HS trao đổi thảo luận,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HS quan sát, trao đổi với bạn cùng bàn</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xml:space="preserve">- GV quan sát, gợi mở </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Gv tổ chức hoạt động</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HS trình bày câu trả lời, nhận xét, bổ sung câu trả lời của bạn.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nhận xét, bổ sung, chốt lại kiến thức</w:t>
            </w:r>
          </w:p>
          <w:p w:rsidR="0060613B" w:rsidRDefault="0060613B" w:rsidP="002B277B">
            <w:pPr>
              <w:spacing w:line="360" w:lineRule="auto"/>
              <w:jc w:val="both"/>
              <w:rPr>
                <w:rFonts w:eastAsia="Calibri"/>
                <w:b/>
                <w:color w:val="000000"/>
                <w:szCs w:val="28"/>
              </w:rPr>
            </w:pPr>
            <w:r>
              <w:rPr>
                <w:rFonts w:eastAsia="SimSun"/>
                <w:b/>
                <w:color w:val="000000"/>
                <w:kern w:val="2"/>
                <w:szCs w:val="28"/>
                <w:lang w:eastAsia="zh-CN"/>
              </w:rPr>
              <w:t xml:space="preserve">NV2: </w:t>
            </w:r>
            <w:r>
              <w:rPr>
                <w:rFonts w:eastAsia="Calibri"/>
                <w:b/>
                <w:color w:val="000000"/>
                <w:szCs w:val="28"/>
              </w:rPr>
              <w:t>Viết bài</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color w:val="000000"/>
                <w:kern w:val="2"/>
                <w:szCs w:val="28"/>
                <w:lang w:eastAsia="zh-CN"/>
              </w:rPr>
            </w:pPr>
            <w:r>
              <w:rPr>
                <w:rFonts w:eastAsia="SimSun"/>
                <w:bCs/>
                <w:color w:val="000000"/>
                <w:kern w:val="2"/>
                <w:szCs w:val="28"/>
                <w:lang w:eastAsia="zh-CN"/>
              </w:rPr>
              <w:t>- Gv chuyển giao nhiệm vụ</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Hs viết bài theo dàn ý</w:t>
            </w:r>
          </w:p>
          <w:p w:rsidR="0060613B" w:rsidRDefault="0060613B" w:rsidP="002B277B">
            <w:pPr>
              <w:widowControl w:val="0"/>
              <w:spacing w:line="360" w:lineRule="auto"/>
              <w:jc w:val="both"/>
              <w:rPr>
                <w:rFonts w:eastAsia="SimSun"/>
                <w:i/>
                <w:color w:val="000000"/>
                <w:kern w:val="2"/>
                <w:szCs w:val="28"/>
                <w:lang w:eastAsia="zh-CN"/>
              </w:rPr>
            </w:pPr>
            <w:r>
              <w:rPr>
                <w:rFonts w:eastAsia="SimSun"/>
                <w:color w:val="000000"/>
                <w:kern w:val="2"/>
                <w:szCs w:val="28"/>
                <w:lang w:eastAsia="zh-CN"/>
              </w:rPr>
              <w:t>- HS tiếp nhận nhiệm vụ.</w:t>
            </w:r>
          </w:p>
          <w:p w:rsidR="0060613B" w:rsidRDefault="0060613B" w:rsidP="002B277B">
            <w:pPr>
              <w:widowControl w:val="0"/>
              <w:shd w:val="clear" w:color="auto" w:fill="FFFFFF"/>
              <w:spacing w:line="360" w:lineRule="auto"/>
              <w:ind w:right="48"/>
              <w:jc w:val="both"/>
              <w:rPr>
                <w:rFonts w:eastAsia="SimSun"/>
                <w:b/>
                <w:color w:val="000000"/>
                <w:kern w:val="2"/>
                <w:szCs w:val="28"/>
                <w:lang w:eastAsia="zh-CN"/>
              </w:rPr>
            </w:pPr>
            <w:r>
              <w:rPr>
                <w:rFonts w:eastAsia="SimSun"/>
                <w:b/>
                <w:color w:val="000000"/>
                <w:kern w:val="2"/>
                <w:szCs w:val="28"/>
                <w:lang w:eastAsia="zh-CN"/>
              </w:rPr>
              <w:t>Bước 2: HS trao đổi thảo luận,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HS quan sát, trao đổi với bạn cùng bàn</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xml:space="preserve">- GV quan sát, gợi mở </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b/>
                <w:color w:val="000000"/>
                <w:kern w:val="2"/>
                <w:szCs w:val="28"/>
                <w:lang w:eastAsia="zh-CN"/>
              </w:rPr>
              <w:t xml:space="preserve">- </w:t>
            </w:r>
            <w:r>
              <w:rPr>
                <w:rFonts w:eastAsia="SimSun"/>
                <w:color w:val="000000"/>
                <w:kern w:val="2"/>
                <w:szCs w:val="28"/>
                <w:lang w:eastAsia="zh-CN"/>
              </w:rPr>
              <w:t>Gv tổ chức hoạt động</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HS trình bày câu trả lời, nhận xét, bổ sung câu trả lời của bạn.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nhận xét, bổ sung, chốt lại kiến thức</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xml:space="preserve">NV3: </w:t>
            </w:r>
            <w:r>
              <w:rPr>
                <w:rFonts w:eastAsia="Calibri"/>
                <w:b/>
                <w:color w:val="000000"/>
                <w:szCs w:val="28"/>
                <w:lang w:eastAsia="vi-VN"/>
              </w:rPr>
              <w:t>Chỉnh sửa</w:t>
            </w:r>
            <w:r>
              <w:rPr>
                <w:rFonts w:eastAsia="SimSun"/>
                <w:b/>
                <w:color w:val="000000"/>
                <w:kern w:val="2"/>
                <w:szCs w:val="28"/>
                <w:lang w:eastAsia="zh-CN"/>
              </w:rPr>
              <w:t xml:space="preserve"> </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color w:val="000000"/>
                <w:kern w:val="2"/>
                <w:szCs w:val="28"/>
                <w:lang w:eastAsia="zh-CN"/>
              </w:rPr>
            </w:pPr>
            <w:r>
              <w:rPr>
                <w:rFonts w:eastAsia="SimSun"/>
                <w:bCs/>
                <w:color w:val="000000"/>
                <w:kern w:val="2"/>
                <w:szCs w:val="28"/>
                <w:lang w:eastAsia="zh-CN"/>
              </w:rPr>
              <w:t>- Gv chuyển giao nhiệm vụ:</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Hs ra soát bài viết theo gợi ý Bảng 1</w:t>
            </w:r>
          </w:p>
          <w:p w:rsidR="0060613B" w:rsidRDefault="0060613B" w:rsidP="002B277B">
            <w:pPr>
              <w:widowControl w:val="0"/>
              <w:spacing w:line="360" w:lineRule="auto"/>
              <w:jc w:val="both"/>
              <w:rPr>
                <w:rFonts w:eastAsia="SimSun"/>
                <w:i/>
                <w:color w:val="000000"/>
                <w:kern w:val="2"/>
                <w:szCs w:val="28"/>
                <w:lang w:eastAsia="zh-CN"/>
              </w:rPr>
            </w:pPr>
            <w:r>
              <w:rPr>
                <w:rFonts w:eastAsia="SimSun"/>
                <w:color w:val="000000"/>
                <w:kern w:val="2"/>
                <w:szCs w:val="28"/>
                <w:lang w:eastAsia="zh-CN"/>
              </w:rPr>
              <w:t>- HS tiếp nhận nhiệm vụ.</w:t>
            </w:r>
          </w:p>
          <w:p w:rsidR="0060613B" w:rsidRDefault="0060613B" w:rsidP="002B277B">
            <w:pPr>
              <w:widowControl w:val="0"/>
              <w:shd w:val="clear" w:color="auto" w:fill="FFFFFF"/>
              <w:spacing w:line="360" w:lineRule="auto"/>
              <w:ind w:right="48"/>
              <w:jc w:val="both"/>
              <w:rPr>
                <w:rFonts w:eastAsia="SimSun"/>
                <w:b/>
                <w:color w:val="000000"/>
                <w:kern w:val="2"/>
                <w:szCs w:val="28"/>
                <w:lang w:eastAsia="zh-CN"/>
              </w:rPr>
            </w:pPr>
            <w:r>
              <w:rPr>
                <w:rFonts w:eastAsia="SimSun"/>
                <w:b/>
                <w:color w:val="000000"/>
                <w:kern w:val="2"/>
                <w:szCs w:val="28"/>
                <w:lang w:eastAsia="zh-CN"/>
              </w:rPr>
              <w:t>Bước 2: HS trao đổi thảo luận,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HS quan sát, trao đổi với bạn cùng bàn</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xml:space="preserve">- GV quan sát, gợi mở </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Gv tổ chức hoạt động</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HS trình bày câu trả lời, nhận xét, bổ sung câu trả lời của bạn.</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nhận xét, bổ sung, chốt lại kiến thức</w:t>
            </w:r>
          </w:p>
        </w:tc>
        <w:tc>
          <w:tcPr>
            <w:tcW w:w="4678"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bCs/>
                <w:color w:val="000000"/>
                <w:szCs w:val="28"/>
                <w:lang w:val="nl-NL"/>
              </w:rPr>
            </w:pPr>
            <w:r>
              <w:rPr>
                <w:rFonts w:eastAsia="Calibri"/>
                <w:b/>
                <w:bCs/>
                <w:color w:val="000000"/>
                <w:szCs w:val="28"/>
                <w:lang w:val="nl-NL"/>
              </w:rPr>
              <w:t>III. Thực hành viết theo các bước</w:t>
            </w:r>
          </w:p>
          <w:p w:rsidR="0060613B" w:rsidRDefault="0060613B" w:rsidP="002B277B">
            <w:pPr>
              <w:spacing w:line="360" w:lineRule="auto"/>
              <w:jc w:val="both"/>
              <w:rPr>
                <w:rFonts w:eastAsia="Calibri"/>
                <w:color w:val="000000"/>
                <w:szCs w:val="28"/>
              </w:rPr>
            </w:pPr>
            <w:r>
              <w:rPr>
                <w:rFonts w:eastAsia="Calibri"/>
                <w:color w:val="000000"/>
                <w:szCs w:val="28"/>
              </w:rPr>
              <w:t>Đề bài: Em hãy viết bài văn kể lại một sự việc có thật liên quan đến một nhân vật lịch sử đã để lại cho em ấn tượng sâu sắc</w:t>
            </w:r>
          </w:p>
          <w:p w:rsidR="0060613B" w:rsidRDefault="0060613B" w:rsidP="002B277B">
            <w:pPr>
              <w:spacing w:line="360" w:lineRule="auto"/>
              <w:jc w:val="both"/>
              <w:rPr>
                <w:b/>
                <w:szCs w:val="28"/>
              </w:rPr>
            </w:pPr>
            <w:r>
              <w:rPr>
                <w:b/>
                <w:szCs w:val="28"/>
              </w:rPr>
              <w:t>1. Trước khi viết</w:t>
            </w:r>
          </w:p>
          <w:p w:rsidR="0060613B" w:rsidRDefault="0060613B" w:rsidP="002B277B">
            <w:pPr>
              <w:spacing w:line="360" w:lineRule="auto"/>
              <w:jc w:val="both"/>
              <w:rPr>
                <w:b/>
                <w:szCs w:val="28"/>
              </w:rPr>
            </w:pPr>
            <w:r>
              <w:rPr>
                <w:b/>
                <w:szCs w:val="28"/>
              </w:rPr>
              <w:t>a. Lựa chọn đề tài </w:t>
            </w:r>
          </w:p>
          <w:p w:rsidR="0060613B" w:rsidRDefault="0060613B" w:rsidP="002B277B">
            <w:pPr>
              <w:spacing w:line="360" w:lineRule="auto"/>
              <w:jc w:val="both"/>
              <w:rPr>
                <w:szCs w:val="28"/>
              </w:rPr>
            </w:pPr>
            <w:r>
              <w:rPr>
                <w:szCs w:val="28"/>
              </w:rPr>
              <w:t>- Chọn nhân vật lịch sử là nhà quân sự, chính trị, khoa học, văn hóa, …. : Trần Hưng Đạo, Lê Lợi, Nguyễn Trãi, Lê Quý Đôn, Hồ Chí Minh, Võ Nguyên Giáp, … </w:t>
            </w:r>
          </w:p>
          <w:p w:rsidR="0060613B" w:rsidRDefault="0060613B" w:rsidP="002B277B">
            <w:pPr>
              <w:spacing w:line="360" w:lineRule="auto"/>
              <w:jc w:val="both"/>
              <w:rPr>
                <w:szCs w:val="28"/>
              </w:rPr>
            </w:pPr>
            <w:r>
              <w:rPr>
                <w:szCs w:val="28"/>
              </w:rPr>
              <w:t>- Có thể viết về những con người bình dị đang sống quanh ta, những người có cống hiến, đóng góp lớn lao cho đời sống cộng đồng...</w:t>
            </w:r>
          </w:p>
          <w:p w:rsidR="0060613B" w:rsidRDefault="0060613B" w:rsidP="002B277B">
            <w:pPr>
              <w:spacing w:line="360" w:lineRule="auto"/>
              <w:jc w:val="both"/>
              <w:rPr>
                <w:b/>
                <w:szCs w:val="28"/>
              </w:rPr>
            </w:pPr>
            <w:r>
              <w:rPr>
                <w:b/>
                <w:szCs w:val="28"/>
              </w:rPr>
              <w:t>b. Tìm ý</w:t>
            </w:r>
          </w:p>
          <w:p w:rsidR="0060613B" w:rsidRDefault="0060613B" w:rsidP="002B277B">
            <w:pPr>
              <w:spacing w:line="360" w:lineRule="auto"/>
              <w:jc w:val="both"/>
              <w:rPr>
                <w:szCs w:val="28"/>
              </w:rPr>
            </w:pPr>
            <w:r>
              <w:rPr>
                <w:szCs w:val="28"/>
              </w:rPr>
              <w:t>- Thời gian, không gian diễn ra sự việc. </w:t>
            </w:r>
          </w:p>
          <w:p w:rsidR="0060613B" w:rsidRDefault="0060613B" w:rsidP="002B277B">
            <w:pPr>
              <w:spacing w:line="360" w:lineRule="auto"/>
              <w:jc w:val="both"/>
              <w:rPr>
                <w:szCs w:val="28"/>
              </w:rPr>
            </w:pPr>
            <w:r>
              <w:rPr>
                <w:szCs w:val="28"/>
              </w:rPr>
              <w:t>- Diễn biến sự việc. </w:t>
            </w:r>
          </w:p>
          <w:p w:rsidR="0060613B" w:rsidRDefault="0060613B" w:rsidP="002B277B">
            <w:pPr>
              <w:spacing w:line="360" w:lineRule="auto"/>
              <w:jc w:val="both"/>
              <w:rPr>
                <w:szCs w:val="28"/>
              </w:rPr>
            </w:pPr>
            <w:r>
              <w:rPr>
                <w:szCs w:val="28"/>
              </w:rPr>
              <w:t>- Ý nghĩa sự việc. </w:t>
            </w:r>
          </w:p>
          <w:p w:rsidR="0060613B" w:rsidRDefault="0060613B" w:rsidP="002B277B">
            <w:pPr>
              <w:spacing w:line="360" w:lineRule="auto"/>
              <w:jc w:val="both"/>
              <w:rPr>
                <w:szCs w:val="28"/>
              </w:rPr>
            </w:pPr>
            <w:r>
              <w:rPr>
                <w:szCs w:val="28"/>
              </w:rPr>
              <w:t>- Suy nghĩ của bản thân về sự việc được kể. </w:t>
            </w:r>
          </w:p>
          <w:p w:rsidR="0060613B" w:rsidRDefault="0060613B" w:rsidP="002B277B">
            <w:pPr>
              <w:spacing w:line="360" w:lineRule="auto"/>
              <w:jc w:val="both"/>
              <w:rPr>
                <w:b/>
                <w:szCs w:val="28"/>
              </w:rPr>
            </w:pPr>
            <w:r>
              <w:rPr>
                <w:b/>
                <w:szCs w:val="28"/>
              </w:rPr>
              <w:t>c. Lập dàn ý</w:t>
            </w:r>
          </w:p>
          <w:p w:rsidR="0060613B" w:rsidRDefault="0060613B" w:rsidP="002B277B">
            <w:pPr>
              <w:spacing w:line="360" w:lineRule="auto"/>
              <w:jc w:val="both"/>
              <w:rPr>
                <w:b/>
                <w:szCs w:val="28"/>
              </w:rPr>
            </w:pPr>
            <w:r>
              <w:rPr>
                <w:b/>
                <w:szCs w:val="28"/>
              </w:rPr>
              <w:t>2. Viết bài</w:t>
            </w:r>
          </w:p>
          <w:p w:rsidR="0060613B" w:rsidRDefault="0060613B" w:rsidP="002B277B">
            <w:pPr>
              <w:spacing w:line="360" w:lineRule="auto"/>
              <w:jc w:val="both"/>
              <w:rPr>
                <w:szCs w:val="28"/>
              </w:rPr>
            </w:pPr>
            <w:r>
              <w:rPr>
                <w:szCs w:val="28"/>
              </w:rPr>
              <w:t>Khi viết bài cần lưu ý:</w:t>
            </w:r>
          </w:p>
          <w:p w:rsidR="0060613B" w:rsidRDefault="0060613B" w:rsidP="002B277B">
            <w:pPr>
              <w:spacing w:line="360" w:lineRule="auto"/>
              <w:jc w:val="both"/>
              <w:rPr>
                <w:szCs w:val="28"/>
              </w:rPr>
            </w:pPr>
            <w:r>
              <w:rPr>
                <w:szCs w:val="28"/>
              </w:rPr>
              <w:t>- Bám sát dàn ý</w:t>
            </w:r>
          </w:p>
          <w:p w:rsidR="0060613B" w:rsidRDefault="0060613B" w:rsidP="002B277B">
            <w:pPr>
              <w:spacing w:line="360" w:lineRule="auto"/>
              <w:jc w:val="both"/>
              <w:rPr>
                <w:szCs w:val="28"/>
              </w:rPr>
            </w:pPr>
            <w:r>
              <w:rPr>
                <w:szCs w:val="28"/>
              </w:rPr>
              <w:t>- Lựa chọn từ ngữ phù hợp</w:t>
            </w:r>
          </w:p>
          <w:p w:rsidR="0060613B" w:rsidRDefault="0060613B" w:rsidP="002B277B">
            <w:pPr>
              <w:spacing w:line="360" w:lineRule="auto"/>
              <w:jc w:val="both"/>
              <w:rPr>
                <w:szCs w:val="28"/>
              </w:rPr>
            </w:pPr>
            <w:r>
              <w:rPr>
                <w:szCs w:val="28"/>
              </w:rPr>
              <w:t>- Lưu ý tính xác thực của các chi tiết có liên quan đến việc được kể</w:t>
            </w:r>
          </w:p>
          <w:p w:rsidR="0060613B" w:rsidRDefault="0060613B" w:rsidP="002B277B">
            <w:pPr>
              <w:spacing w:line="360" w:lineRule="auto"/>
              <w:jc w:val="both"/>
              <w:rPr>
                <w:szCs w:val="28"/>
              </w:rPr>
            </w:pPr>
            <w:r>
              <w:rPr>
                <w:szCs w:val="28"/>
              </w:rPr>
              <w:t>- Các câu, các ý phải đảm bảo tính liên kết về hình thức và mạch lạc về nội dung</w:t>
            </w: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szCs w:val="28"/>
              </w:rPr>
            </w:pPr>
          </w:p>
          <w:p w:rsidR="0060613B" w:rsidRDefault="0060613B" w:rsidP="002B277B">
            <w:pPr>
              <w:spacing w:line="360" w:lineRule="auto"/>
              <w:jc w:val="both"/>
              <w:rPr>
                <w:rFonts w:eastAsia="Calibri"/>
                <w:b/>
                <w:color w:val="000000"/>
                <w:szCs w:val="28"/>
              </w:rPr>
            </w:pPr>
            <w:r>
              <w:rPr>
                <w:rFonts w:eastAsia="Calibri"/>
                <w:b/>
                <w:color w:val="000000"/>
                <w:szCs w:val="28"/>
              </w:rPr>
              <w:t>3. Chỉnh sửa</w:t>
            </w:r>
          </w:p>
          <w:p w:rsidR="0060613B" w:rsidRDefault="0060613B" w:rsidP="002B277B">
            <w:pPr>
              <w:spacing w:line="360" w:lineRule="auto"/>
              <w:jc w:val="both"/>
              <w:rPr>
                <w:rFonts w:eastAsia="Calibri"/>
                <w:color w:val="000000"/>
                <w:szCs w:val="28"/>
              </w:rPr>
            </w:pPr>
            <w:r>
              <w:rPr>
                <w:rFonts w:eastAsia="Calibri"/>
                <w:color w:val="000000"/>
                <w:szCs w:val="28"/>
              </w:rPr>
              <w:t>Rà soát, tự chỉnh sửa bài viết</w:t>
            </w: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color w:val="000000"/>
                <w:szCs w:val="28"/>
              </w:rPr>
            </w:pPr>
          </w:p>
          <w:p w:rsidR="0060613B" w:rsidRDefault="0060613B" w:rsidP="002B277B">
            <w:pPr>
              <w:spacing w:line="360" w:lineRule="auto"/>
              <w:jc w:val="both"/>
              <w:rPr>
                <w:rFonts w:eastAsia="Calibri"/>
                <w:b/>
                <w:bCs/>
                <w:color w:val="000000"/>
                <w:szCs w:val="28"/>
                <w:lang w:val="nl-NL"/>
              </w:rPr>
            </w:pPr>
            <w:r>
              <w:rPr>
                <w:rFonts w:eastAsia="Calibri"/>
                <w:color w:val="000000"/>
                <w:szCs w:val="28"/>
              </w:rPr>
              <w:br/>
            </w:r>
          </w:p>
          <w:p w:rsidR="0060613B" w:rsidRDefault="0060613B" w:rsidP="002B277B">
            <w:pPr>
              <w:spacing w:line="360" w:lineRule="auto"/>
              <w:jc w:val="both"/>
              <w:rPr>
                <w:rFonts w:eastAsia="Calibri"/>
                <w:b/>
                <w:color w:val="000000"/>
                <w:szCs w:val="28"/>
                <w:lang w:eastAsia="vi-VN"/>
              </w:rPr>
            </w:pPr>
          </w:p>
        </w:tc>
      </w:tr>
    </w:tbl>
    <w:p w:rsidR="0060613B" w:rsidRDefault="0060613B" w:rsidP="00066A70">
      <w:pPr>
        <w:spacing w:after="0" w:line="360" w:lineRule="auto"/>
        <w:rPr>
          <w:rFonts w:eastAsia="Calibri"/>
          <w:b/>
          <w:color w:val="000000"/>
          <w:szCs w:val="28"/>
          <w:lang w:val="nl-NL"/>
        </w:rPr>
      </w:pPr>
      <w:r>
        <w:rPr>
          <w:rFonts w:eastAsia="Calibri"/>
          <w:b/>
          <w:color w:val="000000"/>
          <w:szCs w:val="28"/>
          <w:lang w:val="nl-NL"/>
        </w:rPr>
        <w:t>C. HOẠT ĐỘNG LUYỆN TẬP</w:t>
      </w:r>
    </w:p>
    <w:p w:rsidR="0060613B" w:rsidRDefault="0060613B" w:rsidP="00066A70">
      <w:pPr>
        <w:spacing w:after="0" w:line="360" w:lineRule="auto"/>
        <w:jc w:val="both"/>
        <w:rPr>
          <w:rFonts w:eastAsia="Calibri"/>
          <w:color w:val="000000"/>
          <w:szCs w:val="28"/>
          <w:lang w:val="sv-SE"/>
        </w:rPr>
      </w:pPr>
      <w:r>
        <w:rPr>
          <w:rFonts w:eastAsia="Calibri"/>
          <w:b/>
          <w:bCs/>
          <w:color w:val="000000"/>
          <w:szCs w:val="28"/>
          <w:lang w:val="nl-NL"/>
        </w:rPr>
        <w:t>a. Mục tiêu:</w:t>
      </w:r>
      <w:r>
        <w:rPr>
          <w:rFonts w:eastAsia="Calibri"/>
          <w:bCs/>
          <w:color w:val="000000"/>
          <w:szCs w:val="28"/>
          <w:lang w:val="nl-NL"/>
        </w:rPr>
        <w:t xml:space="preserve"> Củng cố lại kiến thức đã học.</w:t>
      </w:r>
    </w:p>
    <w:p w:rsidR="0060613B" w:rsidRDefault="0060613B" w:rsidP="00066A70">
      <w:pPr>
        <w:spacing w:after="0" w:line="360" w:lineRule="auto"/>
        <w:jc w:val="both"/>
        <w:rPr>
          <w:rFonts w:eastAsia="Calibri"/>
          <w:color w:val="000000"/>
          <w:szCs w:val="28"/>
          <w:lang w:val="nl-NL"/>
        </w:rPr>
      </w:pPr>
      <w:r>
        <w:rPr>
          <w:rFonts w:eastAsia="Calibri"/>
          <w:b/>
          <w:bCs/>
          <w:color w:val="000000"/>
          <w:szCs w:val="28"/>
          <w:lang w:val="nl-NL"/>
        </w:rPr>
        <w:t>b. Nội dung:</w:t>
      </w:r>
      <w:r>
        <w:rPr>
          <w:rFonts w:eastAsia="Calibri"/>
          <w:bCs/>
          <w:color w:val="000000"/>
          <w:szCs w:val="28"/>
          <w:lang w:val="nl-NL"/>
        </w:rPr>
        <w:t xml:space="preserve"> Sử dụng sgk, kiến thức đã học để hoàn thành bài tập.</w:t>
      </w:r>
    </w:p>
    <w:p w:rsidR="0060613B" w:rsidRDefault="0060613B" w:rsidP="00066A70">
      <w:pPr>
        <w:spacing w:after="0" w:line="360" w:lineRule="auto"/>
        <w:jc w:val="both"/>
        <w:rPr>
          <w:rFonts w:eastAsia="Calibri"/>
          <w:color w:val="000000"/>
          <w:szCs w:val="28"/>
          <w:lang w:val="nl-NL"/>
        </w:rPr>
      </w:pPr>
      <w:r>
        <w:rPr>
          <w:rFonts w:eastAsia="Calibri"/>
          <w:b/>
          <w:bCs/>
          <w:color w:val="000000"/>
          <w:szCs w:val="28"/>
          <w:lang w:val="nl-NL"/>
        </w:rPr>
        <w:t xml:space="preserve">c. </w:t>
      </w:r>
      <w:r>
        <w:rPr>
          <w:rFonts w:eastAsia="Calibri"/>
          <w:b/>
          <w:color w:val="000000"/>
          <w:szCs w:val="28"/>
          <w:lang w:val="nl-NL"/>
        </w:rPr>
        <w:t>Sản phẩm học tập:</w:t>
      </w:r>
      <w:r>
        <w:rPr>
          <w:rFonts w:eastAsia="Calibri"/>
          <w:color w:val="000000"/>
          <w:szCs w:val="28"/>
          <w:lang w:val="nl-NL"/>
        </w:rPr>
        <w:t xml:space="preserve"> Kết quả của HS.</w:t>
      </w:r>
    </w:p>
    <w:p w:rsidR="0060613B" w:rsidRDefault="0060613B" w:rsidP="00066A70">
      <w:pPr>
        <w:spacing w:after="0" w:line="360" w:lineRule="auto"/>
        <w:jc w:val="both"/>
        <w:rPr>
          <w:rFonts w:eastAsia="Calibri"/>
          <w:b/>
          <w:color w:val="000000"/>
          <w:szCs w:val="28"/>
          <w:lang w:val="nl-NL"/>
        </w:rPr>
      </w:pPr>
      <w:r>
        <w:rPr>
          <w:rFonts w:eastAsia="Calibri"/>
          <w:b/>
          <w:bCs/>
          <w:color w:val="000000"/>
          <w:szCs w:val="28"/>
          <w:lang w:val="nl-NL"/>
        </w:rPr>
        <w:t xml:space="preserve">d. </w:t>
      </w:r>
      <w:r>
        <w:rPr>
          <w:rFonts w:eastAsia="Calibri"/>
          <w:b/>
          <w:color w:val="000000"/>
          <w:szCs w:val="28"/>
          <w:lang w:val="nl-NL"/>
        </w:rPr>
        <w:t xml:space="preserve">Tổ chức thực hiện: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5268"/>
      </w:tblGrid>
      <w:tr w:rsidR="0060613B" w:rsidTr="002B277B">
        <w:tc>
          <w:tcPr>
            <w:tcW w:w="450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HOẠT ĐỘNG CỦA GV - HS</w:t>
            </w:r>
          </w:p>
        </w:tc>
        <w:tc>
          <w:tcPr>
            <w:tcW w:w="526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DỰ KIẾN SẢN PHẨM</w:t>
            </w:r>
          </w:p>
        </w:tc>
      </w:tr>
      <w:tr w:rsidR="0060613B" w:rsidTr="002B277B">
        <w:tc>
          <w:tcPr>
            <w:tcW w:w="4508"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bCs/>
                <w:color w:val="000000"/>
                <w:kern w:val="2"/>
                <w:szCs w:val="28"/>
                <w:lang w:eastAsia="zh-CN"/>
              </w:rPr>
            </w:pPr>
            <w:r>
              <w:rPr>
                <w:rFonts w:eastAsia="SimSun"/>
                <w:bCs/>
                <w:color w:val="000000"/>
                <w:kern w:val="2"/>
                <w:szCs w:val="28"/>
                <w:lang w:eastAsia="zh-CN"/>
              </w:rPr>
              <w:t>- Gv chuyển giao nhiệm vụ</w:t>
            </w:r>
          </w:p>
          <w:p w:rsidR="0060613B" w:rsidRDefault="0060613B" w:rsidP="002B277B">
            <w:pPr>
              <w:spacing w:line="360" w:lineRule="auto"/>
              <w:jc w:val="both"/>
              <w:rPr>
                <w:rFonts w:eastAsia="Calibri"/>
                <w:i/>
                <w:color w:val="000000"/>
                <w:szCs w:val="28"/>
              </w:rPr>
            </w:pPr>
            <w:r>
              <w:rPr>
                <w:rFonts w:eastAsia="Calibri"/>
                <w:i/>
                <w:color w:val="000000"/>
                <w:szCs w:val="28"/>
              </w:rPr>
              <w:t>Em hãy viết bài văn kể lại một sự việc có thật liên quan đến một nhân vật lịch sử đã để lại cho em ấn tượng sâu sắc</w:t>
            </w:r>
            <w:r>
              <w:rPr>
                <w:rFonts w:eastAsia="SimSun"/>
                <w:bCs/>
                <w:i/>
                <w:color w:val="000000"/>
                <w:kern w:val="2"/>
                <w:szCs w:val="28"/>
                <w:lang w:eastAsia="zh-CN"/>
              </w:rPr>
              <w:t xml:space="preserve"> (Hs chọn một nhân vật lịch sử khác để viết bài)</w:t>
            </w:r>
          </w:p>
          <w:p w:rsidR="0060613B" w:rsidRDefault="0060613B" w:rsidP="002B277B">
            <w:pPr>
              <w:widowControl w:val="0"/>
              <w:spacing w:line="360" w:lineRule="auto"/>
              <w:jc w:val="both"/>
              <w:rPr>
                <w:rFonts w:eastAsia="SimSun"/>
                <w:i/>
                <w:color w:val="000000"/>
                <w:kern w:val="2"/>
                <w:szCs w:val="28"/>
                <w:lang w:eastAsia="zh-CN"/>
              </w:rPr>
            </w:pPr>
            <w:r>
              <w:rPr>
                <w:rFonts w:eastAsia="SimSun"/>
                <w:color w:val="000000"/>
                <w:kern w:val="2"/>
                <w:szCs w:val="28"/>
                <w:lang w:eastAsia="zh-CN"/>
              </w:rPr>
              <w:t>- HS tiếp nhận nhiệm vụ.</w:t>
            </w:r>
          </w:p>
          <w:p w:rsidR="0060613B" w:rsidRDefault="0060613B" w:rsidP="002B277B">
            <w:pPr>
              <w:widowControl w:val="0"/>
              <w:shd w:val="clear" w:color="auto" w:fill="FFFFFF"/>
              <w:spacing w:line="360" w:lineRule="auto"/>
              <w:ind w:right="48"/>
              <w:jc w:val="both"/>
              <w:rPr>
                <w:rFonts w:eastAsia="SimSun"/>
                <w:b/>
                <w:color w:val="000000"/>
                <w:kern w:val="2"/>
                <w:szCs w:val="28"/>
                <w:lang w:eastAsia="zh-CN"/>
              </w:rPr>
            </w:pPr>
            <w:r>
              <w:rPr>
                <w:rFonts w:eastAsia="SimSun"/>
                <w:b/>
                <w:color w:val="000000"/>
                <w:kern w:val="2"/>
                <w:szCs w:val="28"/>
                <w:lang w:eastAsia="zh-CN"/>
              </w:rPr>
              <w:t>Bước 2: HS trao đổi thảo luận, thực hiện nhiệm vụ</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HS quan sát, trao đổi với bạn cùng bàn</w:t>
            </w:r>
          </w:p>
          <w:p w:rsidR="0060613B" w:rsidRDefault="0060613B" w:rsidP="002B277B">
            <w:pPr>
              <w:widowControl w:val="0"/>
              <w:tabs>
                <w:tab w:val="left" w:pos="649"/>
              </w:tabs>
              <w:spacing w:line="360" w:lineRule="auto"/>
              <w:jc w:val="both"/>
              <w:rPr>
                <w:rFonts w:eastAsia="SimSun"/>
                <w:color w:val="000000"/>
                <w:kern w:val="2"/>
                <w:szCs w:val="28"/>
                <w:lang w:eastAsia="zh-CN"/>
              </w:rPr>
            </w:pPr>
            <w:r>
              <w:rPr>
                <w:rFonts w:eastAsia="SimSun"/>
                <w:color w:val="000000"/>
                <w:kern w:val="2"/>
                <w:szCs w:val="28"/>
                <w:lang w:eastAsia="zh-CN"/>
              </w:rPr>
              <w:t xml:space="preserve">- GV quan sát, gợi mở </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3: Báo cáo kết quả hoạt động và thảo luận</w:t>
            </w:r>
          </w:p>
          <w:p w:rsidR="0060613B" w:rsidRDefault="0060613B" w:rsidP="002B277B">
            <w:pPr>
              <w:widowControl w:val="0"/>
              <w:spacing w:line="360" w:lineRule="auto"/>
              <w:jc w:val="both"/>
              <w:rPr>
                <w:rFonts w:eastAsia="SimSun"/>
                <w:color w:val="000000"/>
                <w:kern w:val="2"/>
                <w:szCs w:val="28"/>
                <w:lang w:eastAsia="zh-CN"/>
              </w:rPr>
            </w:pPr>
            <w:r>
              <w:rPr>
                <w:rFonts w:eastAsia="SimSun"/>
                <w:b/>
                <w:color w:val="000000"/>
                <w:kern w:val="2"/>
                <w:szCs w:val="28"/>
                <w:lang w:eastAsia="zh-CN"/>
              </w:rPr>
              <w:t xml:space="preserve">- </w:t>
            </w:r>
            <w:r>
              <w:rPr>
                <w:rFonts w:eastAsia="SimSun"/>
                <w:color w:val="000000"/>
                <w:kern w:val="2"/>
                <w:szCs w:val="28"/>
                <w:lang w:eastAsia="zh-CN"/>
              </w:rPr>
              <w:t>Gv tổ chức hoạt động</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HS trình bày sản phẩm</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4: Đánh giá kết quả thực hiện nhiệm vụ</w:t>
            </w:r>
          </w:p>
          <w:p w:rsidR="0060613B" w:rsidRDefault="0060613B" w:rsidP="002B277B">
            <w:pPr>
              <w:widowControl w:val="0"/>
              <w:spacing w:line="360" w:lineRule="auto"/>
              <w:jc w:val="both"/>
              <w:rPr>
                <w:rFonts w:eastAsia="SimSun"/>
                <w:color w:val="000000"/>
                <w:kern w:val="2"/>
                <w:szCs w:val="28"/>
                <w:lang w:eastAsia="zh-CN"/>
              </w:rPr>
            </w:pPr>
            <w:r>
              <w:rPr>
                <w:rFonts w:eastAsia="SimSun"/>
                <w:color w:val="000000"/>
                <w:kern w:val="2"/>
                <w:szCs w:val="28"/>
                <w:lang w:eastAsia="zh-CN"/>
              </w:rPr>
              <w:t>- GV nhận xét, bổ sung, chốt lại kiến thức</w:t>
            </w:r>
          </w:p>
        </w:tc>
        <w:tc>
          <w:tcPr>
            <w:tcW w:w="5268"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rPr>
                <w:rFonts w:eastAsia="Calibri"/>
                <w:bCs/>
                <w:color w:val="000000"/>
                <w:szCs w:val="28"/>
                <w:lang w:eastAsia="vi-VN"/>
              </w:rPr>
            </w:pPr>
            <w:r>
              <w:rPr>
                <w:rFonts w:eastAsia="Calibri"/>
                <w:bCs/>
                <w:color w:val="000000"/>
                <w:szCs w:val="28"/>
                <w:lang w:eastAsia="vi-VN"/>
              </w:rPr>
              <w:t>- Hs viết theo hướng dẫn</w:t>
            </w:r>
          </w:p>
          <w:p w:rsidR="0060613B" w:rsidRDefault="0060613B" w:rsidP="002B277B">
            <w:pPr>
              <w:spacing w:line="360" w:lineRule="auto"/>
              <w:rPr>
                <w:rFonts w:eastAsia="Calibri"/>
                <w:bCs/>
                <w:color w:val="000000"/>
                <w:szCs w:val="28"/>
                <w:lang w:eastAsia="vi-VN"/>
              </w:rPr>
            </w:pPr>
          </w:p>
        </w:tc>
      </w:tr>
    </w:tbl>
    <w:p w:rsidR="0060613B" w:rsidRDefault="0060613B" w:rsidP="0060613B">
      <w:pPr>
        <w:spacing w:line="360" w:lineRule="auto"/>
        <w:jc w:val="center"/>
        <w:rPr>
          <w:rFonts w:eastAsia="Calibri"/>
          <w:b/>
          <w:bCs/>
          <w:color w:val="000000"/>
          <w:szCs w:val="28"/>
          <w:lang w:eastAsia="vi-VN"/>
        </w:rPr>
      </w:pPr>
    </w:p>
    <w:p w:rsidR="0060613B" w:rsidRDefault="0060613B" w:rsidP="0060613B">
      <w:pPr>
        <w:spacing w:line="360" w:lineRule="auto"/>
        <w:jc w:val="center"/>
        <w:rPr>
          <w:rFonts w:eastAsia="Calibri"/>
          <w:b/>
          <w:bCs/>
          <w:color w:val="000000"/>
          <w:szCs w:val="28"/>
          <w:lang w:eastAsia="vi-VN"/>
        </w:rPr>
      </w:pPr>
      <w:r>
        <w:rPr>
          <w:rFonts w:eastAsia="Calibri"/>
          <w:b/>
          <w:bCs/>
          <w:color w:val="000000"/>
          <w:szCs w:val="28"/>
          <w:lang w:eastAsia="vi-VN"/>
        </w:rPr>
        <w:t>PHT số 2</w:t>
      </w:r>
    </w:p>
    <w:tbl>
      <w:tblPr>
        <w:tblStyle w:val="TableGrid2"/>
        <w:tblW w:w="0" w:type="auto"/>
        <w:tblLook w:val="04A0" w:firstRow="1" w:lastRow="0" w:firstColumn="1" w:lastColumn="0" w:noHBand="0" w:noVBand="1"/>
      </w:tblPr>
      <w:tblGrid>
        <w:gridCol w:w="817"/>
        <w:gridCol w:w="8245"/>
      </w:tblGrid>
      <w:tr w:rsidR="0060613B" w:rsidRPr="00B6714A" w:rsidTr="002B277B">
        <w:tc>
          <w:tcPr>
            <w:tcW w:w="872" w:type="dxa"/>
            <w:vMerge w:val="restart"/>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b/>
                <w:sz w:val="28"/>
                <w:szCs w:val="28"/>
                <w:lang w:val="vi-VN"/>
              </w:rPr>
            </w:pPr>
            <w:r w:rsidRPr="00B6714A">
              <w:rPr>
                <w:rFonts w:asciiTheme="majorHAnsi" w:hAnsiTheme="majorHAnsi" w:cstheme="majorHAnsi"/>
                <w:b/>
                <w:sz w:val="28"/>
                <w:szCs w:val="28"/>
              </w:rPr>
              <w:t>Mở bài</w:t>
            </w:r>
          </w:p>
        </w:tc>
        <w:tc>
          <w:tcPr>
            <w:tcW w:w="8756"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Giới thiệu đôi nét về nhân vật</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w:t>
            </w:r>
          </w:p>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w:t>
            </w:r>
          </w:p>
        </w:tc>
      </w:tr>
      <w:tr w:rsidR="0060613B" w:rsidRPr="00B6714A" w:rsidTr="002B277B">
        <w:tc>
          <w:tcPr>
            <w:tcW w:w="0" w:type="auto"/>
            <w:vMerge/>
            <w:tcBorders>
              <w:top w:val="single" w:sz="4" w:space="0" w:color="auto"/>
              <w:left w:val="single" w:sz="4" w:space="0" w:color="auto"/>
              <w:bottom w:val="single" w:sz="4" w:space="0" w:color="auto"/>
              <w:right w:val="single" w:sz="4" w:space="0" w:color="auto"/>
            </w:tcBorders>
            <w:vAlign w:val="center"/>
            <w:hideMark/>
          </w:tcPr>
          <w:p w:rsidR="0060613B" w:rsidRPr="00B6714A" w:rsidRDefault="0060613B" w:rsidP="002B277B">
            <w:pPr>
              <w:rPr>
                <w:rFonts w:asciiTheme="majorHAnsi" w:hAnsiTheme="majorHAnsi" w:cstheme="majorHAnsi"/>
                <w:b/>
                <w:sz w:val="28"/>
                <w:szCs w:val="28"/>
                <w:lang w:val="vi-VN"/>
              </w:rPr>
            </w:pPr>
          </w:p>
        </w:tc>
        <w:tc>
          <w:tcPr>
            <w:tcW w:w="8756"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Giới thiệu sự việc liên quan đến nhân vật</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w:t>
            </w:r>
          </w:p>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w:t>
            </w:r>
          </w:p>
        </w:tc>
      </w:tr>
      <w:tr w:rsidR="0060613B" w:rsidRPr="00B6714A" w:rsidTr="002B277B">
        <w:tc>
          <w:tcPr>
            <w:tcW w:w="872" w:type="dxa"/>
            <w:vMerge w:val="restart"/>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b/>
                <w:sz w:val="28"/>
                <w:szCs w:val="28"/>
                <w:lang w:val="vi-VN"/>
              </w:rPr>
            </w:pPr>
            <w:r w:rsidRPr="00B6714A">
              <w:rPr>
                <w:rFonts w:asciiTheme="majorHAnsi" w:hAnsiTheme="majorHAnsi" w:cstheme="majorHAnsi"/>
                <w:b/>
                <w:sz w:val="28"/>
                <w:szCs w:val="28"/>
              </w:rPr>
              <w:t>Thân bài</w:t>
            </w:r>
          </w:p>
        </w:tc>
        <w:tc>
          <w:tcPr>
            <w:tcW w:w="8756"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Kể diễn biến của sự việc</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w:t>
            </w:r>
          </w:p>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w:t>
            </w:r>
          </w:p>
        </w:tc>
      </w:tr>
      <w:tr w:rsidR="0060613B" w:rsidRPr="00B6714A" w:rsidTr="002B277B">
        <w:tc>
          <w:tcPr>
            <w:tcW w:w="0" w:type="auto"/>
            <w:vMerge/>
            <w:tcBorders>
              <w:top w:val="single" w:sz="4" w:space="0" w:color="auto"/>
              <w:left w:val="single" w:sz="4" w:space="0" w:color="auto"/>
              <w:bottom w:val="single" w:sz="4" w:space="0" w:color="auto"/>
              <w:right w:val="single" w:sz="4" w:space="0" w:color="auto"/>
            </w:tcBorders>
            <w:vAlign w:val="center"/>
            <w:hideMark/>
          </w:tcPr>
          <w:p w:rsidR="0060613B" w:rsidRPr="00B6714A" w:rsidRDefault="0060613B" w:rsidP="002B277B">
            <w:pPr>
              <w:rPr>
                <w:rFonts w:asciiTheme="majorHAnsi" w:hAnsiTheme="majorHAnsi" w:cstheme="majorHAnsi"/>
                <w:b/>
                <w:sz w:val="28"/>
                <w:szCs w:val="28"/>
                <w:lang w:val="vi-VN"/>
              </w:rPr>
            </w:pPr>
          </w:p>
        </w:tc>
        <w:tc>
          <w:tcPr>
            <w:tcW w:w="8756"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Nêu ý nghĩa của sự việc</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w:t>
            </w:r>
          </w:p>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w:t>
            </w:r>
          </w:p>
        </w:tc>
      </w:tr>
      <w:tr w:rsidR="0060613B" w:rsidRPr="00B6714A" w:rsidTr="002B277B">
        <w:tc>
          <w:tcPr>
            <w:tcW w:w="872"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b/>
                <w:sz w:val="28"/>
                <w:szCs w:val="28"/>
                <w:lang w:val="vi-VN"/>
              </w:rPr>
            </w:pPr>
            <w:r w:rsidRPr="00B6714A">
              <w:rPr>
                <w:rFonts w:asciiTheme="majorHAnsi" w:hAnsiTheme="majorHAnsi" w:cstheme="majorHAnsi"/>
                <w:b/>
                <w:sz w:val="28"/>
                <w:szCs w:val="28"/>
              </w:rPr>
              <w:t>Kết bài</w:t>
            </w:r>
          </w:p>
        </w:tc>
        <w:tc>
          <w:tcPr>
            <w:tcW w:w="8756"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Nêu suy nghĩ và ấn tượng của người viết về sự việc</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w:t>
            </w:r>
          </w:p>
          <w:p w:rsidR="0060613B" w:rsidRPr="00B6714A" w:rsidRDefault="0060613B" w:rsidP="002B277B">
            <w:pPr>
              <w:jc w:val="both"/>
              <w:rPr>
                <w:rFonts w:asciiTheme="majorHAnsi" w:hAnsiTheme="majorHAnsi" w:cstheme="majorHAnsi"/>
                <w:sz w:val="28"/>
                <w:szCs w:val="28"/>
              </w:rPr>
            </w:pPr>
            <w:r w:rsidRPr="00B6714A">
              <w:rPr>
                <w:rFonts w:asciiTheme="majorHAnsi" w:hAnsiTheme="majorHAnsi" w:cstheme="majorHAnsi"/>
                <w:sz w:val="28"/>
                <w:szCs w:val="28"/>
              </w:rPr>
              <w:t>.......................................................................................................................... ..........................................................................................................................</w:t>
            </w:r>
          </w:p>
          <w:p w:rsidR="0060613B" w:rsidRPr="00B6714A" w:rsidRDefault="0060613B" w:rsidP="002B277B">
            <w:pPr>
              <w:jc w:val="both"/>
              <w:rPr>
                <w:rFonts w:asciiTheme="majorHAnsi" w:hAnsiTheme="majorHAnsi" w:cstheme="majorHAnsi"/>
                <w:sz w:val="28"/>
                <w:szCs w:val="28"/>
                <w:lang w:val="vi-VN"/>
              </w:rPr>
            </w:pPr>
            <w:r w:rsidRPr="00B6714A">
              <w:rPr>
                <w:rFonts w:asciiTheme="majorHAnsi" w:hAnsiTheme="majorHAnsi" w:cstheme="majorHAnsi"/>
                <w:sz w:val="28"/>
                <w:szCs w:val="28"/>
              </w:rPr>
              <w:t>..........................................................................................................................</w:t>
            </w:r>
          </w:p>
        </w:tc>
      </w:tr>
    </w:tbl>
    <w:p w:rsidR="0060613B" w:rsidRPr="00B6714A" w:rsidRDefault="0060613B" w:rsidP="0060613B">
      <w:pPr>
        <w:spacing w:line="360" w:lineRule="auto"/>
        <w:jc w:val="both"/>
        <w:rPr>
          <w:rFonts w:asciiTheme="majorHAnsi" w:hAnsiTheme="majorHAnsi" w:cstheme="majorHAnsi"/>
          <w:szCs w:val="28"/>
        </w:rPr>
      </w:pPr>
      <w:r w:rsidRPr="00B6714A">
        <w:rPr>
          <w:rFonts w:asciiTheme="majorHAnsi" w:hAnsiTheme="majorHAnsi" w:cstheme="majorHAnsi"/>
          <w:szCs w:val="28"/>
        </w:rPr>
        <w:t>  </w:t>
      </w:r>
    </w:p>
    <w:p w:rsidR="0060613B" w:rsidRPr="00B6714A" w:rsidRDefault="0060613B" w:rsidP="0060613B">
      <w:pPr>
        <w:spacing w:line="360" w:lineRule="auto"/>
        <w:jc w:val="center"/>
        <w:rPr>
          <w:rFonts w:asciiTheme="majorHAnsi" w:hAnsiTheme="majorHAnsi" w:cstheme="majorHAnsi"/>
          <w:b/>
          <w:szCs w:val="28"/>
        </w:rPr>
      </w:pPr>
      <w:r w:rsidRPr="00B6714A">
        <w:rPr>
          <w:rFonts w:asciiTheme="majorHAnsi" w:hAnsiTheme="majorHAnsi" w:cstheme="majorHAnsi"/>
          <w:b/>
          <w:szCs w:val="28"/>
        </w:rPr>
        <w:t>Bảng 1</w:t>
      </w:r>
    </w:p>
    <w:tbl>
      <w:tblPr>
        <w:tblStyle w:val="TableGrid3"/>
        <w:tblW w:w="8580" w:type="dxa"/>
        <w:tblLook w:val="04A0" w:firstRow="1" w:lastRow="0" w:firstColumn="1" w:lastColumn="0" w:noHBand="0" w:noVBand="1"/>
      </w:tblPr>
      <w:tblGrid>
        <w:gridCol w:w="4290"/>
        <w:gridCol w:w="4290"/>
      </w:tblGrid>
      <w:tr w:rsidR="0060613B" w:rsidRPr="00B6714A" w:rsidTr="002B277B">
        <w:trPr>
          <w:trHeight w:val="448"/>
        </w:trPr>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b/>
                <w:bCs/>
                <w:sz w:val="28"/>
                <w:szCs w:val="28"/>
                <w:lang w:eastAsia="zh-CN"/>
              </w:rPr>
            </w:pPr>
            <w:r w:rsidRPr="00B6714A">
              <w:rPr>
                <w:rFonts w:asciiTheme="majorHAnsi" w:hAnsiTheme="majorHAnsi" w:cstheme="majorHAnsi"/>
                <w:b/>
                <w:bCs/>
                <w:sz w:val="28"/>
                <w:szCs w:val="28"/>
                <w:lang w:eastAsia="zh-CN"/>
              </w:rPr>
              <w:t xml:space="preserve">          Yêu cầu</w:t>
            </w:r>
          </w:p>
        </w:tc>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b/>
                <w:bCs/>
                <w:sz w:val="28"/>
                <w:szCs w:val="28"/>
                <w:lang w:eastAsia="zh-CN"/>
              </w:rPr>
            </w:pPr>
            <w:r w:rsidRPr="00B6714A">
              <w:rPr>
                <w:rFonts w:asciiTheme="majorHAnsi" w:hAnsiTheme="majorHAnsi" w:cstheme="majorHAnsi"/>
                <w:b/>
                <w:bCs/>
                <w:sz w:val="28"/>
                <w:szCs w:val="28"/>
                <w:lang w:eastAsia="zh-CN"/>
              </w:rPr>
              <w:t xml:space="preserve">       Gợi ý chỉnh sửa</w:t>
            </w:r>
          </w:p>
        </w:tc>
      </w:tr>
      <w:tr w:rsidR="0060613B" w:rsidRPr="00B6714A" w:rsidTr="002B277B">
        <w:trPr>
          <w:trHeight w:val="470"/>
        </w:trPr>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eastAsia="zh-CN"/>
              </w:rPr>
            </w:pPr>
            <w:r w:rsidRPr="00B6714A">
              <w:rPr>
                <w:rFonts w:asciiTheme="majorHAnsi" w:hAnsiTheme="majorHAnsi" w:cstheme="majorHAnsi"/>
                <w:sz w:val="28"/>
                <w:szCs w:val="28"/>
                <w:lang w:eastAsia="zh-CN"/>
              </w:rPr>
              <w:t>Giới thiệu được nhân vật và sự việc liên quan đến nhân vật.</w:t>
            </w:r>
          </w:p>
        </w:tc>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val="vi-VN" w:eastAsia="zh-CN"/>
              </w:rPr>
            </w:pPr>
            <w:r w:rsidRPr="00B6714A">
              <w:rPr>
                <w:rFonts w:asciiTheme="majorHAnsi" w:hAnsiTheme="majorHAnsi" w:cstheme="majorHAnsi"/>
                <w:sz w:val="28"/>
                <w:szCs w:val="28"/>
                <w:lang w:eastAsia="zh-CN"/>
              </w:rPr>
              <w:t>Đọc lại phần Mở bài để đảm bảo đúng yêu cầu đề ra.</w:t>
            </w:r>
          </w:p>
        </w:tc>
      </w:tr>
      <w:tr w:rsidR="0060613B" w:rsidRPr="00B6714A" w:rsidTr="002B277B">
        <w:trPr>
          <w:trHeight w:val="470"/>
        </w:trPr>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eastAsia="zh-CN"/>
              </w:rPr>
            </w:pPr>
            <w:r w:rsidRPr="00B6714A">
              <w:rPr>
                <w:rFonts w:asciiTheme="majorHAnsi" w:hAnsiTheme="majorHAnsi" w:cstheme="majorHAnsi"/>
                <w:sz w:val="28"/>
                <w:szCs w:val="28"/>
                <w:lang w:eastAsia="zh-CN"/>
              </w:rPr>
              <w:t>Cung cấp được thông tin về sự việc mà bài viết nói tới.</w:t>
            </w:r>
          </w:p>
        </w:tc>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val="vi-VN" w:eastAsia="zh-CN"/>
              </w:rPr>
            </w:pPr>
            <w:r w:rsidRPr="00B6714A">
              <w:rPr>
                <w:rFonts w:asciiTheme="majorHAnsi" w:hAnsiTheme="majorHAnsi" w:cstheme="majorHAnsi"/>
                <w:sz w:val="28"/>
                <w:szCs w:val="28"/>
                <w:lang w:eastAsia="zh-CN"/>
              </w:rPr>
              <w:t>Kiểm tra độ xác thực của thông tin và chỉnh sửa nếu có sai sót.</w:t>
            </w:r>
          </w:p>
        </w:tc>
      </w:tr>
      <w:tr w:rsidR="0060613B" w:rsidRPr="00B6714A" w:rsidTr="002B277B">
        <w:trPr>
          <w:trHeight w:val="470"/>
        </w:trPr>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eastAsia="zh-CN"/>
              </w:rPr>
            </w:pPr>
            <w:r w:rsidRPr="00B6714A">
              <w:rPr>
                <w:rFonts w:asciiTheme="majorHAnsi" w:hAnsiTheme="majorHAnsi" w:cstheme="majorHAnsi"/>
                <w:sz w:val="28"/>
                <w:szCs w:val="28"/>
                <w:lang w:eastAsia="zh-CN"/>
              </w:rPr>
              <w:t>Trình bày được diễn biến của sự việc. Có sử dụng yếu tố miêu tả trong khi kể. Nêu được ý nghĩa của sự việc được nói tới.</w:t>
            </w:r>
          </w:p>
        </w:tc>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val="vi-VN" w:eastAsia="zh-CN"/>
              </w:rPr>
            </w:pPr>
            <w:r w:rsidRPr="00B6714A">
              <w:rPr>
                <w:rFonts w:asciiTheme="majorHAnsi" w:hAnsiTheme="majorHAnsi" w:cstheme="majorHAnsi"/>
                <w:sz w:val="28"/>
                <w:szCs w:val="28"/>
                <w:lang w:eastAsia="zh-CN"/>
              </w:rPr>
              <w:t>Lưu ý về trình tự của sự việc được kể. Sắp xếp sự việc theo trật tự trước sau. Bổ sung nếu thấy thiếu yếu tố miêu tả và phần nêu ý nghĩa của sự việc.</w:t>
            </w:r>
          </w:p>
        </w:tc>
      </w:tr>
      <w:tr w:rsidR="0060613B" w:rsidRPr="00B6714A" w:rsidTr="002B277B">
        <w:trPr>
          <w:trHeight w:val="470"/>
        </w:trPr>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eastAsia="zh-CN"/>
              </w:rPr>
            </w:pPr>
            <w:r w:rsidRPr="00B6714A">
              <w:rPr>
                <w:rFonts w:asciiTheme="majorHAnsi" w:hAnsiTheme="majorHAnsi" w:cstheme="majorHAnsi"/>
                <w:sz w:val="28"/>
                <w:szCs w:val="28"/>
                <w:lang w:eastAsia="zh-CN"/>
              </w:rPr>
              <w:t>Nêu được suy nghĩ, ấn tượng của người viết về sự việc được nói tới.</w:t>
            </w:r>
          </w:p>
        </w:tc>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val="vi-VN" w:eastAsia="zh-CN"/>
              </w:rPr>
            </w:pPr>
            <w:r w:rsidRPr="00B6714A">
              <w:rPr>
                <w:rFonts w:asciiTheme="majorHAnsi" w:hAnsiTheme="majorHAnsi" w:cstheme="majorHAnsi"/>
                <w:sz w:val="28"/>
                <w:szCs w:val="28"/>
                <w:lang w:eastAsia="zh-CN"/>
              </w:rPr>
              <w:t>Đánh dấu những từ ngữ thể hiện suy nghĩ, ấn tượng trước sự việc. Nếu chưa có hoặc chưa đủ thì cần bổ sung.</w:t>
            </w:r>
          </w:p>
        </w:tc>
      </w:tr>
      <w:tr w:rsidR="0060613B" w:rsidRPr="00B6714A" w:rsidTr="002B277B">
        <w:trPr>
          <w:trHeight w:val="489"/>
        </w:trPr>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val="vi-VN" w:eastAsia="zh-CN"/>
              </w:rPr>
            </w:pPr>
            <w:r w:rsidRPr="00B6714A">
              <w:rPr>
                <w:rFonts w:asciiTheme="majorHAnsi" w:hAnsiTheme="majorHAnsi" w:cstheme="majorHAnsi"/>
                <w:sz w:val="28"/>
                <w:szCs w:val="28"/>
                <w:lang w:eastAsia="zh-CN"/>
              </w:rPr>
              <w:t>Đảm bảo yêu cầu về chính tả, diễn đạt (dùng từ, đặt câu, sử dụng từ ngữ liên kết câu và liên kết đoạn văn,...).</w:t>
            </w:r>
          </w:p>
        </w:tc>
        <w:tc>
          <w:tcPr>
            <w:tcW w:w="4290" w:type="dxa"/>
            <w:tcBorders>
              <w:top w:val="single" w:sz="4" w:space="0" w:color="auto"/>
              <w:left w:val="single" w:sz="4" w:space="0" w:color="auto"/>
              <w:bottom w:val="single" w:sz="4" w:space="0" w:color="auto"/>
              <w:right w:val="single" w:sz="4" w:space="0" w:color="auto"/>
            </w:tcBorders>
            <w:hideMark/>
          </w:tcPr>
          <w:p w:rsidR="0060613B" w:rsidRPr="00B6714A" w:rsidRDefault="0060613B" w:rsidP="002B277B">
            <w:pPr>
              <w:rPr>
                <w:rFonts w:asciiTheme="majorHAnsi" w:hAnsiTheme="majorHAnsi" w:cstheme="majorHAnsi"/>
                <w:sz w:val="28"/>
                <w:szCs w:val="28"/>
                <w:lang w:val="vi-VN" w:eastAsia="zh-CN"/>
              </w:rPr>
            </w:pPr>
            <w:r w:rsidRPr="00B6714A">
              <w:rPr>
                <w:rFonts w:asciiTheme="majorHAnsi" w:hAnsiTheme="majorHAnsi" w:cstheme="majorHAnsi"/>
                <w:sz w:val="28"/>
                <w:szCs w:val="28"/>
                <w:lang w:eastAsia="zh-CN"/>
              </w:rPr>
              <w:t>Rà soát lỗi chính tả, dùng từ, đặt sâu, liên kết giữa các câu trong đoạn văn, giữa các đoạn văn trong bài viết; chỉnh sửa nếu phát hiện lỗi.</w:t>
            </w:r>
          </w:p>
        </w:tc>
      </w:tr>
    </w:tbl>
    <w:p w:rsidR="0060613B" w:rsidRDefault="00066A70" w:rsidP="00066A70">
      <w:pPr>
        <w:spacing w:line="360" w:lineRule="auto"/>
        <w:rPr>
          <w:b/>
          <w:szCs w:val="28"/>
        </w:rPr>
      </w:pPr>
      <w:r>
        <w:rPr>
          <w:rFonts w:asciiTheme="majorHAnsi" w:hAnsiTheme="majorHAnsi" w:cstheme="majorHAnsi"/>
          <w:szCs w:val="28"/>
        </w:rPr>
        <w:t xml:space="preserve">                                       </w:t>
      </w:r>
      <w:r w:rsidR="0060613B" w:rsidRPr="00B6714A">
        <w:rPr>
          <w:rFonts w:asciiTheme="majorHAnsi" w:hAnsiTheme="majorHAnsi" w:cstheme="majorHAnsi"/>
          <w:b/>
          <w:szCs w:val="28"/>
        </w:rPr>
        <w:t>Bài viết tham</w:t>
      </w:r>
      <w:r w:rsidR="0060613B">
        <w:rPr>
          <w:b/>
          <w:szCs w:val="28"/>
        </w:rPr>
        <w:t xml:space="preserve"> khảo</w:t>
      </w:r>
    </w:p>
    <w:p w:rsidR="0060613B" w:rsidRDefault="0060613B" w:rsidP="0060613B">
      <w:pPr>
        <w:spacing w:line="360" w:lineRule="auto"/>
        <w:ind w:firstLine="720"/>
        <w:jc w:val="both"/>
        <w:rPr>
          <w:szCs w:val="28"/>
        </w:rPr>
      </w:pPr>
      <w:r>
        <w:rPr>
          <w:szCs w:val="28"/>
        </w:rPr>
        <w:t>Newton được đánh giá là một trong những nhà khoa học vĩ đại, có nhiều cống hiến trong lịch sử. Trong tất cả những quy luật và ông đã tìm ra thì người ta không thể không nhắc đến thuyết vạn vật hấp dẫn. Xung quanh những hiện tượng này có một câu chuyện rất thú vị về việc quả táo rơi trúng đầu của ông.</w:t>
      </w:r>
    </w:p>
    <w:p w:rsidR="0060613B" w:rsidRDefault="0060613B" w:rsidP="0060613B">
      <w:pPr>
        <w:spacing w:line="360" w:lineRule="auto"/>
        <w:ind w:firstLine="720"/>
        <w:jc w:val="both"/>
        <w:rPr>
          <w:szCs w:val="28"/>
        </w:rPr>
      </w:pPr>
      <w:r>
        <w:rPr>
          <w:szCs w:val="28"/>
        </w:rPr>
        <w:t>Câu chuyện thú vị và ý nghĩa về nhà khoa học vĩ đại người Anh Isaac Newton vẫn được lưu truyền lại cho hậu thế. Vào một ngày mùa thu, khi đang ngồi trên ghế trong vườn đọc sách, bỗng một quả táo chín bất ngờ rơi xuống đầu Newton. Có lẽ chính nhờ quả táo rụng đã nảy ra trong đầu của nhà khoa học những suy nghĩ mới. Trong đầu ông có rất nhiều những vấn đề băn khoăn về vạn vật đều chịu một lực hút. Những suy nghĩ đó của ông đều hướng về việc cái lực hút đó chính là lực hút của  trái đất. Nhờ vậy mà ông đã tìm ra được một định luật quan trọng với tên gọi là vạn vật hấp dẫn. Dường như đối với hậu thế thì câu chuyện quả táo rơi được xem như là một giai thoại nổi tiếng nhất trong giới khoa học. Người ta vẫn luôn cho rằng chính nhờ một quả táo nhỏ bé đấy mà một nhà khoa học vĩ đại đã được phát hiện cũng giống như là thế giới có thêm một thuyết quan trọng trong việc tìm ra lực hút của vạn vật. Sau này Newton nêu ra: Mọi vật trên trái đất đều chịu sức hút của trái đất, mặt trăng cũng chịu sức hút của trái đất, đồng thời trái đất cũng chịu sức hút của mặt trăng; Trái đất chịu sức hút của mặt trời, mặt trời đồng thời cũng chịu sức hút của trái đất. Nói một cách khác là vạn vật trong vũ trụ đều có lực hấp dẫn lẫn nhau, vì có loại lực hấp dẫn này mà mặt trăng mới quay quanh trái đất, trái đất mới quay quanh mặt trời.</w:t>
      </w:r>
    </w:p>
    <w:p w:rsidR="0060613B" w:rsidRDefault="0060613B" w:rsidP="0060613B">
      <w:pPr>
        <w:spacing w:line="360" w:lineRule="auto"/>
        <w:ind w:firstLine="720"/>
        <w:jc w:val="both"/>
        <w:rPr>
          <w:szCs w:val="28"/>
        </w:rPr>
      </w:pPr>
      <w:r>
        <w:rPr>
          <w:szCs w:val="28"/>
        </w:rPr>
        <w:t>Câu chuyện quả táo rơi vào đầu Newton trở thành một trong những giai thoại phổ biến và lâu dài trong lịch sử khoa học, thậm chí còn được đưa vào nội dung sách giáo khoa. Nhưng trên thực tế, Newton không bị quả táo nào rơi vào đầu khi khám phá ra lực hấp dẫn. Newton chỉ vào một quả táo trên cành cây làm ví dụ mà thôi. Bản thân Newton rất thích giai thoại về quả táo rơi trúng đầu mình vào những năm sau đó.</w:t>
      </w:r>
    </w:p>
    <w:p w:rsidR="0060613B" w:rsidRDefault="0060613B" w:rsidP="0060613B">
      <w:pPr>
        <w:spacing w:line="360" w:lineRule="auto"/>
        <w:ind w:firstLine="720"/>
        <w:jc w:val="both"/>
        <w:rPr>
          <w:szCs w:val="28"/>
        </w:rPr>
      </w:pPr>
      <w:r>
        <w:rPr>
          <w:szCs w:val="28"/>
        </w:rPr>
        <w:t>Cống hiến lớn khiến tên tuổi ông trở thành bất tử là Ba định luật về chuyển động đặt cơ sở lý luận cho lực học kinh điển, quan trọng nhất là “Nguyên lý vạn vật hấp dẫn”. Đây là nguyên lý cơ sở cho những phát minh vật lý học, cơ học, thiên văn học trong nhiều thế kỷ. Ông mãi là một nhà khoa học vĩ đại, góp phần mở ra những nền khoa học mới.</w:t>
      </w:r>
    </w:p>
    <w:p w:rsidR="0060613B" w:rsidRDefault="0060613B" w:rsidP="0060613B">
      <w:pPr>
        <w:spacing w:line="360" w:lineRule="auto"/>
        <w:jc w:val="both"/>
        <w:rPr>
          <w:szCs w:val="28"/>
        </w:rPr>
      </w:pPr>
      <w:r>
        <w:rPr>
          <w:szCs w:val="28"/>
        </w:rPr>
        <w:br/>
      </w:r>
    </w:p>
    <w:p w:rsidR="0060613B" w:rsidRDefault="0060613B" w:rsidP="0060613B">
      <w:pPr>
        <w:rPr>
          <w:rFonts w:eastAsia="Calibri"/>
          <w:b/>
          <w:bCs/>
          <w:iCs/>
          <w:color w:val="FF0000"/>
          <w:szCs w:val="28"/>
          <w:lang w:val="sv-SE"/>
        </w:rPr>
      </w:pPr>
      <w:r>
        <w:rPr>
          <w:rFonts w:eastAsia="Calibri"/>
          <w:b/>
          <w:bCs/>
          <w:iCs/>
          <w:color w:val="FF0000"/>
          <w:szCs w:val="28"/>
          <w:lang w:val="sv-SE"/>
        </w:rPr>
        <w:br w:type="page"/>
      </w:r>
    </w:p>
    <w:p w:rsidR="00066A70" w:rsidRDefault="00066A70" w:rsidP="00B6714A">
      <w:pPr>
        <w:rPr>
          <w:rFonts w:eastAsia="Calibri"/>
          <w:b/>
          <w:bCs/>
          <w:iCs/>
          <w:szCs w:val="28"/>
        </w:rPr>
      </w:pPr>
    </w:p>
    <w:p w:rsidR="0060613B" w:rsidRPr="00B6714A" w:rsidRDefault="0060613B" w:rsidP="00B6714A">
      <w:pPr>
        <w:rPr>
          <w:rFonts w:eastAsia="Calibri"/>
          <w:b/>
          <w:bCs/>
          <w:iCs/>
          <w:szCs w:val="28"/>
          <w:lang w:val="sv-SE"/>
        </w:rPr>
      </w:pPr>
      <w:r w:rsidRPr="00B6714A">
        <w:rPr>
          <w:rFonts w:eastAsia="Calibri"/>
          <w:b/>
          <w:bCs/>
          <w:iCs/>
          <w:szCs w:val="28"/>
        </w:rPr>
        <w:t>Tiế</w:t>
      </w:r>
      <w:r w:rsidR="00B6714A" w:rsidRPr="00B6714A">
        <w:rPr>
          <w:rFonts w:eastAsia="Calibri"/>
          <w:b/>
          <w:bCs/>
          <w:iCs/>
          <w:szCs w:val="28"/>
        </w:rPr>
        <w:t>t PPCT: 97,98</w:t>
      </w:r>
      <w:r w:rsidRPr="00B6714A">
        <w:rPr>
          <w:rFonts w:eastAsia="Calibri"/>
          <w:b/>
          <w:bCs/>
          <w:iCs/>
          <w:szCs w:val="28"/>
        </w:rPr>
        <w:t xml:space="preserve">          </w:t>
      </w:r>
    </w:p>
    <w:p w:rsidR="0060613B" w:rsidRPr="00B6714A" w:rsidRDefault="0060613B" w:rsidP="00B6714A">
      <w:pPr>
        <w:jc w:val="center"/>
        <w:rPr>
          <w:rFonts w:eastAsia="Calibri"/>
          <w:b/>
          <w:bCs/>
          <w:iCs/>
          <w:szCs w:val="28"/>
          <w:lang w:val="sv-SE"/>
        </w:rPr>
      </w:pPr>
      <w:r w:rsidRPr="00B6714A">
        <w:rPr>
          <w:rFonts w:eastAsia="Calibri"/>
          <w:b/>
          <w:bCs/>
          <w:iCs/>
          <w:szCs w:val="28"/>
          <w:lang w:val="sv-SE"/>
        </w:rPr>
        <w:t>NÓI VÀ NGHE</w:t>
      </w:r>
    </w:p>
    <w:p w:rsidR="0060613B" w:rsidRPr="00B6714A" w:rsidRDefault="0060613B" w:rsidP="00B6714A">
      <w:pPr>
        <w:jc w:val="center"/>
        <w:rPr>
          <w:rFonts w:eastAsia="Calibri"/>
          <w:b/>
          <w:bCs/>
          <w:iCs/>
          <w:szCs w:val="28"/>
        </w:rPr>
      </w:pPr>
      <w:r w:rsidRPr="00B6714A">
        <w:rPr>
          <w:rFonts w:eastAsia="Calibri"/>
          <w:b/>
          <w:bCs/>
          <w:iCs/>
          <w:szCs w:val="28"/>
          <w:lang w:val="sv-SE"/>
        </w:rPr>
        <w:t>THẢO</w:t>
      </w:r>
      <w:r w:rsidRPr="00B6714A">
        <w:rPr>
          <w:rFonts w:eastAsia="Calibri"/>
          <w:b/>
          <w:bCs/>
          <w:iCs/>
          <w:szCs w:val="28"/>
        </w:rPr>
        <w:t xml:space="preserve"> LUẬN VỀ VAI TRÒ CỦA CÔNG NGHỆ VỚI ĐỜI SỐNG CON NGƯỜI</w:t>
      </w:r>
    </w:p>
    <w:p w:rsidR="0060613B" w:rsidRDefault="0060613B" w:rsidP="0060613B">
      <w:pPr>
        <w:spacing w:line="360" w:lineRule="auto"/>
        <w:jc w:val="both"/>
        <w:rPr>
          <w:rFonts w:eastAsia="Calibri"/>
          <w:b/>
          <w:bCs/>
          <w:iCs/>
          <w:color w:val="FF0000"/>
          <w:szCs w:val="28"/>
          <w:lang w:val="sv-SE"/>
        </w:rPr>
      </w:pPr>
    </w:p>
    <w:p w:rsidR="0060613B" w:rsidRDefault="0060613B" w:rsidP="00B6714A">
      <w:pPr>
        <w:spacing w:after="0" w:line="360" w:lineRule="auto"/>
        <w:jc w:val="both"/>
        <w:rPr>
          <w:rFonts w:eastAsia="Calibri"/>
          <w:b/>
          <w:bCs/>
          <w:szCs w:val="28"/>
          <w:lang w:val="nl-NL"/>
        </w:rPr>
      </w:pPr>
      <w:r>
        <w:rPr>
          <w:rFonts w:eastAsia="Calibri"/>
          <w:b/>
          <w:bCs/>
          <w:iCs/>
          <w:szCs w:val="28"/>
          <w:lang w:val="nl-NL"/>
        </w:rPr>
        <w:t>I. MỤC TIÊU</w:t>
      </w:r>
    </w:p>
    <w:p w:rsidR="0060613B" w:rsidRDefault="0060613B" w:rsidP="00B6714A">
      <w:pPr>
        <w:spacing w:after="0" w:line="360" w:lineRule="auto"/>
        <w:jc w:val="both"/>
        <w:rPr>
          <w:rFonts w:eastAsia="Calibri"/>
          <w:b/>
          <w:bCs/>
          <w:color w:val="000000"/>
          <w:szCs w:val="28"/>
          <w:lang w:val="nl-NL"/>
        </w:rPr>
      </w:pPr>
      <w:r>
        <w:rPr>
          <w:rFonts w:eastAsia="Calibri"/>
          <w:b/>
          <w:bCs/>
          <w:color w:val="000000"/>
          <w:szCs w:val="28"/>
          <w:lang w:val="nl-NL"/>
        </w:rPr>
        <w:t>1. Kiến thức</w:t>
      </w:r>
    </w:p>
    <w:p w:rsidR="0060613B" w:rsidRDefault="0060613B" w:rsidP="00B6714A">
      <w:pPr>
        <w:spacing w:after="0" w:line="360" w:lineRule="auto"/>
        <w:jc w:val="both"/>
        <w:rPr>
          <w:rFonts w:eastAsia="Calibri"/>
          <w:bCs/>
          <w:color w:val="000000"/>
          <w:szCs w:val="28"/>
          <w:lang w:val="nl-NL"/>
        </w:rPr>
      </w:pPr>
      <w:r>
        <w:rPr>
          <w:rFonts w:eastAsia="Calibri"/>
          <w:bCs/>
          <w:color w:val="000000"/>
          <w:szCs w:val="28"/>
          <w:lang w:val="nl-NL"/>
        </w:rPr>
        <w:t>- Nhận biết được kiểu bài trao đổi một vấn đề mà em quan tâm (yêu cầu kiểu bài, mục đích...)</w:t>
      </w:r>
    </w:p>
    <w:p w:rsidR="0060613B" w:rsidRDefault="0060613B" w:rsidP="00B6714A">
      <w:pPr>
        <w:spacing w:after="0" w:line="360" w:lineRule="auto"/>
        <w:jc w:val="both"/>
        <w:rPr>
          <w:rFonts w:eastAsia="Calibri"/>
          <w:color w:val="000000"/>
          <w:szCs w:val="28"/>
          <w:lang w:eastAsia="vi-VN"/>
        </w:rPr>
      </w:pPr>
      <w:r>
        <w:rPr>
          <w:rFonts w:eastAsia="Calibri"/>
          <w:b/>
          <w:bCs/>
          <w:color w:val="000000"/>
          <w:szCs w:val="28"/>
          <w:lang w:val="nl-NL"/>
        </w:rPr>
        <w:t>2. Năng lực</w:t>
      </w:r>
    </w:p>
    <w:p w:rsidR="0060613B" w:rsidRDefault="0060613B" w:rsidP="00B6714A">
      <w:pPr>
        <w:spacing w:after="0" w:line="360" w:lineRule="auto"/>
        <w:jc w:val="both"/>
        <w:rPr>
          <w:rFonts w:eastAsia="Calibri"/>
          <w:b/>
          <w:bCs/>
          <w:color w:val="000000"/>
          <w:szCs w:val="28"/>
          <w:lang w:val="nl-NL"/>
        </w:rPr>
      </w:pPr>
      <w:r>
        <w:rPr>
          <w:rFonts w:eastAsia="Calibri"/>
          <w:b/>
          <w:bCs/>
          <w:color w:val="000000"/>
          <w:szCs w:val="28"/>
          <w:lang w:val="nl-NL"/>
        </w:rPr>
        <w:t>a. Năng lực chung</w:t>
      </w:r>
    </w:p>
    <w:p w:rsidR="0060613B" w:rsidRDefault="0060613B" w:rsidP="00B6714A">
      <w:pPr>
        <w:spacing w:after="0" w:line="360" w:lineRule="auto"/>
        <w:jc w:val="both"/>
        <w:rPr>
          <w:rFonts w:eastAsia="Calibri"/>
          <w:szCs w:val="28"/>
        </w:rPr>
      </w:pPr>
      <w:r>
        <w:rPr>
          <w:rFonts w:eastAsia="Calibri"/>
          <w:szCs w:val="28"/>
        </w:rPr>
        <w:t>- Năng lực giải quyết vấn đề, năng lực tự quản bản thân, năng lực giao tiếp, năng lực hợp tác...</w:t>
      </w:r>
    </w:p>
    <w:p w:rsidR="0060613B" w:rsidRDefault="0060613B" w:rsidP="00B6714A">
      <w:pPr>
        <w:spacing w:after="0" w:line="360" w:lineRule="auto"/>
        <w:jc w:val="both"/>
        <w:rPr>
          <w:rFonts w:eastAsia="Calibri"/>
          <w:b/>
          <w:bCs/>
          <w:color w:val="000000"/>
          <w:szCs w:val="28"/>
          <w:lang w:val="nl-NL"/>
        </w:rPr>
      </w:pPr>
      <w:r>
        <w:rPr>
          <w:rFonts w:eastAsia="Calibri"/>
          <w:b/>
          <w:bCs/>
          <w:color w:val="000000"/>
          <w:szCs w:val="28"/>
          <w:lang w:val="nl-NL"/>
        </w:rPr>
        <w:t>b. Năng lực riêng biệt:</w:t>
      </w:r>
    </w:p>
    <w:p w:rsidR="0060613B" w:rsidRDefault="0060613B" w:rsidP="00B6714A">
      <w:pPr>
        <w:spacing w:after="0" w:line="360" w:lineRule="auto"/>
        <w:jc w:val="both"/>
        <w:rPr>
          <w:rFonts w:eastAsia="Calibri"/>
          <w:szCs w:val="28"/>
        </w:rPr>
      </w:pPr>
      <w:r>
        <w:rPr>
          <w:rFonts w:eastAsia="Calibri"/>
          <w:szCs w:val="28"/>
        </w:rPr>
        <w:t>- Trình bày được ý kiến về một vấn đề đời sống, tóm tắt được các ý chính do người khác trình bày.</w:t>
      </w:r>
    </w:p>
    <w:p w:rsidR="0060613B" w:rsidRDefault="0060613B" w:rsidP="00B6714A">
      <w:pPr>
        <w:spacing w:after="0" w:line="360" w:lineRule="auto"/>
        <w:jc w:val="both"/>
        <w:rPr>
          <w:rFonts w:eastAsia="Calibri"/>
          <w:szCs w:val="28"/>
          <w:lang w:val="nl-NL"/>
        </w:rPr>
      </w:pPr>
      <w:r>
        <w:rPr>
          <w:rFonts w:eastAsia="Calibri"/>
          <w:b/>
          <w:color w:val="000000"/>
          <w:szCs w:val="28"/>
          <w:lang w:val="nl-NL"/>
        </w:rPr>
        <w:t>3. Phẩm chất:</w:t>
      </w:r>
      <w:r>
        <w:rPr>
          <w:rFonts w:eastAsia="Calibri"/>
          <w:color w:val="000000"/>
          <w:szCs w:val="28"/>
          <w:lang w:val="nl-NL"/>
        </w:rPr>
        <w:t xml:space="preserve"> </w:t>
      </w:r>
    </w:p>
    <w:p w:rsidR="0060613B" w:rsidRDefault="0060613B" w:rsidP="00B6714A">
      <w:pPr>
        <w:spacing w:after="0" w:line="360" w:lineRule="auto"/>
        <w:jc w:val="both"/>
        <w:rPr>
          <w:rFonts w:eastAsia="Calibri"/>
          <w:szCs w:val="28"/>
          <w:lang w:val="nl-NL"/>
        </w:rPr>
      </w:pPr>
      <w:r>
        <w:rPr>
          <w:rFonts w:eastAsia="Calibri"/>
          <w:szCs w:val="28"/>
        </w:rPr>
        <w:t xml:space="preserve">- </w:t>
      </w:r>
      <w:r>
        <w:rPr>
          <w:rFonts w:eastAsia="Calibri"/>
          <w:szCs w:val="28"/>
          <w:lang w:val="nl-NL"/>
        </w:rPr>
        <w:t>Ý thức tự giác, tích cực trong học tập.</w:t>
      </w:r>
    </w:p>
    <w:p w:rsidR="0060613B" w:rsidRDefault="0060613B" w:rsidP="00B6714A">
      <w:pPr>
        <w:widowControl w:val="0"/>
        <w:spacing w:after="0" w:line="360" w:lineRule="auto"/>
        <w:jc w:val="both"/>
        <w:rPr>
          <w:rFonts w:eastAsia="SimSun"/>
          <w:b/>
          <w:bCs/>
          <w:color w:val="000000"/>
          <w:kern w:val="2"/>
          <w:szCs w:val="28"/>
        </w:rPr>
      </w:pPr>
      <w:r>
        <w:rPr>
          <w:rFonts w:eastAsia="SimSun"/>
          <w:b/>
          <w:bCs/>
          <w:color w:val="000000"/>
          <w:kern w:val="2"/>
          <w:szCs w:val="28"/>
        </w:rPr>
        <w:t>II. THIẾT BỊ DẠY HỌC VÀ HỌC LIỆU</w:t>
      </w:r>
    </w:p>
    <w:p w:rsidR="0060613B" w:rsidRDefault="0060613B" w:rsidP="00B6714A">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0613B" w:rsidRDefault="0060613B" w:rsidP="00B6714A">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0613B" w:rsidRDefault="0060613B" w:rsidP="00B6714A">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Tranh ảnh, giấy, màu, băng keo, keo, kéo...</w:t>
      </w:r>
    </w:p>
    <w:p w:rsidR="0060613B" w:rsidRDefault="0060613B" w:rsidP="00B6714A">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Máy tính, máy chiếu, bảng phụ, Bút dạ, Giấy A0</w:t>
      </w:r>
    </w:p>
    <w:p w:rsidR="0060613B" w:rsidRDefault="0060613B" w:rsidP="00B6714A">
      <w:pPr>
        <w:widowControl w:val="0"/>
        <w:spacing w:after="0" w:line="360" w:lineRule="auto"/>
        <w:jc w:val="both"/>
        <w:rPr>
          <w:rFonts w:eastAsia="SimSun"/>
          <w:b/>
          <w:kern w:val="2"/>
          <w:szCs w:val="28"/>
        </w:rPr>
      </w:pPr>
      <w:r>
        <w:rPr>
          <w:rFonts w:eastAsia="SimSun"/>
          <w:b/>
          <w:color w:val="000000"/>
          <w:kern w:val="2"/>
          <w:szCs w:val="28"/>
        </w:rPr>
        <w:t>III. TIẾN TRÌNH DẠY HỌC</w:t>
      </w:r>
    </w:p>
    <w:p w:rsidR="0060613B" w:rsidRDefault="0060613B" w:rsidP="00B6714A">
      <w:pPr>
        <w:spacing w:after="0" w:line="360" w:lineRule="auto"/>
        <w:jc w:val="both"/>
        <w:rPr>
          <w:rFonts w:eastAsia="SimSun"/>
          <w:b/>
          <w:kern w:val="2"/>
          <w:szCs w:val="28"/>
        </w:rPr>
      </w:pPr>
      <w:r>
        <w:rPr>
          <w:rFonts w:eastAsia="SimSun"/>
          <w:b/>
          <w:kern w:val="2"/>
          <w:szCs w:val="28"/>
        </w:rPr>
        <w:t>A. HOẠT ĐỘNG MỞ ĐẦU</w:t>
      </w:r>
    </w:p>
    <w:p w:rsidR="0060613B" w:rsidRDefault="0060613B" w:rsidP="00B6714A">
      <w:pPr>
        <w:spacing w:after="0" w:line="360" w:lineRule="auto"/>
        <w:jc w:val="both"/>
        <w:rPr>
          <w:rFonts w:eastAsia="Calibri"/>
          <w:iCs/>
          <w:color w:val="000000"/>
          <w:szCs w:val="28"/>
          <w:lang w:val="de-DE"/>
        </w:rPr>
      </w:pPr>
      <w:r>
        <w:rPr>
          <w:rFonts w:eastAsia="Calibri"/>
          <w:b/>
          <w:iCs/>
          <w:color w:val="000000"/>
          <w:szCs w:val="28"/>
          <w:lang w:val="de-DE"/>
        </w:rPr>
        <w:t>a) Mục tiêu:</w:t>
      </w:r>
      <w:r>
        <w:rPr>
          <w:rFonts w:eastAsia="Calibri"/>
          <w:iCs/>
          <w:color w:val="000000"/>
          <w:szCs w:val="28"/>
          <w:lang w:val="de-DE"/>
        </w:rPr>
        <w:t xml:space="preserve"> </w:t>
      </w:r>
      <w:r>
        <w:rPr>
          <w:rFonts w:eastAsia="Calibri"/>
          <w:color w:val="000000"/>
          <w:szCs w:val="28"/>
          <w:lang w:val="sv-SE"/>
        </w:rPr>
        <w:t>Tạo hứng thú cho HS, thu hút HS sẵn sàng thực hiện nhiệm vụ học tập của mình. HS khắc sâu kiến thức nội dung bài học.</w:t>
      </w:r>
    </w:p>
    <w:p w:rsidR="0060613B" w:rsidRDefault="0060613B" w:rsidP="00B6714A">
      <w:pPr>
        <w:spacing w:after="0" w:line="360" w:lineRule="auto"/>
        <w:jc w:val="both"/>
        <w:rPr>
          <w:rFonts w:eastAsia="Calibri"/>
          <w:iCs/>
          <w:color w:val="000000"/>
          <w:szCs w:val="28"/>
          <w:lang w:val="de-DE"/>
        </w:rPr>
      </w:pPr>
      <w:r>
        <w:rPr>
          <w:rFonts w:eastAsia="Calibri"/>
          <w:b/>
          <w:iCs/>
          <w:color w:val="000000"/>
          <w:szCs w:val="28"/>
          <w:lang w:val="de-DE"/>
        </w:rPr>
        <w:t>b) Nội dung:</w:t>
      </w:r>
      <w:r>
        <w:rPr>
          <w:rFonts w:eastAsia="Calibri"/>
          <w:iCs/>
          <w:color w:val="000000"/>
          <w:szCs w:val="28"/>
          <w:lang w:val="de-DE"/>
        </w:rPr>
        <w:t xml:space="preserve"> HS huy động tri thức đã có để trả lời câu hỏi.</w:t>
      </w:r>
    </w:p>
    <w:p w:rsidR="0060613B" w:rsidRDefault="0060613B" w:rsidP="00B6714A">
      <w:pPr>
        <w:spacing w:after="0" w:line="360" w:lineRule="auto"/>
        <w:jc w:val="both"/>
        <w:rPr>
          <w:rFonts w:eastAsia="Calibri"/>
          <w:iCs/>
          <w:color w:val="000000"/>
          <w:szCs w:val="28"/>
          <w:lang w:val="de-DE"/>
        </w:rPr>
      </w:pPr>
      <w:r>
        <w:rPr>
          <w:rFonts w:eastAsia="Calibri"/>
          <w:b/>
          <w:iCs/>
          <w:color w:val="000000"/>
          <w:szCs w:val="28"/>
          <w:lang w:val="de-DE"/>
        </w:rPr>
        <w:t>c) Sản phẩm:</w:t>
      </w:r>
      <w:r>
        <w:rPr>
          <w:rFonts w:eastAsia="Calibri"/>
          <w:iCs/>
          <w:color w:val="000000"/>
          <w:szCs w:val="28"/>
          <w:lang w:val="de-DE"/>
        </w:rPr>
        <w:t xml:space="preserve"> Nhận thức và thái độ học tập của HS.</w:t>
      </w:r>
    </w:p>
    <w:p w:rsidR="0060613B" w:rsidRDefault="0060613B" w:rsidP="00B6714A">
      <w:pPr>
        <w:spacing w:after="0" w:line="360" w:lineRule="auto"/>
        <w:jc w:val="both"/>
        <w:rPr>
          <w:rFonts w:eastAsia="Calibri"/>
          <w:b/>
          <w:iCs/>
          <w:color w:val="000000"/>
          <w:szCs w:val="28"/>
          <w:lang w:val="de-DE"/>
        </w:rPr>
      </w:pPr>
      <w:r>
        <w:rPr>
          <w:rFonts w:eastAsia="Calibri"/>
          <w:b/>
          <w:iCs/>
          <w:color w:val="000000"/>
          <w:szCs w:val="28"/>
          <w:lang w:val="de-DE"/>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8"/>
        <w:gridCol w:w="3834"/>
      </w:tblGrid>
      <w:tr w:rsidR="0060613B" w:rsidTr="002B277B">
        <w:tc>
          <w:tcPr>
            <w:tcW w:w="548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00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548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w:t>
            </w:r>
          </w:p>
          <w:p w:rsidR="0060613B" w:rsidRDefault="0060613B" w:rsidP="002B277B">
            <w:pPr>
              <w:widowControl w:val="0"/>
              <w:spacing w:line="360" w:lineRule="auto"/>
              <w:jc w:val="both"/>
              <w:rPr>
                <w:rFonts w:eastAsia="SimSun"/>
                <w:i/>
                <w:color w:val="000000"/>
                <w:kern w:val="2"/>
                <w:lang w:eastAsia="zh-CN"/>
              </w:rPr>
            </w:pPr>
            <w:r>
              <w:rPr>
                <w:rFonts w:eastAsia="SimSun"/>
                <w:i/>
                <w:color w:val="000000"/>
                <w:kern w:val="2"/>
                <w:lang w:eastAsia="zh-CN"/>
              </w:rPr>
              <w:t>Cách 1: Bản thân em đã ứng dụng những loại công nghệ nào trong cuộc sống và học tập? Nếu cuộc sống của em thiếu đi công nghệ, em nghĩ nó sẽ như thế nào?</w:t>
            </w:r>
          </w:p>
          <w:p w:rsidR="0060613B" w:rsidRDefault="0060613B" w:rsidP="002B277B">
            <w:pPr>
              <w:widowControl w:val="0"/>
              <w:spacing w:line="360" w:lineRule="auto"/>
              <w:jc w:val="both"/>
              <w:rPr>
                <w:rFonts w:eastAsia="SimSun"/>
                <w:i/>
                <w:color w:val="000000"/>
                <w:kern w:val="2"/>
                <w:lang w:eastAsia="zh-CN"/>
              </w:rPr>
            </w:pPr>
            <w:r>
              <w:rPr>
                <w:rFonts w:eastAsia="SimSun"/>
                <w:i/>
                <w:color w:val="000000"/>
                <w:kern w:val="2"/>
                <w:lang w:eastAsia="zh-CN"/>
              </w:rPr>
              <w:t>Cách 2: GV chiếu video về việc công nghệ làm thay đổi cuộc sống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MS Mincho"/>
                <w:kern w:val="2"/>
                <w:szCs w:val="28"/>
                <w:lang w:eastAsia="zh-CN"/>
              </w:rPr>
            </w:pPr>
            <w:r>
              <w:rPr>
                <w:rFonts w:eastAsia="MS Mincho"/>
                <w:kern w:val="2"/>
                <w:szCs w:val="28"/>
                <w:lang w:eastAsia="zh-CN"/>
              </w:rPr>
              <w:t>- GV nhận xét, đánh giá, bổ sung</w:t>
            </w:r>
          </w:p>
        </w:tc>
        <w:tc>
          <w:tcPr>
            <w:tcW w:w="4008"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i/>
                <w:color w:val="000000"/>
                <w:kern w:val="2"/>
                <w:lang w:eastAsia="zh-CN"/>
              </w:rPr>
            </w:pPr>
            <w:r>
              <w:rPr>
                <w:rFonts w:eastAsia="SimSun"/>
                <w:i/>
                <w:color w:val="000000"/>
                <w:kern w:val="2"/>
                <w:lang w:eastAsia="zh-CN"/>
              </w:rPr>
              <w:t xml:space="preserve">Gợi ý: </w:t>
            </w:r>
          </w:p>
          <w:p w:rsidR="0060613B" w:rsidRDefault="0060613B" w:rsidP="002B277B">
            <w:pPr>
              <w:widowControl w:val="0"/>
              <w:spacing w:line="360" w:lineRule="auto"/>
              <w:jc w:val="both"/>
              <w:rPr>
                <w:rFonts w:eastAsia="SimSun"/>
                <w:i/>
                <w:color w:val="000000"/>
                <w:kern w:val="2"/>
                <w:lang w:eastAsia="zh-CN"/>
              </w:rPr>
            </w:pPr>
            <w:r>
              <w:rPr>
                <w:rFonts w:eastAsia="SimSun"/>
                <w:i/>
                <w:color w:val="000000"/>
                <w:kern w:val="2"/>
                <w:lang w:eastAsia="zh-CN"/>
              </w:rPr>
              <w:t xml:space="preserve">+ Điện thoại thông minh, máy tính bảng, </w:t>
            </w:r>
          </w:p>
          <w:p w:rsidR="0060613B" w:rsidRDefault="0060613B" w:rsidP="002B277B">
            <w:pPr>
              <w:widowControl w:val="0"/>
              <w:spacing w:line="360" w:lineRule="auto"/>
              <w:jc w:val="both"/>
              <w:rPr>
                <w:rFonts w:eastAsia="SimSun"/>
                <w:i/>
                <w:color w:val="000000"/>
                <w:kern w:val="2"/>
                <w:lang w:eastAsia="zh-CN"/>
              </w:rPr>
            </w:pPr>
            <w:r>
              <w:rPr>
                <w:rFonts w:eastAsia="SimSun"/>
                <w:i/>
                <w:color w:val="000000"/>
                <w:kern w:val="2"/>
                <w:lang w:eastAsia="zh-CN"/>
              </w:rPr>
              <w:t>+ Phần mềm học tập trực tuyến, sổ liên lạc điện tử, mạng xã hội như fb, tiktok</w:t>
            </w:r>
          </w:p>
          <w:p w:rsidR="0060613B" w:rsidRDefault="0060613B" w:rsidP="002B277B">
            <w:pPr>
              <w:widowControl w:val="0"/>
              <w:spacing w:line="360" w:lineRule="auto"/>
              <w:jc w:val="both"/>
              <w:rPr>
                <w:rFonts w:eastAsia="SimSun"/>
                <w:i/>
                <w:color w:val="000000"/>
                <w:kern w:val="2"/>
                <w:lang w:eastAsia="zh-CN"/>
              </w:rPr>
            </w:pPr>
            <w:r>
              <w:rPr>
                <w:rFonts w:eastAsia="SimSun"/>
                <w:i/>
                <w:color w:val="000000"/>
                <w:kern w:val="2"/>
                <w:lang w:eastAsia="zh-CN"/>
              </w:rPr>
              <w:t>+ Các trang thương mại điện tử</w:t>
            </w:r>
          </w:p>
          <w:p w:rsidR="0060613B" w:rsidRDefault="0060613B" w:rsidP="002B277B">
            <w:pPr>
              <w:widowControl w:val="0"/>
              <w:spacing w:line="360" w:lineRule="auto"/>
              <w:jc w:val="both"/>
              <w:rPr>
                <w:rFonts w:eastAsia="Calibri"/>
                <w:bCs/>
                <w:color w:val="000000"/>
                <w:szCs w:val="28"/>
              </w:rPr>
            </w:pPr>
            <w:r>
              <w:rPr>
                <w:rFonts w:eastAsia="SimSun"/>
                <w:i/>
                <w:color w:val="000000"/>
                <w:kern w:val="2"/>
                <w:lang w:eastAsia="zh-CN"/>
              </w:rPr>
              <w:t>...</w:t>
            </w:r>
          </w:p>
        </w:tc>
      </w:tr>
    </w:tbl>
    <w:p w:rsidR="0060613B" w:rsidRDefault="0060613B" w:rsidP="00066A70">
      <w:pPr>
        <w:spacing w:after="0"/>
        <w:jc w:val="both"/>
        <w:rPr>
          <w:rFonts w:eastAsia="Calibri"/>
          <w:b/>
          <w:szCs w:val="28"/>
          <w:lang w:val="nl-NL"/>
        </w:rPr>
      </w:pPr>
      <w:r>
        <w:rPr>
          <w:rFonts w:eastAsia="Calibri"/>
          <w:b/>
          <w:szCs w:val="28"/>
        </w:rPr>
        <w:t xml:space="preserve">HOẠT ĐỘNG 2: </w:t>
      </w:r>
      <w:r>
        <w:rPr>
          <w:rFonts w:eastAsia="Calibri"/>
          <w:b/>
          <w:szCs w:val="28"/>
          <w:lang w:val="nl-NL"/>
        </w:rPr>
        <w:t xml:space="preserve">HÌNH THÀNH KIẾN THỨC </w:t>
      </w:r>
    </w:p>
    <w:p w:rsidR="0060613B" w:rsidRDefault="0060613B" w:rsidP="00066A70">
      <w:pPr>
        <w:spacing w:after="0"/>
        <w:jc w:val="both"/>
        <w:rPr>
          <w:rFonts w:eastAsia="Calibri"/>
          <w:b/>
          <w:color w:val="000000"/>
          <w:szCs w:val="28"/>
          <w:lang w:val="nl-NL"/>
        </w:rPr>
      </w:pPr>
      <w:r>
        <w:rPr>
          <w:rFonts w:eastAsia="Calibri"/>
          <w:b/>
          <w:color w:val="000000"/>
          <w:szCs w:val="28"/>
          <w:lang w:val="nl-NL"/>
        </w:rPr>
        <w:t>Hoạt động 1: Chuẩn bị nội</w:t>
      </w:r>
      <w:r>
        <w:rPr>
          <w:rFonts w:eastAsia="Calibri"/>
          <w:b/>
          <w:color w:val="000000"/>
          <w:szCs w:val="28"/>
        </w:rPr>
        <w:t xml:space="preserve"> dung </w:t>
      </w:r>
      <w:r>
        <w:rPr>
          <w:rFonts w:eastAsia="Calibri"/>
          <w:b/>
          <w:color w:val="000000"/>
          <w:szCs w:val="28"/>
          <w:lang w:val="nl-NL"/>
        </w:rPr>
        <w:t>nói</w:t>
      </w:r>
    </w:p>
    <w:p w:rsidR="0060613B" w:rsidRDefault="0060613B" w:rsidP="00066A70">
      <w:pPr>
        <w:spacing w:after="0"/>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066A70">
      <w:pPr>
        <w:spacing w:after="0"/>
        <w:jc w:val="both"/>
        <w:rPr>
          <w:rFonts w:eastAsia="Calibri"/>
          <w:bCs/>
          <w:color w:val="000000"/>
          <w:szCs w:val="28"/>
          <w:lang w:val="nl-NL"/>
        </w:rPr>
      </w:pPr>
      <w:r>
        <w:rPr>
          <w:rFonts w:eastAsia="Calibri"/>
          <w:bCs/>
          <w:color w:val="000000"/>
          <w:szCs w:val="28"/>
          <w:lang w:val="nl-NL"/>
        </w:rPr>
        <w:t>- Nhận biết được kiểu bài trao đổi một vấn đề mà em quan tâm (yêu cầu kiểu bài, mục đích...)</w:t>
      </w:r>
    </w:p>
    <w:p w:rsidR="0060613B" w:rsidRDefault="0060613B" w:rsidP="00066A70">
      <w:pPr>
        <w:spacing w:after="0"/>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066A70" w:rsidRDefault="00066A70" w:rsidP="00066A70">
      <w:pPr>
        <w:spacing w:after="0"/>
        <w:jc w:val="both"/>
        <w:rPr>
          <w:rFonts w:eastAsia="Calibri"/>
          <w:b/>
          <w:color w:val="000000"/>
          <w:szCs w:val="28"/>
          <w:lang w:val="nl-NL"/>
        </w:rPr>
      </w:pPr>
    </w:p>
    <w:p w:rsidR="0060613B" w:rsidRDefault="0060613B" w:rsidP="00066A70">
      <w:pPr>
        <w:spacing w:after="0"/>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60613B" w:rsidTr="002B277B">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788"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 xml:space="preserve">NV1: Hướng dẫn học sinh </w:t>
            </w:r>
            <w:r>
              <w:rPr>
                <w:rFonts w:eastAsia="Calibri"/>
                <w:b/>
                <w:color w:val="000000"/>
                <w:szCs w:val="28"/>
              </w:rPr>
              <w:t>xác định mục đích nói và người nghe</w:t>
            </w:r>
            <w:r>
              <w:rPr>
                <w:rFonts w:eastAsia="SimSun"/>
                <w:b/>
                <w:color w:val="000000"/>
                <w:kern w:val="2"/>
                <w:szCs w:val="28"/>
                <w:lang w:eastAsia="zh-CN"/>
              </w:rPr>
              <w:t xml:space="preserve"> và phần chuẩn bị trước khi nói</w:t>
            </w:r>
          </w:p>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GV lưu ý HS về sự cần thiết của việc xác định mục đích nói và đối tượng nghe.</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GV đặt câu hỏi thảo luận: Khi tham gia thảo luận về vai trò của công nghệ đối với đời sống con người, điều chúng ta cần hướng đến là gì? Ai là người sẽ nghe ta trình bày ý kiến?</w:t>
            </w:r>
          </w:p>
          <w:p w:rsidR="0060613B" w:rsidRDefault="0060613B" w:rsidP="002B277B">
            <w:pPr>
              <w:widowControl w:val="0"/>
              <w:spacing w:line="360" w:lineRule="auto"/>
              <w:jc w:val="both"/>
              <w:rPr>
                <w:rFonts w:eastAsia="SimSun"/>
                <w:bCs/>
                <w:i/>
                <w:color w:val="000000"/>
                <w:kern w:val="2"/>
                <w:szCs w:val="28"/>
                <w:lang w:eastAsia="zh-CN"/>
              </w:rPr>
            </w:pPr>
            <w:r>
              <w:rPr>
                <w:rFonts w:eastAsia="SimSun"/>
                <w:bCs/>
                <w:i/>
                <w:color w:val="000000"/>
                <w:kern w:val="2"/>
                <w:szCs w:val="28"/>
                <w:lang w:eastAsia="zh-CN"/>
              </w:rPr>
              <w:t>+ GV hướng dẫn hs tập luyện</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khác nhận xét, bổ sung, phản biện câu trả lời của bạn.</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MS Mincho"/>
                <w:kern w:val="2"/>
                <w:szCs w:val="28"/>
                <w:lang w:eastAsia="zh-CN"/>
              </w:rPr>
            </w:pPr>
            <w:r>
              <w:rPr>
                <w:rFonts w:eastAsia="MS Mincho"/>
                <w:kern w:val="2"/>
                <w:szCs w:val="28"/>
                <w:lang w:eastAsia="zh-CN"/>
              </w:rPr>
              <w:t>- GV nhận xét, đánh giá, bổ sung</w:t>
            </w:r>
          </w:p>
        </w:tc>
        <w:tc>
          <w:tcPr>
            <w:tcW w:w="4788"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color w:val="000000"/>
                <w:szCs w:val="28"/>
              </w:rPr>
            </w:pPr>
            <w:r>
              <w:rPr>
                <w:rFonts w:eastAsia="Calibri"/>
                <w:b/>
                <w:color w:val="000000"/>
                <w:szCs w:val="28"/>
                <w:lang w:val="nl-NL"/>
              </w:rPr>
              <w:t>I</w:t>
            </w:r>
            <w:r>
              <w:rPr>
                <w:rFonts w:eastAsia="Calibri"/>
                <w:b/>
                <w:color w:val="000000"/>
                <w:szCs w:val="28"/>
              </w:rPr>
              <w:t xml:space="preserve">. </w:t>
            </w:r>
            <w:r>
              <w:rPr>
                <w:rFonts w:eastAsia="Calibri"/>
                <w:b/>
                <w:color w:val="000000"/>
                <w:szCs w:val="28"/>
                <w:lang w:val="nl-NL"/>
              </w:rPr>
              <w:t>Chuẩn bị nội</w:t>
            </w:r>
            <w:r>
              <w:rPr>
                <w:rFonts w:eastAsia="Calibri"/>
                <w:b/>
                <w:color w:val="000000"/>
                <w:szCs w:val="28"/>
              </w:rPr>
              <w:t xml:space="preserve"> dung </w:t>
            </w:r>
            <w:r>
              <w:rPr>
                <w:rFonts w:eastAsia="Calibri"/>
                <w:b/>
                <w:color w:val="000000"/>
                <w:szCs w:val="28"/>
                <w:lang w:val="nl-NL"/>
              </w:rPr>
              <w:t>nói</w:t>
            </w:r>
            <w:r>
              <w:rPr>
                <w:rFonts w:eastAsia="Calibri"/>
                <w:b/>
                <w:color w:val="000000"/>
                <w:szCs w:val="28"/>
              </w:rPr>
              <w:t xml:space="preserve"> </w:t>
            </w:r>
          </w:p>
          <w:p w:rsidR="0060613B" w:rsidRDefault="0060613B" w:rsidP="002B277B">
            <w:pPr>
              <w:spacing w:line="360" w:lineRule="auto"/>
              <w:jc w:val="both"/>
              <w:rPr>
                <w:rFonts w:eastAsia="Calibri"/>
                <w:b/>
                <w:color w:val="000000"/>
                <w:szCs w:val="28"/>
              </w:rPr>
            </w:pPr>
            <w:r>
              <w:rPr>
                <w:rFonts w:eastAsia="Calibri"/>
                <w:b/>
                <w:color w:val="000000"/>
                <w:szCs w:val="28"/>
              </w:rPr>
              <w:t>1. Xác định mục đích nói và người nghe</w:t>
            </w:r>
          </w:p>
          <w:p w:rsidR="0060613B" w:rsidRDefault="0060613B" w:rsidP="002B277B">
            <w:pPr>
              <w:spacing w:line="360" w:lineRule="auto"/>
              <w:jc w:val="both"/>
              <w:rPr>
                <w:rFonts w:eastAsia="Calibri"/>
                <w:bCs/>
                <w:color w:val="000000"/>
                <w:szCs w:val="28"/>
              </w:rPr>
            </w:pPr>
            <w:r>
              <w:rPr>
                <w:rFonts w:eastAsia="Calibri"/>
                <w:bCs/>
                <w:color w:val="000000"/>
                <w:szCs w:val="28"/>
              </w:rPr>
              <w:t>- Mục đích: thảo luận về vai trò của công nghệ đối với đời sống con người để cùng chia sẻ thông tin, ý tưởng và hiểu sâu sắc hơn một vấn đề vốn gây nhiều tranh cãi</w:t>
            </w:r>
          </w:p>
          <w:p w:rsidR="0060613B" w:rsidRDefault="0060613B" w:rsidP="002B277B">
            <w:pPr>
              <w:spacing w:line="360" w:lineRule="auto"/>
              <w:jc w:val="both"/>
              <w:rPr>
                <w:rFonts w:eastAsia="Calibri"/>
                <w:bCs/>
                <w:color w:val="000000"/>
                <w:szCs w:val="28"/>
              </w:rPr>
            </w:pPr>
            <w:r>
              <w:rPr>
                <w:rFonts w:eastAsia="Calibri"/>
                <w:bCs/>
                <w:color w:val="000000"/>
                <w:szCs w:val="28"/>
              </w:rPr>
              <w:t>- Người nghe: thầy cô, bạn bè, người quan tâm đến vấn đề.</w:t>
            </w:r>
          </w:p>
          <w:p w:rsidR="0060613B" w:rsidRDefault="0060613B" w:rsidP="002B277B">
            <w:pPr>
              <w:spacing w:line="360" w:lineRule="auto"/>
              <w:jc w:val="both"/>
              <w:rPr>
                <w:rFonts w:eastAsia="Calibri"/>
                <w:b/>
                <w:szCs w:val="28"/>
              </w:rPr>
            </w:pPr>
            <w:r>
              <w:rPr>
                <w:rFonts w:eastAsia="Calibri"/>
                <w:b/>
                <w:bCs/>
                <w:color w:val="000000"/>
                <w:szCs w:val="28"/>
              </w:rPr>
              <w:t>2.</w:t>
            </w:r>
            <w:r>
              <w:rPr>
                <w:rFonts w:eastAsia="Calibri"/>
                <w:bCs/>
                <w:color w:val="000000"/>
                <w:szCs w:val="28"/>
              </w:rPr>
              <w:t xml:space="preserve"> </w:t>
            </w:r>
            <w:r>
              <w:rPr>
                <w:rFonts w:eastAsia="Calibri"/>
                <w:b/>
                <w:szCs w:val="28"/>
              </w:rPr>
              <w:t>Chuẩn bị nội dung nói</w:t>
            </w:r>
          </w:p>
          <w:p w:rsidR="0060613B" w:rsidRDefault="0060613B" w:rsidP="002B277B">
            <w:pPr>
              <w:spacing w:line="360" w:lineRule="auto"/>
              <w:jc w:val="both"/>
              <w:rPr>
                <w:b/>
                <w:szCs w:val="28"/>
              </w:rPr>
            </w:pPr>
            <w:r>
              <w:rPr>
                <w:b/>
                <w:szCs w:val="28"/>
              </w:rPr>
              <w:t>a. Chuẩn bị nội dung nói </w:t>
            </w:r>
          </w:p>
          <w:p w:rsidR="0060613B" w:rsidRDefault="0060613B" w:rsidP="002B277B">
            <w:pPr>
              <w:spacing w:line="360" w:lineRule="auto"/>
              <w:jc w:val="both"/>
              <w:rPr>
                <w:szCs w:val="28"/>
              </w:rPr>
            </w:pPr>
            <w:r>
              <w:rPr>
                <w:szCs w:val="28"/>
              </w:rPr>
              <w:t>- Tham khảo 1 số đề tài: </w:t>
            </w:r>
          </w:p>
          <w:p w:rsidR="0060613B" w:rsidRDefault="0060613B" w:rsidP="002B277B">
            <w:pPr>
              <w:spacing w:line="360" w:lineRule="auto"/>
              <w:jc w:val="both"/>
              <w:rPr>
                <w:ins w:id="3" w:author="Unknown"/>
                <w:szCs w:val="28"/>
              </w:rPr>
            </w:pPr>
            <w:r>
              <w:rPr>
                <w:szCs w:val="28"/>
              </w:rPr>
              <w:t>+ Vai trò của công nghệ với đời sống con người</w:t>
            </w:r>
          </w:p>
          <w:p w:rsidR="0060613B" w:rsidRDefault="0060613B" w:rsidP="002B277B">
            <w:pPr>
              <w:spacing w:line="360" w:lineRule="auto"/>
              <w:jc w:val="both"/>
              <w:rPr>
                <w:szCs w:val="28"/>
              </w:rPr>
            </w:pPr>
            <w:r>
              <w:rPr>
                <w:szCs w:val="28"/>
              </w:rPr>
              <w:t>+ Phải chăng công nghệ ngày càng phát triển thì con người càng lệ thuộc vào nó? </w:t>
            </w:r>
          </w:p>
          <w:p w:rsidR="0060613B" w:rsidRDefault="0060613B" w:rsidP="002B277B">
            <w:pPr>
              <w:spacing w:line="360" w:lineRule="auto"/>
              <w:jc w:val="both"/>
              <w:rPr>
                <w:szCs w:val="28"/>
              </w:rPr>
            </w:pPr>
            <w:r>
              <w:rPr>
                <w:szCs w:val="28"/>
              </w:rPr>
              <w:t>+ Tương lai của con người sẽ ra sao khi công nghệ tiếp tục phát triển? </w:t>
            </w:r>
          </w:p>
          <w:p w:rsidR="0060613B" w:rsidRDefault="0060613B" w:rsidP="002B277B">
            <w:pPr>
              <w:spacing w:line="360" w:lineRule="auto"/>
              <w:jc w:val="both"/>
              <w:rPr>
                <w:szCs w:val="28"/>
              </w:rPr>
            </w:pPr>
            <w:r>
              <w:rPr>
                <w:szCs w:val="28"/>
              </w:rPr>
              <w:t>- Tìm ý:</w:t>
            </w:r>
          </w:p>
          <w:p w:rsidR="0060613B" w:rsidRDefault="0060613B" w:rsidP="002B277B">
            <w:pPr>
              <w:spacing w:line="360" w:lineRule="auto"/>
              <w:jc w:val="both"/>
              <w:rPr>
                <w:szCs w:val="28"/>
              </w:rPr>
            </w:pPr>
            <w:r>
              <w:rPr>
                <w:szCs w:val="28"/>
              </w:rPr>
              <w:t>Hs tìm ý dựa vào gợi ý SGK trang 49</w:t>
            </w:r>
          </w:p>
          <w:p w:rsidR="0060613B" w:rsidRDefault="0060613B" w:rsidP="002B277B">
            <w:pPr>
              <w:spacing w:line="360" w:lineRule="auto"/>
              <w:jc w:val="both"/>
              <w:rPr>
                <w:b/>
                <w:szCs w:val="28"/>
              </w:rPr>
            </w:pPr>
            <w:r>
              <w:rPr>
                <w:b/>
                <w:szCs w:val="28"/>
              </w:rPr>
              <w:t>b. Tập luyện </w:t>
            </w:r>
          </w:p>
          <w:p w:rsidR="0060613B" w:rsidRDefault="0060613B" w:rsidP="002B277B">
            <w:pPr>
              <w:spacing w:line="360" w:lineRule="auto"/>
              <w:jc w:val="both"/>
              <w:rPr>
                <w:szCs w:val="28"/>
              </w:rPr>
            </w:pPr>
            <w:r>
              <w:rPr>
                <w:szCs w:val="28"/>
              </w:rPr>
              <w:t>- Tập trình bày trước nhóm bạn hoặc người thân và lắng nghe các ý kiến nhận xét. </w:t>
            </w:r>
          </w:p>
          <w:p w:rsidR="0060613B" w:rsidRDefault="0060613B" w:rsidP="002B277B">
            <w:pPr>
              <w:spacing w:line="360" w:lineRule="auto"/>
              <w:jc w:val="both"/>
              <w:rPr>
                <w:rFonts w:eastAsia="Calibri"/>
                <w:szCs w:val="28"/>
              </w:rPr>
            </w:pPr>
          </w:p>
        </w:tc>
      </w:tr>
    </w:tbl>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Hoạt động 2: Trình bày bài nói</w:t>
      </w:r>
    </w:p>
    <w:p w:rsidR="0060613B" w:rsidRDefault="0060613B" w:rsidP="0060613B">
      <w:pPr>
        <w:spacing w:line="360" w:lineRule="auto"/>
        <w:jc w:val="both"/>
        <w:rPr>
          <w:rFonts w:eastAsia="Calibri"/>
          <w:bCs/>
          <w:color w:val="000000"/>
          <w:szCs w:val="28"/>
          <w:lang w:val="nl-NL"/>
        </w:rPr>
      </w:pPr>
      <w:r>
        <w:rPr>
          <w:rFonts w:eastAsia="Calibri"/>
          <w:b/>
          <w:color w:val="000000"/>
          <w:szCs w:val="28"/>
          <w:lang w:val="nl-NL"/>
        </w:rPr>
        <w:t>a. Mục tiêu:</w:t>
      </w:r>
      <w:r>
        <w:rPr>
          <w:rFonts w:eastAsia="Calibri"/>
          <w:bCs/>
          <w:color w:val="000000"/>
          <w:szCs w:val="28"/>
          <w:lang w:val="nl-NL"/>
        </w:rPr>
        <w:t xml:space="preserve"> </w:t>
      </w:r>
    </w:p>
    <w:p w:rsidR="0060613B" w:rsidRDefault="0060613B" w:rsidP="0060613B">
      <w:pPr>
        <w:spacing w:line="360" w:lineRule="auto"/>
        <w:jc w:val="both"/>
        <w:rPr>
          <w:rFonts w:eastAsia="Calibri"/>
          <w:szCs w:val="28"/>
        </w:rPr>
      </w:pPr>
      <w:r>
        <w:rPr>
          <w:rFonts w:eastAsia="Calibri"/>
          <w:szCs w:val="28"/>
        </w:rPr>
        <w:t>- Trình bày được ý kiến về một vấn đề đời sống, tóm tắt được các ý chính do người khác trình bày.</w:t>
      </w:r>
    </w:p>
    <w:p w:rsidR="0060613B" w:rsidRDefault="0060613B" w:rsidP="0060613B">
      <w:pPr>
        <w:spacing w:line="360" w:lineRule="auto"/>
        <w:jc w:val="both"/>
        <w:rPr>
          <w:rFonts w:eastAsia="Calibri"/>
          <w:szCs w:val="28"/>
          <w:lang w:val="nl-NL"/>
        </w:rPr>
      </w:pPr>
      <w:r>
        <w:rPr>
          <w:rFonts w:eastAsia="Calibri"/>
          <w:szCs w:val="28"/>
        </w:rPr>
        <w:t xml:space="preserve">- </w:t>
      </w:r>
      <w:r>
        <w:rPr>
          <w:rFonts w:eastAsia="Calibri"/>
          <w:szCs w:val="28"/>
          <w:lang w:val="nl-NL"/>
        </w:rPr>
        <w:t>Ý thức tự giác, tích cực trong học tập.</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958"/>
      </w:tblGrid>
      <w:tr w:rsidR="0060613B" w:rsidTr="002B277B">
        <w:tc>
          <w:tcPr>
            <w:tcW w:w="4676"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495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rPr>
          <w:trHeight w:val="1550"/>
        </w:trPr>
        <w:tc>
          <w:tcPr>
            <w:tcW w:w="4676"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w:t>
            </w:r>
          </w:p>
          <w:p w:rsidR="0060613B" w:rsidRDefault="0060613B" w:rsidP="002B277B">
            <w:pPr>
              <w:widowControl w:val="0"/>
              <w:spacing w:line="360" w:lineRule="auto"/>
              <w:jc w:val="both"/>
              <w:rPr>
                <w:rFonts w:eastAsia="SimSun"/>
                <w:i/>
                <w:iCs/>
                <w:color w:val="000000"/>
                <w:kern w:val="2"/>
                <w:szCs w:val="28"/>
                <w:lang w:eastAsia="zh-CN"/>
              </w:rPr>
            </w:pPr>
            <w:r>
              <w:rPr>
                <w:rFonts w:eastAsia="SimSun"/>
                <w:i/>
                <w:iCs/>
                <w:color w:val="000000"/>
                <w:kern w:val="2"/>
                <w:szCs w:val="28"/>
                <w:lang w:eastAsia="zh-CN"/>
              </w:rPr>
              <w:t>+ GV yêu cầu các nhóm cử đại diện trình bày bài nói.</w:t>
            </w:r>
          </w:p>
          <w:p w:rsidR="0060613B" w:rsidRDefault="0060613B" w:rsidP="002B277B">
            <w:pPr>
              <w:widowControl w:val="0"/>
              <w:spacing w:line="360" w:lineRule="auto"/>
              <w:jc w:val="both"/>
              <w:rPr>
                <w:rFonts w:eastAsia="SimSun"/>
                <w:i/>
                <w:iCs/>
                <w:color w:val="000000"/>
                <w:kern w:val="2"/>
                <w:szCs w:val="28"/>
                <w:lang w:eastAsia="zh-CN"/>
              </w:rPr>
            </w:pPr>
            <w:r>
              <w:rPr>
                <w:rFonts w:eastAsia="SimSun"/>
                <w:i/>
                <w:iCs/>
                <w:color w:val="000000"/>
                <w:kern w:val="2"/>
                <w:szCs w:val="28"/>
                <w:lang w:eastAsia="zh-CN"/>
              </w:rPr>
              <w:t>+ Gv quan sát hoạt động thảo luận của HS, kịp thời đưa ra những gợi dẫn và định hướng.</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Hs báo cáo</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MS Mincho"/>
                <w:kern w:val="2"/>
                <w:szCs w:val="28"/>
                <w:lang w:eastAsia="zh-CN"/>
              </w:rPr>
            </w:pPr>
            <w:r>
              <w:rPr>
                <w:rFonts w:eastAsia="MS Mincho"/>
                <w:kern w:val="2"/>
                <w:szCs w:val="28"/>
                <w:lang w:eastAsia="zh-CN"/>
              </w:rPr>
              <w:t>- GV nhận xét, đánh giá, bổ sung</w:t>
            </w:r>
          </w:p>
        </w:tc>
        <w:tc>
          <w:tcPr>
            <w:tcW w:w="4958"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b/>
                <w:szCs w:val="28"/>
              </w:rPr>
            </w:pPr>
            <w:r>
              <w:rPr>
                <w:b/>
                <w:szCs w:val="28"/>
              </w:rPr>
              <w:t>2. Trình bày bài nói </w:t>
            </w:r>
          </w:p>
          <w:p w:rsidR="0060613B" w:rsidRDefault="0060613B" w:rsidP="002B277B">
            <w:pPr>
              <w:spacing w:line="360" w:lineRule="auto"/>
              <w:jc w:val="both"/>
              <w:rPr>
                <w:szCs w:val="28"/>
              </w:rPr>
            </w:pPr>
            <w:r>
              <w:rPr>
                <w:szCs w:val="28"/>
              </w:rPr>
              <w:t>Khi trình bày bài nói, em cần lưu ý:</w:t>
            </w:r>
          </w:p>
          <w:p w:rsidR="0060613B" w:rsidRDefault="0060613B" w:rsidP="002B277B">
            <w:pPr>
              <w:spacing w:line="360" w:lineRule="auto"/>
              <w:jc w:val="both"/>
              <w:rPr>
                <w:szCs w:val="28"/>
              </w:rPr>
            </w:pPr>
            <w:r>
              <w:rPr>
                <w:szCs w:val="28"/>
              </w:rPr>
              <w:t>- Trình bày bài nói theo nội dung đã chuẩn bị trước. </w:t>
            </w:r>
          </w:p>
          <w:p w:rsidR="0060613B" w:rsidRDefault="0060613B" w:rsidP="002B277B">
            <w:pPr>
              <w:spacing w:line="360" w:lineRule="auto"/>
              <w:jc w:val="both"/>
              <w:rPr>
                <w:szCs w:val="28"/>
              </w:rPr>
            </w:pPr>
            <w:r>
              <w:rPr>
                <w:szCs w:val="28"/>
              </w:rPr>
              <w:t>+ Nêu được bản chất vấn đề. </w:t>
            </w:r>
          </w:p>
          <w:p w:rsidR="0060613B" w:rsidRDefault="0060613B" w:rsidP="002B277B">
            <w:pPr>
              <w:spacing w:line="360" w:lineRule="auto"/>
              <w:jc w:val="both"/>
              <w:rPr>
                <w:szCs w:val="28"/>
              </w:rPr>
            </w:pPr>
            <w:r>
              <w:rPr>
                <w:szCs w:val="28"/>
              </w:rPr>
              <w:t>+ Sự ảnh hưởng hai mặt của công nghệ đối với đời sống con người.  </w:t>
            </w:r>
          </w:p>
          <w:p w:rsidR="0060613B" w:rsidRDefault="0060613B" w:rsidP="002B277B">
            <w:pPr>
              <w:spacing w:line="360" w:lineRule="auto"/>
              <w:jc w:val="both"/>
              <w:rPr>
                <w:szCs w:val="28"/>
              </w:rPr>
            </w:pPr>
            <w:r>
              <w:rPr>
                <w:szCs w:val="28"/>
              </w:rPr>
              <w:t>+ Khái quát nội dung, nhấn mạnh ý kiến cá nhân.  </w:t>
            </w:r>
          </w:p>
          <w:p w:rsidR="0060613B" w:rsidRDefault="0060613B" w:rsidP="002B277B">
            <w:pPr>
              <w:spacing w:line="360" w:lineRule="auto"/>
              <w:jc w:val="both"/>
              <w:rPr>
                <w:szCs w:val="28"/>
              </w:rPr>
            </w:pPr>
            <w:r>
              <w:rPr>
                <w:szCs w:val="28"/>
              </w:rPr>
              <w:t>- Điều chỉnh giọng nói, tốc độ nói, … phù hợp. </w:t>
            </w:r>
          </w:p>
          <w:p w:rsidR="0060613B" w:rsidRDefault="0060613B" w:rsidP="002B277B">
            <w:pPr>
              <w:spacing w:line="360" w:lineRule="auto"/>
              <w:jc w:val="both"/>
              <w:rPr>
                <w:szCs w:val="28"/>
              </w:rPr>
            </w:pPr>
            <w:r>
              <w:rPr>
                <w:szCs w:val="28"/>
              </w:rPr>
              <w:t>- Sử dụng kết hợp các phương tiện hỗ trợ: tranh ảnh, đoạn phim ngắn, … </w:t>
            </w:r>
          </w:p>
          <w:p w:rsidR="0060613B" w:rsidRDefault="0060613B" w:rsidP="002B277B">
            <w:pPr>
              <w:spacing w:line="360" w:lineRule="auto"/>
              <w:jc w:val="both"/>
              <w:rPr>
                <w:rFonts w:eastAsia="Calibri"/>
                <w:szCs w:val="28"/>
              </w:rPr>
            </w:pPr>
          </w:p>
        </w:tc>
      </w:tr>
      <w:tr w:rsidR="0060613B" w:rsidTr="002B277B">
        <w:trPr>
          <w:trHeight w:val="1550"/>
        </w:trPr>
        <w:tc>
          <w:tcPr>
            <w:tcW w:w="9634" w:type="dxa"/>
            <w:gridSpan w:val="2"/>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222222"/>
                <w:szCs w:val="28"/>
                <w:shd w:val="clear" w:color="auto" w:fill="FFFFFF"/>
              </w:rPr>
            </w:pPr>
            <w:r>
              <w:rPr>
                <w:rFonts w:eastAsia="Calibri"/>
                <w:b/>
                <w:color w:val="222222"/>
                <w:szCs w:val="28"/>
                <w:shd w:val="clear" w:color="auto" w:fill="FFFFFF"/>
              </w:rPr>
              <w:t>Bài nói tham khảo</w:t>
            </w:r>
          </w:p>
          <w:p w:rsidR="0060613B" w:rsidRDefault="0060613B" w:rsidP="002B277B">
            <w:pPr>
              <w:spacing w:line="360" w:lineRule="auto"/>
              <w:jc w:val="both"/>
              <w:rPr>
                <w:szCs w:val="28"/>
              </w:rPr>
            </w:pPr>
            <w:r>
              <w:rPr>
                <w:szCs w:val="28"/>
              </w:rPr>
              <w:t>Kính chào thầy cô và các bạn. Tôi tên là............học sinh.........trường......... Hiện nay, cùng với sự phát triển của công nghệ thông tin, trẻ em được tiếp cận với các sản phẩm công nghệ từ rất sớm như: Ipad, Smartphone, tivi, máy tính, ...  Trên thực tế, chúng ta rất dễ dàng bắt gặp những trẻ nhỏ đã sử dụng thành thạo iphone, ipad, ... ngoan ngoãn ngồi chơi hàng tiếng đồng hồ không làm phiền bố mẹ. Nhiều câu hỏi được đặt ra đã thu hút sự quan tâm của rất nhiều bậc phụ huynh: Công nghệ là gì?  Phải chăng công nghệ càng phát triển thì con người càng lệ thuộc vào nó? Tương lai của con người sẽ ra sao khi công nghệ tiếp tục phát triển?  Hãy cùng trao đổi với tôi để tìm hiểu và giải đáp thắc mắc trên nhé!</w:t>
            </w:r>
          </w:p>
          <w:p w:rsidR="0060613B" w:rsidRDefault="0060613B" w:rsidP="002B277B">
            <w:pPr>
              <w:spacing w:line="360" w:lineRule="auto"/>
              <w:jc w:val="both"/>
              <w:rPr>
                <w:szCs w:val="28"/>
              </w:rPr>
            </w:pPr>
            <w:r>
              <w:rPr>
                <w:szCs w:val="28"/>
              </w:rPr>
              <w:t>Thứ nhất, chúng ta hãy cùng trả lời: Công nghệ là gì?</w:t>
            </w:r>
          </w:p>
          <w:p w:rsidR="0060613B" w:rsidRDefault="0060613B" w:rsidP="002B277B">
            <w:pPr>
              <w:spacing w:line="360" w:lineRule="auto"/>
              <w:jc w:val="both"/>
              <w:rPr>
                <w:szCs w:val="28"/>
              </w:rPr>
            </w:pPr>
            <w:r>
              <w:rPr>
                <w:szCs w:val="28"/>
              </w:rPr>
              <w:t>Công nghệ là sự phát minh, sự thay đổi, việc sử dụng kiến thức về các công cụ, máy móc, kỹ thuật, kỹ năng nghề nghiệp, hệ thống, và phương pháp tổ chức, nhằm giải quyết một vấn đề, cải tiến một giải pháp đã tồn tại, đạt một mục đích, hay thực hiện một chức năng cụ thể đòi hỏi hàm lượng chất xám cao.</w:t>
            </w:r>
          </w:p>
          <w:p w:rsidR="0060613B" w:rsidRDefault="0060613B" w:rsidP="002B277B">
            <w:pPr>
              <w:spacing w:line="360" w:lineRule="auto"/>
              <w:jc w:val="both"/>
              <w:rPr>
                <w:szCs w:val="28"/>
              </w:rPr>
            </w:pPr>
            <w:r>
              <w:rPr>
                <w:szCs w:val="28"/>
              </w:rPr>
              <w:t>Thứ hai, Phải chăng công nghệ càng phát triển thì con người càng lệ thuộc vào nó?</w:t>
            </w:r>
          </w:p>
          <w:p w:rsidR="0060613B" w:rsidRDefault="0060613B" w:rsidP="002B277B">
            <w:pPr>
              <w:spacing w:line="360" w:lineRule="auto"/>
              <w:jc w:val="both"/>
              <w:rPr>
                <w:szCs w:val="28"/>
              </w:rPr>
            </w:pPr>
            <w:r>
              <w:rPr>
                <w:szCs w:val="28"/>
              </w:rPr>
              <w:t>Con người đang từng ngày thay đổi công nghệ, nhưng công nghệ cũng đang thay đổi cuộc sống của con người, tuy nhiên không phải vì thế mà con người ngày càng lệ thuộc vào nó. Sự thay đổi này bao gồm cả những mặt tích cực và tiêu cực:</w:t>
            </w:r>
          </w:p>
          <w:p w:rsidR="0060613B" w:rsidRDefault="0060613B" w:rsidP="002B277B">
            <w:pPr>
              <w:spacing w:line="360" w:lineRule="auto"/>
              <w:jc w:val="both"/>
              <w:rPr>
                <w:szCs w:val="28"/>
              </w:rPr>
            </w:pPr>
            <w:r>
              <w:rPr>
                <w:szCs w:val="28"/>
              </w:rPr>
              <w:t>- Tích cực: Việc chúng ta biến đổi, sử dụng công nghệ là một quy luật tất yếu, bởi đến nay công nghệ đã hiện diện trong mọi lĩnh lực của đời sống, nó đem đến cho chúng ta những lợi ích không thể kể đến: tiết kiệm công sức, thời gian, tiền bạc…Nó giúp cuộc sống của con người trở nên hiện đại và tiện lợi hơn; nhờ có những ứng dụng công nghệ mà chúng ta được sử dụng những sản phẩm của dịch vụ tiên tiến phát triển: y tế, giáo dục… có thể ở nhà cập nhật tin tức ở khắp nơi trên thế giới, đặt mua hàng online ở bất cứ đâu…</w:t>
            </w:r>
          </w:p>
          <w:p w:rsidR="0060613B" w:rsidRDefault="0060613B" w:rsidP="002B277B">
            <w:pPr>
              <w:spacing w:line="360" w:lineRule="auto"/>
              <w:jc w:val="both"/>
              <w:rPr>
                <w:szCs w:val="28"/>
              </w:rPr>
            </w:pPr>
            <w:r>
              <w:rPr>
                <w:szCs w:val="28"/>
              </w:rPr>
              <w:t> - Tiêu cực: Công nghệ làm cho con người lệ thuộc và gây ảnh hưởng nhiều về sức khỏe, tinh thần và các mối quan hệ. Lạm dụng công nghệ khiến cơ thể con người trở nên nặng nề, ì ạch dẫn đến cách bệnh về mắt, đốt sống; dùng quá nhiều đồ công nghệ con người không còn ra bên ngoài tiếp xúc, bồi dưỡng các mối quan hệ…</w:t>
            </w:r>
          </w:p>
          <w:p w:rsidR="0060613B" w:rsidRDefault="0060613B" w:rsidP="002B277B">
            <w:pPr>
              <w:spacing w:line="360" w:lineRule="auto"/>
              <w:jc w:val="both"/>
              <w:rPr>
                <w:szCs w:val="28"/>
              </w:rPr>
            </w:pPr>
            <w:r>
              <w:rPr>
                <w:szCs w:val="28"/>
              </w:rPr>
              <w:t>→ Mỗi chúng ta cần phải chủ động, ý thức và có những định hướng, mục đích rõ ràng trong sử dụng công nghệ.</w:t>
            </w:r>
          </w:p>
          <w:p w:rsidR="0060613B" w:rsidRDefault="0060613B" w:rsidP="002B277B">
            <w:pPr>
              <w:spacing w:line="360" w:lineRule="auto"/>
              <w:jc w:val="both"/>
              <w:rPr>
                <w:szCs w:val="28"/>
              </w:rPr>
            </w:pPr>
            <w:r>
              <w:rPr>
                <w:szCs w:val="28"/>
              </w:rPr>
              <w:t>Cuối cùng, Tương lai của con người sẽ ra sao khi công nghệ tiếp tục phát triển?</w:t>
            </w:r>
          </w:p>
          <w:p w:rsidR="0060613B" w:rsidRDefault="0060613B" w:rsidP="002B277B">
            <w:pPr>
              <w:spacing w:line="360" w:lineRule="auto"/>
              <w:jc w:val="both"/>
              <w:rPr>
                <w:szCs w:val="28"/>
              </w:rPr>
            </w:pPr>
            <w:r>
              <w:rPr>
                <w:szCs w:val="28"/>
              </w:rPr>
              <w:t>- Ngày nay, khi công nghệ chưa phát triển mạnh mẽ thì hầu hết chúng ta đều làm việc theo hình thức thủ công, các ngành công nghiệp đều cần sử dụng lượng lớn nguồn nhân lực để làm việc. Tuy nhiên, khi công nghệ đã phát triển mạnh mẽ lên một tầm cao mới thì cuộc sống con người cũng thay đổi, mọi thứ đều được công nghệ hoá cũng như thay đổi cách thức thực hiện.</w:t>
            </w:r>
          </w:p>
          <w:p w:rsidR="0060613B" w:rsidRDefault="0060613B" w:rsidP="002B277B">
            <w:pPr>
              <w:spacing w:line="360" w:lineRule="auto"/>
              <w:jc w:val="both"/>
              <w:rPr>
                <w:szCs w:val="28"/>
              </w:rPr>
            </w:pPr>
            <w:r>
              <w:rPr>
                <w:szCs w:val="28"/>
              </w:rPr>
              <w:t>- Nếu nhìn nhận theo thực tế thì ngoài những lợi ích công nghệ đem lại thì nó cũng còn tồn đọng nhiều mặt tiêu cực mà chúng ta chưa nhìn thấy rõ ràng. Với sự phát triển mạnh mẽ thì công nghệ sẽ còn ảnh hưởng đến mọi mặt trong tương lai.</w:t>
            </w:r>
          </w:p>
          <w:p w:rsidR="0060613B" w:rsidRDefault="0060613B" w:rsidP="002B277B">
            <w:pPr>
              <w:spacing w:line="360" w:lineRule="auto"/>
              <w:jc w:val="both"/>
              <w:rPr>
                <w:szCs w:val="28"/>
              </w:rPr>
            </w:pPr>
            <w:r>
              <w:rPr>
                <w:szCs w:val="28"/>
              </w:rPr>
              <w:t>+ Thay đổi cách thức giao tiếp của con người: các thiết bị thông minh ra đời giúp cho việc giao tiếp của con người trở nên dễ dàng hơn, dẫn đến việc con người sẽ hạn chế tiếp xúc bên ngoài, không thể bồi dưỡng các mối quan hệ.</w:t>
            </w:r>
          </w:p>
          <w:p w:rsidR="0060613B" w:rsidRDefault="0060613B" w:rsidP="002B277B">
            <w:pPr>
              <w:spacing w:line="360" w:lineRule="auto"/>
              <w:jc w:val="both"/>
              <w:rPr>
                <w:szCs w:val="28"/>
              </w:rPr>
            </w:pPr>
            <w:r>
              <w:rPr>
                <w:szCs w:val="28"/>
              </w:rPr>
              <w:t>+ Các thành phố thông minh lần lượt ra đời: Cuộc sống của con người sẽ được đáp ứng đầy đủ và tiện nghi hơn, nhưng đồng thời nó cũng dần bị thu nhỏ lại trong phạm vi nhỏ hơn.</w:t>
            </w:r>
          </w:p>
          <w:p w:rsidR="0060613B" w:rsidRDefault="0060613B" w:rsidP="002B277B">
            <w:pPr>
              <w:spacing w:line="360" w:lineRule="auto"/>
              <w:jc w:val="both"/>
              <w:rPr>
                <w:szCs w:val="28"/>
              </w:rPr>
            </w:pPr>
            <w:r>
              <w:rPr>
                <w:szCs w:val="28"/>
              </w:rPr>
              <w:t>+ Học tập và làm việc cùng các thiết bị thông minh: Học sinh không cần phải đến trường, chỉ cần ở nhà nghe giảng cũng như thảo luận trực tiếp…tuy nhiên nó ảnh hưởng khá lớn đến quá tình trưởng thành và phát triển của trẻ, trẻ không được trải nghiệm, không được tạo dựng các mối quan hệ cùng bạn bè, thầy cô và những người xung quanh…</w:t>
            </w:r>
          </w:p>
          <w:p w:rsidR="0060613B" w:rsidRDefault="0060613B" w:rsidP="002B277B">
            <w:pPr>
              <w:spacing w:line="360" w:lineRule="auto"/>
              <w:jc w:val="both"/>
              <w:rPr>
                <w:szCs w:val="28"/>
              </w:rPr>
            </w:pPr>
            <w:r>
              <w:rPr>
                <w:szCs w:val="28"/>
              </w:rPr>
              <w:t>+…</w:t>
            </w:r>
          </w:p>
          <w:p w:rsidR="0060613B" w:rsidRDefault="0060613B" w:rsidP="002B277B">
            <w:pPr>
              <w:spacing w:line="360" w:lineRule="auto"/>
              <w:jc w:val="both"/>
              <w:rPr>
                <w:szCs w:val="28"/>
              </w:rPr>
            </w:pPr>
            <w:r>
              <w:rPr>
                <w:szCs w:val="28"/>
              </w:rPr>
              <w:t>→ Sự phát triển mạnh mẽ của công nghệ trong tương lai sẽ đưa con người phát triển lên một tầm cao mới, con người sẽ sống một cuộc sống hiện đại hơn, tiện ích hơn. Tuy nhiên bên cạnh những mặt tích cực mà công nghệ đem đến thì nó cũng còn tồn đọng rất nhiều mặt tiêu cực. Chính vì vậy, con người cần phải biết cân đối và kìm hãm công nghệ đồng thời bản thân cũng phải cần nỗ lực và rèn luyện không ngừng để mọi thứ được cân bằng.</w:t>
            </w:r>
          </w:p>
          <w:p w:rsidR="0060613B" w:rsidRDefault="0060613B" w:rsidP="002B277B">
            <w:pPr>
              <w:spacing w:line="360" w:lineRule="auto"/>
              <w:jc w:val="both"/>
              <w:rPr>
                <w:szCs w:val="28"/>
              </w:rPr>
            </w:pPr>
            <w:r>
              <w:rPr>
                <w:szCs w:val="28"/>
              </w:rPr>
              <w:t>Cuối cùng, thông qua bài trao đổi này hy vọng các bậc phụ huynh cũng như tất cả mọi người sẽ có cái nhìn tổng quát hơn trong việc cho con sử dụng các sản phẩm công nghệ để từ đó đưa ra lựa chọn phù hợp trong quá trình giáo dục, phát triển thể chất, trí tuệ, tâm hồn của trẻ.</w:t>
            </w:r>
          </w:p>
          <w:p w:rsidR="0060613B" w:rsidRDefault="0060613B" w:rsidP="002B277B">
            <w:pPr>
              <w:spacing w:line="360" w:lineRule="auto"/>
              <w:jc w:val="both"/>
              <w:rPr>
                <w:szCs w:val="28"/>
              </w:rPr>
            </w:pPr>
            <w:r>
              <w:rPr>
                <w:szCs w:val="28"/>
              </w:rPr>
              <w:t>Cảm ơn thầy cô và các bạn đã lắng nghe. Tôi rất vinh hạnh nếu được nghe chia sẻ của thầy cô và các bạn vấn đề khác mà mọi người quan tâm. </w:t>
            </w:r>
          </w:p>
        </w:tc>
      </w:tr>
    </w:tbl>
    <w:p w:rsidR="0060613B" w:rsidRDefault="0060613B" w:rsidP="0060613B">
      <w:pPr>
        <w:spacing w:line="360" w:lineRule="auto"/>
        <w:jc w:val="both"/>
        <w:rPr>
          <w:rFonts w:eastAsia="Calibri"/>
          <w:b/>
          <w:color w:val="000000"/>
          <w:szCs w:val="28"/>
        </w:rPr>
      </w:pPr>
      <w:r>
        <w:rPr>
          <w:rFonts w:eastAsia="Calibri"/>
          <w:b/>
          <w:color w:val="000000"/>
          <w:szCs w:val="28"/>
          <w:lang w:val="nl-NL"/>
        </w:rPr>
        <w:t>Hoạt động 3: Sau</w:t>
      </w:r>
      <w:r>
        <w:rPr>
          <w:rFonts w:eastAsia="Calibri"/>
          <w:b/>
          <w:color w:val="000000"/>
          <w:szCs w:val="28"/>
        </w:rPr>
        <w:t xml:space="preserve"> khi nói</w:t>
      </w:r>
    </w:p>
    <w:p w:rsidR="0060613B" w:rsidRDefault="0060613B" w:rsidP="0060613B">
      <w:pPr>
        <w:spacing w:line="360" w:lineRule="auto"/>
        <w:jc w:val="both"/>
        <w:rPr>
          <w:rFonts w:eastAsia="Calibri"/>
          <w:szCs w:val="28"/>
          <w:lang w:val="sv-SE"/>
        </w:rPr>
      </w:pPr>
      <w:r>
        <w:rPr>
          <w:rFonts w:eastAsia="Calibri"/>
          <w:b/>
          <w:color w:val="000000"/>
          <w:szCs w:val="28"/>
          <w:lang w:val="nl-NL"/>
        </w:rPr>
        <w:t>a. Mục tiêu:</w:t>
      </w:r>
      <w:r>
        <w:rPr>
          <w:rFonts w:eastAsia="Calibri"/>
          <w:bCs/>
          <w:color w:val="000000"/>
          <w:szCs w:val="28"/>
          <w:lang w:val="nl-NL"/>
        </w:rPr>
        <w:t xml:space="preserve"> Nắm được cách đánh giá bài nói</w:t>
      </w:r>
    </w:p>
    <w:p w:rsidR="0060613B" w:rsidRDefault="0060613B" w:rsidP="0060613B">
      <w:pPr>
        <w:spacing w:line="360" w:lineRule="auto"/>
        <w:jc w:val="both"/>
        <w:rPr>
          <w:rFonts w:eastAsia="Calibri"/>
          <w:szCs w:val="28"/>
          <w:lang w:val="nl-NL"/>
        </w:rPr>
      </w:pPr>
      <w:r>
        <w:rPr>
          <w:rFonts w:eastAsia="Calibri"/>
          <w:b/>
          <w:szCs w:val="28"/>
          <w:lang w:val="nl-NL"/>
        </w:rPr>
        <w:t>b. Nội dung:</w:t>
      </w:r>
      <w:r>
        <w:rPr>
          <w:rFonts w:eastAsia="Calibri"/>
          <w:iCs/>
          <w:color w:val="000000"/>
          <w:szCs w:val="28"/>
          <w:lang w:val="de-DE"/>
        </w:rPr>
        <w:t xml:space="preserve"> Hs sử dụng sgk, chắt lọc kiến thức để tiến hành trả lời câu hỏi.</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 xml:space="preserve">c. Sản phẩm học tập: </w:t>
      </w:r>
      <w:r>
        <w:rPr>
          <w:rFonts w:eastAsia="Calibri"/>
          <w:color w:val="000000"/>
          <w:szCs w:val="28"/>
          <w:lang w:val="nl-NL"/>
        </w:rPr>
        <w:t>HS tiếp thu kiến thức và câu trả lời của HS</w:t>
      </w:r>
      <w:r>
        <w:rPr>
          <w:rFonts w:eastAsia="Calibri"/>
          <w:b/>
          <w:color w:val="000000"/>
          <w:szCs w:val="28"/>
          <w:lang w:val="nl-NL"/>
        </w:rPr>
        <w:t xml:space="preserve"> </w:t>
      </w:r>
    </w:p>
    <w:p w:rsidR="0060613B" w:rsidRDefault="0060613B" w:rsidP="0060613B">
      <w:pPr>
        <w:spacing w:line="360" w:lineRule="auto"/>
        <w:jc w:val="both"/>
        <w:rPr>
          <w:rFonts w:eastAsia="Calibri"/>
          <w:b/>
          <w:color w:val="000000"/>
          <w:szCs w:val="28"/>
          <w:lang w:val="nl-NL"/>
        </w:rPr>
      </w:pPr>
      <w:r>
        <w:rPr>
          <w:rFonts w:eastAsia="Calibri"/>
          <w:b/>
          <w:color w:val="000000"/>
          <w:szCs w:val="28"/>
          <w:lang w:val="nl-NL"/>
        </w:rPr>
        <w:t>d. Tổ chức thực hiện:</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5126"/>
      </w:tblGrid>
      <w:tr w:rsidR="0060613B" w:rsidTr="002B277B">
        <w:tc>
          <w:tcPr>
            <w:tcW w:w="4508"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lang w:val="de-DE"/>
              </w:rPr>
              <w:t>HOẠT ĐỘNG CỦA GV - HS</w:t>
            </w:r>
          </w:p>
        </w:tc>
        <w:tc>
          <w:tcPr>
            <w:tcW w:w="5126"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b/>
                <w:color w:val="000000"/>
                <w:szCs w:val="28"/>
              </w:rPr>
            </w:pPr>
            <w:r>
              <w:rPr>
                <w:rFonts w:eastAsia="Calibri"/>
                <w:b/>
                <w:color w:val="000000"/>
                <w:szCs w:val="28"/>
              </w:rPr>
              <w:t>DỰ KIẾN SẢN PHẨM</w:t>
            </w:r>
          </w:p>
        </w:tc>
      </w:tr>
      <w:tr w:rsidR="0060613B" w:rsidTr="002B277B">
        <w:tc>
          <w:tcPr>
            <w:tcW w:w="4508"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w:t>
            </w:r>
          </w:p>
          <w:p w:rsidR="0060613B" w:rsidRDefault="0060613B" w:rsidP="002B277B">
            <w:pPr>
              <w:widowControl w:val="0"/>
              <w:spacing w:line="360" w:lineRule="auto"/>
              <w:jc w:val="both"/>
              <w:rPr>
                <w:rFonts w:eastAsia="SimSun"/>
                <w:i/>
                <w:iCs/>
                <w:color w:val="000000"/>
                <w:kern w:val="2"/>
                <w:szCs w:val="28"/>
                <w:lang w:eastAsia="zh-CN"/>
              </w:rPr>
            </w:pPr>
            <w:r>
              <w:rPr>
                <w:rFonts w:eastAsia="SimSun"/>
                <w:i/>
                <w:iCs/>
                <w:color w:val="000000"/>
                <w:kern w:val="2"/>
                <w:szCs w:val="28"/>
                <w:lang w:eastAsia="zh-CN"/>
              </w:rPr>
              <w:t>+ GV hướng dẫn HS đánh giá bài nói theo Bảng 1</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Hs báo cáo</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Calibri"/>
                <w:b/>
                <w:color w:val="000000"/>
                <w:szCs w:val="28"/>
                <w:lang w:val="de-DE"/>
              </w:rPr>
            </w:pPr>
            <w:r>
              <w:rPr>
                <w:rFonts w:eastAsia="MS Mincho"/>
                <w:kern w:val="2"/>
                <w:szCs w:val="28"/>
                <w:lang w:eastAsia="zh-CN"/>
              </w:rPr>
              <w:t>- GV nhận xét, đánh giá, bổ sung</w:t>
            </w:r>
          </w:p>
        </w:tc>
        <w:tc>
          <w:tcPr>
            <w:tcW w:w="5126" w:type="dxa"/>
            <w:tcBorders>
              <w:top w:val="single" w:sz="4" w:space="0" w:color="auto"/>
              <w:left w:val="single" w:sz="4" w:space="0" w:color="auto"/>
              <w:bottom w:val="single" w:sz="4" w:space="0" w:color="auto"/>
              <w:right w:val="single" w:sz="4" w:space="0" w:color="auto"/>
            </w:tcBorders>
          </w:tcPr>
          <w:p w:rsidR="0060613B" w:rsidRDefault="0060613B" w:rsidP="002B277B">
            <w:pPr>
              <w:spacing w:line="360" w:lineRule="auto"/>
              <w:jc w:val="both"/>
              <w:rPr>
                <w:rFonts w:eastAsia="Calibri"/>
                <w:b/>
                <w:bCs/>
                <w:szCs w:val="28"/>
                <w:lang w:eastAsia="vi-VN"/>
              </w:rPr>
            </w:pPr>
            <w:r>
              <w:rPr>
                <w:rFonts w:eastAsia="Calibri"/>
                <w:b/>
                <w:bCs/>
                <w:szCs w:val="28"/>
                <w:lang w:eastAsia="vi-VN"/>
              </w:rPr>
              <w:t>3. Trao đổi về bài nói</w:t>
            </w:r>
          </w:p>
          <w:p w:rsidR="0060613B" w:rsidRDefault="0060613B" w:rsidP="002B277B">
            <w:pPr>
              <w:spacing w:line="360" w:lineRule="auto"/>
              <w:jc w:val="both"/>
              <w:rPr>
                <w:rFonts w:eastAsia="Calibri"/>
                <w:b/>
                <w:color w:val="000000"/>
                <w:szCs w:val="28"/>
              </w:rPr>
            </w:pPr>
          </w:p>
        </w:tc>
      </w:tr>
    </w:tbl>
    <w:p w:rsidR="0060613B" w:rsidRDefault="0060613B" w:rsidP="00B6714A">
      <w:pPr>
        <w:spacing w:after="0" w:line="360" w:lineRule="auto"/>
        <w:jc w:val="both"/>
        <w:rPr>
          <w:rFonts w:eastAsia="Calibri"/>
          <w:b/>
          <w:szCs w:val="28"/>
          <w:lang w:val="nl-NL"/>
        </w:rPr>
      </w:pPr>
      <w:r>
        <w:rPr>
          <w:rFonts w:eastAsia="Calibri"/>
          <w:b/>
          <w:szCs w:val="28"/>
          <w:lang w:val="nl-NL"/>
        </w:rPr>
        <w:t>C. HOẠT ĐỘNG LUYỆN TẬP</w:t>
      </w:r>
    </w:p>
    <w:p w:rsidR="0060613B" w:rsidRDefault="0060613B" w:rsidP="00B6714A">
      <w:pPr>
        <w:spacing w:after="0" w:line="360" w:lineRule="auto"/>
        <w:jc w:val="both"/>
        <w:rPr>
          <w:rFonts w:eastAsia="Calibri"/>
          <w:szCs w:val="28"/>
          <w:lang w:val="sv-SE"/>
        </w:rPr>
      </w:pPr>
      <w:r>
        <w:rPr>
          <w:rFonts w:eastAsia="Calibri"/>
          <w:b/>
          <w:bCs/>
          <w:color w:val="000000"/>
          <w:szCs w:val="28"/>
          <w:lang w:val="nl-NL"/>
        </w:rPr>
        <w:t>a. Mục tiêu:</w:t>
      </w:r>
      <w:r>
        <w:rPr>
          <w:rFonts w:eastAsia="Calibri"/>
          <w:bCs/>
          <w:color w:val="000000"/>
          <w:szCs w:val="28"/>
          <w:lang w:val="nl-NL"/>
        </w:rPr>
        <w:t xml:space="preserve"> Củng cố lại kiến thức đã học.</w:t>
      </w:r>
    </w:p>
    <w:p w:rsidR="0060613B" w:rsidRDefault="0060613B" w:rsidP="00B6714A">
      <w:pPr>
        <w:spacing w:after="0" w:line="360" w:lineRule="auto"/>
        <w:jc w:val="both"/>
        <w:rPr>
          <w:rFonts w:eastAsia="Calibri"/>
          <w:szCs w:val="28"/>
          <w:lang w:val="nl-NL"/>
        </w:rPr>
      </w:pPr>
      <w:r>
        <w:rPr>
          <w:rFonts w:eastAsia="Calibri"/>
          <w:b/>
          <w:bCs/>
          <w:szCs w:val="28"/>
          <w:lang w:val="nl-NL"/>
        </w:rPr>
        <w:t>b. Nội dung:</w:t>
      </w:r>
      <w:r>
        <w:rPr>
          <w:rFonts w:eastAsia="Calibri"/>
          <w:bCs/>
          <w:szCs w:val="28"/>
          <w:lang w:val="nl-NL"/>
        </w:rPr>
        <w:t xml:space="preserve"> Sử dụng sgk, kiến thức đã học để hoàn thành bài tập.</w:t>
      </w:r>
    </w:p>
    <w:p w:rsidR="0060613B" w:rsidRDefault="0060613B" w:rsidP="00B6714A">
      <w:pPr>
        <w:spacing w:after="0" w:line="360" w:lineRule="auto"/>
        <w:jc w:val="both"/>
        <w:rPr>
          <w:rFonts w:eastAsia="Calibri"/>
          <w:color w:val="FF0000"/>
          <w:szCs w:val="28"/>
          <w:lang w:val="nl-NL"/>
        </w:rPr>
      </w:pPr>
      <w:r>
        <w:rPr>
          <w:rFonts w:eastAsia="Calibri"/>
          <w:b/>
          <w:bCs/>
          <w:color w:val="000000"/>
          <w:szCs w:val="28"/>
          <w:lang w:val="nl-NL"/>
        </w:rPr>
        <w:t xml:space="preserve">c. </w:t>
      </w:r>
      <w:r>
        <w:rPr>
          <w:rFonts w:eastAsia="Calibri"/>
          <w:b/>
          <w:color w:val="000000"/>
          <w:szCs w:val="28"/>
          <w:lang w:val="nl-NL"/>
        </w:rPr>
        <w:t>Sản phẩm học tập:</w:t>
      </w:r>
      <w:r>
        <w:rPr>
          <w:rFonts w:eastAsia="Calibri"/>
          <w:color w:val="000000"/>
          <w:szCs w:val="28"/>
          <w:lang w:val="nl-NL"/>
        </w:rPr>
        <w:t xml:space="preserve"> Kết quả của HS.</w:t>
      </w:r>
    </w:p>
    <w:p w:rsidR="0060613B" w:rsidRDefault="0060613B" w:rsidP="00B6714A">
      <w:pPr>
        <w:spacing w:after="0" w:line="360" w:lineRule="auto"/>
        <w:jc w:val="both"/>
        <w:rPr>
          <w:rFonts w:eastAsia="Calibri"/>
          <w:b/>
          <w:color w:val="000000"/>
          <w:szCs w:val="28"/>
          <w:lang w:val="nl-NL"/>
        </w:rPr>
      </w:pPr>
      <w:r>
        <w:rPr>
          <w:rFonts w:eastAsia="Calibri"/>
          <w:b/>
          <w:bCs/>
          <w:color w:val="000000"/>
          <w:szCs w:val="28"/>
          <w:lang w:val="nl-NL"/>
        </w:rPr>
        <w:t xml:space="preserve">d. </w:t>
      </w:r>
      <w:r>
        <w:rPr>
          <w:rFonts w:eastAsia="Calibri"/>
          <w:b/>
          <w:color w:val="000000"/>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60613B" w:rsidTr="002B277B">
        <w:tc>
          <w:tcPr>
            <w:tcW w:w="467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lang w:val="de-DE"/>
              </w:rPr>
              <w:t>HOẠT ĐỘNG CỦA GV - HS</w:t>
            </w:r>
          </w:p>
        </w:tc>
        <w:tc>
          <w:tcPr>
            <w:tcW w:w="467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center"/>
              <w:rPr>
                <w:rFonts w:eastAsia="Calibri"/>
                <w:b/>
                <w:color w:val="000000"/>
                <w:szCs w:val="28"/>
              </w:rPr>
            </w:pPr>
            <w:r>
              <w:rPr>
                <w:rFonts w:eastAsia="Calibri"/>
                <w:b/>
                <w:color w:val="000000"/>
                <w:szCs w:val="28"/>
              </w:rPr>
              <w:t>DỰ KIẾN SẢN PHẨM</w:t>
            </w:r>
          </w:p>
        </w:tc>
      </w:tr>
      <w:tr w:rsidR="0060613B" w:rsidTr="002B277B">
        <w:tc>
          <w:tcPr>
            <w:tcW w:w="4675" w:type="dxa"/>
            <w:tcBorders>
              <w:top w:val="single" w:sz="4" w:space="0" w:color="auto"/>
              <w:left w:val="single" w:sz="4" w:space="0" w:color="auto"/>
              <w:bottom w:val="single" w:sz="4" w:space="0" w:color="auto"/>
              <w:right w:val="single" w:sz="4" w:space="0" w:color="auto"/>
            </w:tcBorders>
            <w:hideMark/>
          </w:tcPr>
          <w:p w:rsidR="0060613B" w:rsidRDefault="0060613B" w:rsidP="002B277B">
            <w:pPr>
              <w:widowControl w:val="0"/>
              <w:spacing w:line="360" w:lineRule="auto"/>
              <w:jc w:val="both"/>
              <w:rPr>
                <w:rFonts w:eastAsia="SimSun"/>
                <w:b/>
                <w:color w:val="000000"/>
                <w:kern w:val="2"/>
                <w:szCs w:val="28"/>
                <w:lang w:eastAsia="zh-CN"/>
              </w:rPr>
            </w:pPr>
            <w:r>
              <w:rPr>
                <w:rFonts w:eastAsia="SimSun"/>
                <w:b/>
                <w:color w:val="000000"/>
                <w:kern w:val="2"/>
                <w:szCs w:val="28"/>
                <w:lang w:eastAsia="zh-CN"/>
              </w:rPr>
              <w:t>Bước 1: Chuyển giao nhiệm vụ</w:t>
            </w:r>
          </w:p>
          <w:p w:rsidR="0060613B" w:rsidRDefault="0060613B" w:rsidP="002B277B">
            <w:pPr>
              <w:widowControl w:val="0"/>
              <w:spacing w:line="360" w:lineRule="auto"/>
              <w:jc w:val="both"/>
              <w:rPr>
                <w:rFonts w:eastAsia="SimSun"/>
                <w:color w:val="000000"/>
                <w:kern w:val="2"/>
                <w:lang w:eastAsia="zh-CN"/>
              </w:rPr>
            </w:pPr>
            <w:r>
              <w:rPr>
                <w:rFonts w:eastAsia="SimSun"/>
                <w:color w:val="000000"/>
                <w:kern w:val="2"/>
                <w:szCs w:val="28"/>
                <w:lang w:eastAsia="zh-CN"/>
              </w:rPr>
              <w:t>-</w:t>
            </w:r>
            <w:r>
              <w:rPr>
                <w:rFonts w:eastAsia="SimSun"/>
                <w:color w:val="000000"/>
                <w:kern w:val="2"/>
                <w:lang w:eastAsia="zh-CN"/>
              </w:rPr>
              <w:t xml:space="preserve"> Gv chuyển giao nhiệm vụ</w:t>
            </w:r>
          </w:p>
          <w:p w:rsidR="0060613B" w:rsidRDefault="0060613B" w:rsidP="002B277B">
            <w:pPr>
              <w:widowControl w:val="0"/>
              <w:tabs>
                <w:tab w:val="left" w:pos="142"/>
                <w:tab w:val="left" w:pos="284"/>
              </w:tabs>
              <w:spacing w:line="360" w:lineRule="auto"/>
              <w:jc w:val="both"/>
              <w:rPr>
                <w:rFonts w:eastAsia="SimSun"/>
                <w:i/>
                <w:iCs/>
                <w:color w:val="000000"/>
                <w:kern w:val="2"/>
                <w:szCs w:val="28"/>
                <w:lang w:eastAsia="zh-CN"/>
              </w:rPr>
            </w:pPr>
            <w:r>
              <w:rPr>
                <w:rFonts w:eastAsia="SimSun"/>
                <w:i/>
                <w:iCs/>
                <w:color w:val="000000"/>
                <w:kern w:val="2"/>
                <w:szCs w:val="28"/>
                <w:lang w:eastAsia="zh-CN"/>
              </w:rPr>
              <w:t>Thực hành luyện nói và quay lại video gửi cho GV</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tiếp nhận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2: HS trao đổi thảo luận, thực hiện nhiệm vụ</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Gv quan sát, lắng nghe gợi mở</w:t>
            </w:r>
          </w:p>
          <w:p w:rsidR="0060613B" w:rsidRDefault="0060613B" w:rsidP="002B277B">
            <w:pPr>
              <w:widowControl w:val="0"/>
              <w:tabs>
                <w:tab w:val="left" w:pos="142"/>
                <w:tab w:val="left" w:pos="284"/>
              </w:tabs>
              <w:spacing w:line="360" w:lineRule="auto"/>
              <w:jc w:val="both"/>
              <w:rPr>
                <w:rFonts w:eastAsia="MS Mincho"/>
                <w:kern w:val="2"/>
                <w:szCs w:val="28"/>
                <w:lang w:eastAsia="zh-CN"/>
              </w:rPr>
            </w:pPr>
            <w:r>
              <w:rPr>
                <w:rFonts w:eastAsia="MS Mincho"/>
                <w:kern w:val="2"/>
                <w:szCs w:val="28"/>
                <w:lang w:eastAsia="zh-CN"/>
              </w:rPr>
              <w:t>- HS thực hiện nhiệm vụ;</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3: Báo cáo kết quả và thảo luận</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
                <w:kern w:val="2"/>
                <w:szCs w:val="28"/>
                <w:lang w:eastAsia="zh-CN"/>
              </w:rPr>
              <w:t xml:space="preserve">- </w:t>
            </w:r>
            <w:r>
              <w:rPr>
                <w:rFonts w:eastAsia="MS Mincho"/>
                <w:bCs/>
                <w:kern w:val="2"/>
                <w:szCs w:val="28"/>
                <w:lang w:eastAsia="zh-CN"/>
              </w:rPr>
              <w:t>Gv tổ chức hoạt động</w:t>
            </w:r>
          </w:p>
          <w:p w:rsidR="0060613B" w:rsidRDefault="0060613B" w:rsidP="002B277B">
            <w:pPr>
              <w:widowControl w:val="0"/>
              <w:tabs>
                <w:tab w:val="left" w:pos="142"/>
                <w:tab w:val="left" w:pos="284"/>
              </w:tabs>
              <w:spacing w:line="360" w:lineRule="auto"/>
              <w:jc w:val="both"/>
              <w:rPr>
                <w:rFonts w:eastAsia="MS Mincho"/>
                <w:bCs/>
                <w:kern w:val="2"/>
                <w:szCs w:val="28"/>
                <w:lang w:eastAsia="zh-CN"/>
              </w:rPr>
            </w:pPr>
            <w:r>
              <w:rPr>
                <w:rFonts w:eastAsia="MS Mincho"/>
                <w:bCs/>
                <w:kern w:val="2"/>
                <w:szCs w:val="28"/>
                <w:lang w:eastAsia="zh-CN"/>
              </w:rPr>
              <w:t>- Hs báo cáo</w:t>
            </w:r>
          </w:p>
          <w:p w:rsidR="0060613B" w:rsidRDefault="0060613B" w:rsidP="002B277B">
            <w:pPr>
              <w:widowControl w:val="0"/>
              <w:tabs>
                <w:tab w:val="left" w:pos="142"/>
                <w:tab w:val="left" w:pos="284"/>
              </w:tabs>
              <w:spacing w:line="360" w:lineRule="auto"/>
              <w:jc w:val="both"/>
              <w:rPr>
                <w:rFonts w:eastAsia="MS Mincho"/>
                <w:b/>
                <w:kern w:val="2"/>
                <w:szCs w:val="28"/>
                <w:lang w:eastAsia="zh-CN"/>
              </w:rPr>
            </w:pPr>
            <w:r>
              <w:rPr>
                <w:rFonts w:eastAsia="MS Mincho"/>
                <w:b/>
                <w:kern w:val="2"/>
                <w:szCs w:val="28"/>
                <w:lang w:eastAsia="zh-CN"/>
              </w:rPr>
              <w:t>Bước 4: Đánh giá kết quả thực hiện nhiệm vụ</w:t>
            </w:r>
          </w:p>
          <w:p w:rsidR="0060613B" w:rsidRDefault="0060613B" w:rsidP="002B277B">
            <w:pPr>
              <w:spacing w:line="360" w:lineRule="auto"/>
              <w:jc w:val="both"/>
              <w:rPr>
                <w:rFonts w:eastAsia="Calibri"/>
                <w:b/>
                <w:color w:val="000000"/>
                <w:szCs w:val="28"/>
                <w:lang w:val="nl-NL"/>
              </w:rPr>
            </w:pPr>
            <w:r>
              <w:rPr>
                <w:rFonts w:eastAsia="MS Mincho"/>
                <w:kern w:val="2"/>
                <w:szCs w:val="28"/>
                <w:lang w:eastAsia="zh-CN"/>
              </w:rPr>
              <w:t>- GV nhận xét, đánh giá, bổ sung</w:t>
            </w:r>
          </w:p>
        </w:tc>
        <w:tc>
          <w:tcPr>
            <w:tcW w:w="4675" w:type="dxa"/>
            <w:tcBorders>
              <w:top w:val="single" w:sz="4" w:space="0" w:color="auto"/>
              <w:left w:val="single" w:sz="4" w:space="0" w:color="auto"/>
              <w:bottom w:val="single" w:sz="4" w:space="0" w:color="auto"/>
              <w:right w:val="single" w:sz="4" w:space="0" w:color="auto"/>
            </w:tcBorders>
            <w:hideMark/>
          </w:tcPr>
          <w:p w:rsidR="0060613B" w:rsidRDefault="0060613B" w:rsidP="002B277B">
            <w:pPr>
              <w:spacing w:line="360" w:lineRule="auto"/>
              <w:jc w:val="both"/>
              <w:rPr>
                <w:rFonts w:eastAsia="Calibri"/>
                <w:color w:val="000000"/>
                <w:szCs w:val="28"/>
                <w:lang w:val="nl-NL"/>
              </w:rPr>
            </w:pPr>
            <w:r>
              <w:rPr>
                <w:rFonts w:eastAsia="Calibri"/>
                <w:color w:val="000000"/>
                <w:szCs w:val="28"/>
                <w:lang w:val="nl-NL"/>
              </w:rPr>
              <w:t>Hs luyện nói và quay video</w:t>
            </w:r>
          </w:p>
        </w:tc>
      </w:tr>
    </w:tbl>
    <w:p w:rsidR="0060613B" w:rsidRDefault="0060613B" w:rsidP="0060613B">
      <w:pPr>
        <w:spacing w:line="360" w:lineRule="auto"/>
        <w:jc w:val="both"/>
        <w:rPr>
          <w:rFonts w:eastAsia="Calibri"/>
          <w:b/>
          <w:color w:val="000000"/>
          <w:szCs w:val="28"/>
          <w:lang w:val="nl-NL"/>
        </w:rPr>
      </w:pPr>
    </w:p>
    <w:p w:rsidR="0060613B" w:rsidRDefault="0060613B" w:rsidP="0060613B">
      <w:pPr>
        <w:spacing w:line="360" w:lineRule="auto"/>
        <w:jc w:val="center"/>
        <w:rPr>
          <w:rFonts w:eastAsia="Calibri"/>
          <w:b/>
          <w:bCs/>
          <w:iCs/>
          <w:color w:val="FF0000"/>
          <w:szCs w:val="28"/>
        </w:rPr>
      </w:pPr>
      <w:r>
        <w:rPr>
          <w:rFonts w:eastAsia="Calibri"/>
          <w:b/>
          <w:bCs/>
          <w:iCs/>
          <w:color w:val="FF0000"/>
          <w:szCs w:val="28"/>
          <w:lang w:val="sv-SE"/>
        </w:rPr>
        <w:t>Bảng</w:t>
      </w:r>
      <w:r>
        <w:rPr>
          <w:rFonts w:eastAsia="Calibri"/>
          <w:b/>
          <w:bCs/>
          <w:iCs/>
          <w:color w:val="FF0000"/>
          <w:szCs w:val="28"/>
        </w:rPr>
        <w:t xml:space="preserve"> 1</w:t>
      </w:r>
    </w:p>
    <w:tbl>
      <w:tblPr>
        <w:tblStyle w:val="TableGrid"/>
        <w:tblW w:w="0" w:type="auto"/>
        <w:tblLook w:val="04A0" w:firstRow="1" w:lastRow="0" w:firstColumn="1" w:lastColumn="0" w:noHBand="0" w:noVBand="1"/>
      </w:tblPr>
      <w:tblGrid>
        <w:gridCol w:w="4527"/>
        <w:gridCol w:w="4535"/>
      </w:tblGrid>
      <w:tr w:rsidR="0060613B" w:rsidTr="002B277B">
        <w:tc>
          <w:tcPr>
            <w:tcW w:w="4814"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bCs/>
                <w:iCs/>
                <w:szCs w:val="28"/>
                <w:lang w:val="vi-VN"/>
              </w:rPr>
            </w:pPr>
            <w:r>
              <w:rPr>
                <w:rFonts w:eastAsia="Calibri"/>
                <w:b/>
                <w:bCs/>
                <w:iCs/>
                <w:szCs w:val="28"/>
                <w:lang w:val="sv-SE"/>
              </w:rPr>
              <w:t>Người</w:t>
            </w:r>
            <w:r>
              <w:rPr>
                <w:rFonts w:eastAsia="Calibri"/>
                <w:b/>
                <w:bCs/>
                <w:iCs/>
                <w:szCs w:val="28"/>
              </w:rPr>
              <w:t xml:space="preserve"> nghe</w:t>
            </w:r>
          </w:p>
        </w:tc>
        <w:tc>
          <w:tcPr>
            <w:tcW w:w="4814"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center"/>
              <w:rPr>
                <w:rFonts w:eastAsia="Calibri"/>
                <w:b/>
                <w:bCs/>
                <w:iCs/>
                <w:szCs w:val="28"/>
                <w:lang w:val="vi-VN"/>
              </w:rPr>
            </w:pPr>
            <w:r>
              <w:rPr>
                <w:rFonts w:eastAsia="Calibri"/>
                <w:b/>
                <w:bCs/>
                <w:iCs/>
                <w:szCs w:val="28"/>
                <w:lang w:val="sv-SE"/>
              </w:rPr>
              <w:t>Người</w:t>
            </w:r>
            <w:r>
              <w:rPr>
                <w:rFonts w:eastAsia="Calibri"/>
                <w:b/>
                <w:bCs/>
                <w:iCs/>
                <w:szCs w:val="28"/>
              </w:rPr>
              <w:t xml:space="preserve"> nói</w:t>
            </w:r>
          </w:p>
        </w:tc>
      </w:tr>
      <w:tr w:rsidR="0060613B" w:rsidTr="002B277B">
        <w:tc>
          <w:tcPr>
            <w:tcW w:w="4814"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bCs/>
                <w:iCs/>
                <w:szCs w:val="28"/>
                <w:lang w:val="vi-VN"/>
              </w:rPr>
            </w:pPr>
            <w:r>
              <w:rPr>
                <w:rFonts w:eastAsia="Calibri"/>
                <w:bCs/>
                <w:iCs/>
                <w:szCs w:val="28"/>
              </w:rPr>
              <w:t>- Nhận xét về ý kiến trình bày: nội dung, cách thức trình bày. Khi nhận xét về nội dung, cần hướng vào ý kiến trình bày, không sa đà vào những vấn đề không liên quan</w:t>
            </w:r>
          </w:p>
          <w:p w:rsidR="0060613B" w:rsidRDefault="0060613B" w:rsidP="002B277B">
            <w:pPr>
              <w:spacing w:line="360" w:lineRule="auto"/>
              <w:jc w:val="both"/>
              <w:rPr>
                <w:rFonts w:eastAsia="Calibri"/>
                <w:bCs/>
                <w:iCs/>
                <w:szCs w:val="28"/>
              </w:rPr>
            </w:pPr>
            <w:r>
              <w:rPr>
                <w:rFonts w:eastAsia="Calibri"/>
                <w:bCs/>
                <w:iCs/>
                <w:szCs w:val="28"/>
              </w:rPr>
              <w:t>- Tranh luận để bày tỏ sự đồng tình hoặc không đồng tình với ý kiến của người nói</w:t>
            </w:r>
          </w:p>
          <w:p w:rsidR="0060613B" w:rsidRDefault="0060613B" w:rsidP="002B277B">
            <w:pPr>
              <w:spacing w:line="360" w:lineRule="auto"/>
              <w:jc w:val="both"/>
              <w:rPr>
                <w:rFonts w:eastAsia="Calibri"/>
                <w:bCs/>
                <w:iCs/>
                <w:szCs w:val="28"/>
                <w:lang w:val="vi-VN"/>
              </w:rPr>
            </w:pPr>
            <w:r>
              <w:rPr>
                <w:rFonts w:eastAsia="Calibri"/>
                <w:bCs/>
                <w:iCs/>
                <w:szCs w:val="28"/>
              </w:rPr>
              <w:t>- Bổ sung những thông tin em biết về vấn đề được nói tới</w:t>
            </w:r>
          </w:p>
        </w:tc>
        <w:tc>
          <w:tcPr>
            <w:tcW w:w="4814" w:type="dxa"/>
            <w:tcBorders>
              <w:top w:val="single" w:sz="4" w:space="0" w:color="000000"/>
              <w:left w:val="single" w:sz="4" w:space="0" w:color="000000"/>
              <w:bottom w:val="single" w:sz="4" w:space="0" w:color="000000"/>
              <w:right w:val="single" w:sz="4" w:space="0" w:color="000000"/>
            </w:tcBorders>
            <w:hideMark/>
          </w:tcPr>
          <w:p w:rsidR="0060613B" w:rsidRDefault="0060613B" w:rsidP="002B277B">
            <w:pPr>
              <w:spacing w:line="360" w:lineRule="auto"/>
              <w:jc w:val="both"/>
              <w:rPr>
                <w:rFonts w:eastAsia="Calibri"/>
                <w:bCs/>
                <w:iCs/>
                <w:szCs w:val="28"/>
                <w:lang w:val="vi-VN"/>
              </w:rPr>
            </w:pPr>
            <w:r>
              <w:rPr>
                <w:rFonts w:eastAsia="Calibri"/>
                <w:bCs/>
                <w:iCs/>
                <w:szCs w:val="28"/>
              </w:rPr>
              <w:t>- Tiếp thu nếu thấy những ý kiến góp ý là xác đáng</w:t>
            </w:r>
          </w:p>
          <w:p w:rsidR="0060613B" w:rsidRDefault="0060613B" w:rsidP="002B277B">
            <w:pPr>
              <w:spacing w:line="360" w:lineRule="auto"/>
              <w:jc w:val="both"/>
              <w:rPr>
                <w:rFonts w:eastAsia="Calibri"/>
                <w:bCs/>
                <w:iCs/>
                <w:szCs w:val="28"/>
              </w:rPr>
            </w:pPr>
            <w:r>
              <w:rPr>
                <w:rFonts w:eastAsia="Calibri"/>
                <w:bCs/>
                <w:iCs/>
                <w:szCs w:val="28"/>
              </w:rPr>
              <w:t>- Trao đổi lại với những ý kiến thống nhất cũng như ý kiến khác biệt với mình</w:t>
            </w:r>
          </w:p>
          <w:p w:rsidR="0060613B" w:rsidRDefault="0060613B" w:rsidP="002B277B">
            <w:pPr>
              <w:spacing w:line="360" w:lineRule="auto"/>
              <w:jc w:val="both"/>
              <w:rPr>
                <w:rFonts w:eastAsia="Calibri"/>
                <w:bCs/>
                <w:iCs/>
                <w:szCs w:val="28"/>
              </w:rPr>
            </w:pPr>
            <w:r>
              <w:rPr>
                <w:rFonts w:eastAsia="Calibri"/>
                <w:bCs/>
                <w:iCs/>
                <w:szCs w:val="28"/>
              </w:rPr>
              <w:t>- Tranh luận, dùng lí lẽ thuyết phục để bảo vệ những điểm hợp lí trong ý kiến trình bày của mình</w:t>
            </w:r>
          </w:p>
          <w:p w:rsidR="0060613B" w:rsidRDefault="0060613B" w:rsidP="002B277B">
            <w:pPr>
              <w:spacing w:line="360" w:lineRule="auto"/>
              <w:jc w:val="both"/>
              <w:rPr>
                <w:rFonts w:eastAsia="Calibri"/>
                <w:bCs/>
                <w:iCs/>
                <w:szCs w:val="28"/>
                <w:lang w:val="vi-VN"/>
              </w:rPr>
            </w:pPr>
            <w:r>
              <w:rPr>
                <w:rFonts w:eastAsia="Calibri"/>
                <w:bCs/>
                <w:iCs/>
                <w:szCs w:val="28"/>
              </w:rPr>
              <w:t>- Tự rút kinh nghiệm sau quá trình thảo luận</w:t>
            </w:r>
          </w:p>
        </w:tc>
      </w:tr>
    </w:tbl>
    <w:p w:rsidR="0060613B" w:rsidRDefault="0060613B" w:rsidP="0060613B">
      <w:pPr>
        <w:spacing w:line="360" w:lineRule="auto"/>
        <w:jc w:val="both"/>
        <w:rPr>
          <w:rFonts w:eastAsia="Calibri"/>
          <w:b/>
          <w:bCs/>
          <w:iCs/>
          <w:szCs w:val="28"/>
          <w:lang w:val="sv-SE"/>
        </w:rPr>
      </w:pPr>
    </w:p>
    <w:p w:rsidR="0060613B" w:rsidRDefault="0060613B" w:rsidP="0060613B">
      <w:pPr>
        <w:rPr>
          <w:rFonts w:eastAsia="Calibri"/>
          <w:b/>
          <w:bCs/>
          <w:color w:val="5B9BD5"/>
          <w:szCs w:val="28"/>
        </w:rPr>
      </w:pPr>
      <w:r>
        <w:rPr>
          <w:rFonts w:eastAsia="Calibri"/>
          <w:b/>
          <w:bCs/>
          <w:color w:val="5B9BD5"/>
          <w:szCs w:val="28"/>
        </w:rPr>
        <w:br w:type="page"/>
      </w:r>
    </w:p>
    <w:p w:rsidR="0060613B" w:rsidRDefault="0060613B" w:rsidP="0060613B">
      <w:pPr>
        <w:spacing w:line="360" w:lineRule="auto"/>
        <w:jc w:val="both"/>
        <w:rPr>
          <w:rFonts w:eastAsia="SimSun"/>
          <w:szCs w:val="28"/>
          <w:lang w:eastAsia="zh-CN"/>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60613B" w:rsidRDefault="0060613B" w:rsidP="0060613B">
      <w:pPr>
        <w:spacing w:line="360" w:lineRule="auto"/>
        <w:jc w:val="both"/>
        <w:rPr>
          <w:rFonts w:eastAsia="Calibri"/>
          <w:b/>
          <w:bCs/>
          <w:iCs/>
          <w:color w:val="FF0000"/>
          <w:szCs w:val="28"/>
          <w:lang w:val="sv-SE"/>
        </w:rPr>
      </w:pPr>
    </w:p>
    <w:p w:rsidR="00A82F6A" w:rsidRDefault="00A82F6A"/>
    <w:sectPr w:rsidR="00A82F6A" w:rsidSect="00066A70">
      <w:headerReference w:type="even" r:id="rId23"/>
      <w:headerReference w:type="default" r:id="rId24"/>
      <w:footerReference w:type="even" r:id="rId25"/>
      <w:footerReference w:type="default" r:id="rId26"/>
      <w:pgSz w:w="11907" w:h="16840"/>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B33" w:rsidRDefault="00852B33">
      <w:pPr>
        <w:spacing w:after="0"/>
      </w:pPr>
      <w:r>
        <w:separator/>
      </w:r>
    </w:p>
  </w:endnote>
  <w:endnote w:type="continuationSeparator" w:id="0">
    <w:p w:rsidR="00852B33" w:rsidRDefault="00852B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nTime">
    <w:altName w:val="Courier New"/>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7B" w:rsidRDefault="002B277B">
    <w:pPr>
      <w:spacing w:line="1" w:lineRule="exact"/>
    </w:pPr>
    <w:r>
      <w:rPr>
        <w:noProof/>
        <w:lang w:val="en-US"/>
      </w:rPr>
      <mc:AlternateContent>
        <mc:Choice Requires="wps">
          <w:drawing>
            <wp:anchor distT="0" distB="0" distL="0" distR="0" simplePos="0" relativeHeight="251660288" behindDoc="1" locked="0" layoutInCell="1" allowOverlap="1" wp14:anchorId="234DBD00" wp14:editId="78587E57">
              <wp:simplePos x="0" y="0"/>
              <wp:positionH relativeFrom="page">
                <wp:posOffset>6238875</wp:posOffset>
              </wp:positionH>
              <wp:positionV relativeFrom="page">
                <wp:posOffset>9208135</wp:posOffset>
              </wp:positionV>
              <wp:extent cx="140335" cy="106680"/>
              <wp:effectExtent l="0" t="0" r="0" b="0"/>
              <wp:wrapNone/>
              <wp:docPr id="576" name="Text Box 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335" cy="106680"/>
                      </a:xfrm>
                      <a:prstGeom prst="rect">
                        <a:avLst/>
                      </a:prstGeom>
                      <a:noFill/>
                    </wps:spPr>
                    <wps:txbx>
                      <w:txbxContent>
                        <w:p w:rsidR="002B277B" w:rsidRDefault="002B277B">
                          <w:pPr>
                            <w:pStyle w:val="Headerorfooter0"/>
                          </w:pPr>
                          <w:r>
                            <w:fldChar w:fldCharType="begin"/>
                          </w:r>
                          <w:r>
                            <w:instrText xml:space="preserve"> PAGE \* MERGEFORMAT </w:instrText>
                          </w:r>
                          <w:r>
                            <w:fldChar w:fldCharType="separate"/>
                          </w:r>
                          <w:r>
                            <w:t>42</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234DBD00" id="_x0000_t202" coordsize="21600,21600" o:spt="202" path="m,l,21600r21600,l21600,xe">
              <v:stroke joinstyle="miter"/>
              <v:path gradientshapeok="t" o:connecttype="rect"/>
            </v:shapetype>
            <v:shape id="Text Box 576" o:spid="_x0000_s1089" type="#_x0000_t202" style="position:absolute;margin-left:491.25pt;margin-top:725.05pt;width:11.05pt;height:8.4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" filled="f" stroked="f">
              <v:path arrowok="t"/>
              <v:textbox style="mso-fit-shape-to-text:t" inset="0,0,0,0">
                <w:txbxContent>
                  <w:p w:rsidR="002B277B" w:rsidRDefault="002B277B">
                    <w:pPr>
                      <w:pStyle w:val="Headerorfooter0"/>
                    </w:pPr>
                    <w:r>
                      <w:fldChar w:fldCharType="begin"/>
                    </w:r>
                    <w:r>
                      <w:instrText xml:space="preserve"> PAGE \* MERGEFORMAT </w:instrText>
                    </w:r>
                    <w:r>
                      <w:fldChar w:fldCharType="separate"/>
                    </w:r>
                    <w:r>
                      <w:t>42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7B" w:rsidRDefault="002B277B">
    <w:pPr>
      <w:tabs>
        <w:tab w:val="left" w:pos="6360"/>
      </w:tabs>
      <w:spacing w:before="120"/>
      <w:ind w:right="-57"/>
      <w:jc w:val="both"/>
      <w:rPr>
        <w:color w:val="000000"/>
      </w:rPr>
    </w:pPr>
    <w:r>
      <w:rPr>
        <w:noProof/>
        <w:color w:val="000000"/>
        <w:lang w:val="en-US"/>
      </w:rPr>
      <mc:AlternateContent>
        <mc:Choice Requires="wps">
          <w:drawing>
            <wp:anchor distT="0" distB="0" distL="114300" distR="114300" simplePos="0" relativeHeight="251663360" behindDoc="0" locked="0" layoutInCell="1" allowOverlap="1" wp14:anchorId="75F3CB89" wp14:editId="24D43165">
              <wp:simplePos x="0" y="0"/>
              <wp:positionH relativeFrom="column">
                <wp:posOffset>27940</wp:posOffset>
              </wp:positionH>
              <wp:positionV relativeFrom="paragraph">
                <wp:posOffset>81280</wp:posOffset>
              </wp:positionV>
              <wp:extent cx="230505" cy="151765"/>
              <wp:effectExtent l="27940" t="24130" r="27305" b="24130"/>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151765"/>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11F94A4D" id="5-Point Star 10" o:spid="_x0000_s1026" style="position:absolute;margin-left:2.2pt;margin-top:6.4pt;width:18.15pt;height:1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0505,15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" path="m,57969r88046,l115253,r27206,57969l230505,57969,159274,93796r27208,57969l115253,115937,44023,151765,71231,93796,,57969xe">
              <v:stroke joinstyle="miter"/>
              <v:path o:connecttype="custom" o:connectlocs="0,57969;88046,57969;115253,0;142459,57969;230505,57969;159274,93796;186482,151765;115253,115937;44023,151765;71231,93796;0,57969" o:connectangles="0,0,0,0,0,0,0,0,0,0,0"/>
            </v:shape>
          </w:pict>
        </mc:Fallback>
      </mc:AlternateContent>
    </w:r>
    <w:r>
      <w:rPr>
        <w:noProof/>
        <w:color w:val="000000"/>
        <w:lang w:val="en-US"/>
      </w:rPr>
      <mc:AlternateContent>
        <mc:Choice Requires="wps">
          <w:drawing>
            <wp:anchor distT="0" distB="0" distL="114300" distR="114300" simplePos="0" relativeHeight="251662336" behindDoc="0" locked="0" layoutInCell="1" allowOverlap="1" wp14:anchorId="7B77B572" wp14:editId="3A78DABD">
              <wp:simplePos x="0" y="0"/>
              <wp:positionH relativeFrom="page">
                <wp:posOffset>6296025</wp:posOffset>
              </wp:positionH>
              <wp:positionV relativeFrom="page">
                <wp:posOffset>10067925</wp:posOffset>
              </wp:positionV>
              <wp:extent cx="717550" cy="333375"/>
              <wp:effectExtent l="9525" t="9525" r="6350" b="952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717550" cy="3333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2B277B" w:rsidRDefault="002B277B" w:rsidP="002B277B">
                          <w:pPr>
                            <w:pStyle w:val="Footer"/>
                            <w:jc w:val="center"/>
                            <w:rPr>
                              <w:sz w:val="24"/>
                              <w:szCs w:val="24"/>
                            </w:rPr>
                          </w:pPr>
                          <w:r w:rsidRPr="009B161D">
                            <w:rPr>
                              <w:sz w:val="24"/>
                              <w:szCs w:val="24"/>
                            </w:rPr>
                            <w:fldChar w:fldCharType="begin"/>
                          </w:r>
                          <w:r w:rsidRPr="009B161D">
                            <w:rPr>
                              <w:sz w:val="24"/>
                              <w:szCs w:val="24"/>
                            </w:rPr>
                            <w:instrText xml:space="preserve"> PAGE  \* MERGEFORMAT </w:instrText>
                          </w:r>
                          <w:r w:rsidRPr="009B161D">
                            <w:rPr>
                              <w:sz w:val="24"/>
                              <w:szCs w:val="24"/>
                            </w:rPr>
                            <w:fldChar w:fldCharType="separate"/>
                          </w:r>
                          <w:r w:rsidR="00852B33">
                            <w:rPr>
                              <w:noProof/>
                              <w:sz w:val="24"/>
                              <w:szCs w:val="24"/>
                            </w:rPr>
                            <w:t>1</w:t>
                          </w:r>
                          <w:r w:rsidRPr="009B161D">
                            <w:rPr>
                              <w:noProof/>
                              <w:sz w:val="24"/>
                              <w:szCs w:val="24"/>
                            </w:rPr>
                            <w:fldChar w:fldCharType="end"/>
                          </w:r>
                          <w:r>
                            <w:rPr>
                              <w:sz w:val="24"/>
                              <w:szCs w:val="24"/>
                            </w:rPr>
                            <w:t xml:space="preserve">      </w:t>
                          </w:r>
                        </w:p>
                        <w:p w:rsidR="002B277B" w:rsidRDefault="002B277B"/>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7B77B572" id="Oval 9" o:spid="_x0000_s1090" style="position:absolute;left:0;text-align:left;margin-left:495.75pt;margin-top:792.75pt;width:56.5pt;height:26.25pt;rotation:180;flip:x;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" filled="f" fillcolor="#c0504d" strokecolor="#adc1d9" strokeweight="1pt">
              <v:textbox inset=",0,,0">
                <w:txbxContent>
                  <w:p w:rsidR="002B277B" w:rsidRDefault="002B277B" w:rsidP="002B277B">
                    <w:pPr>
                      <w:pStyle w:val="Footer"/>
                      <w:jc w:val="center"/>
                      <w:rPr>
                        <w:sz w:val="24"/>
                        <w:szCs w:val="24"/>
                      </w:rPr>
                    </w:pPr>
                    <w:r w:rsidRPr="009B161D">
                      <w:rPr>
                        <w:sz w:val="24"/>
                        <w:szCs w:val="24"/>
                      </w:rPr>
                      <w:fldChar w:fldCharType="begin"/>
                    </w:r>
                    <w:r w:rsidRPr="009B161D">
                      <w:rPr>
                        <w:sz w:val="24"/>
                        <w:szCs w:val="24"/>
                      </w:rPr>
                      <w:instrText xml:space="preserve"> PAGE  \* MERGEFORMAT </w:instrText>
                    </w:r>
                    <w:r w:rsidRPr="009B161D">
                      <w:rPr>
                        <w:sz w:val="24"/>
                        <w:szCs w:val="24"/>
                      </w:rPr>
                      <w:fldChar w:fldCharType="separate"/>
                    </w:r>
                    <w:r w:rsidR="00852B33">
                      <w:rPr>
                        <w:noProof/>
                        <w:sz w:val="24"/>
                        <w:szCs w:val="24"/>
                      </w:rPr>
                      <w:t>1</w:t>
                    </w:r>
                    <w:r w:rsidRPr="009B161D">
                      <w:rPr>
                        <w:noProof/>
                        <w:sz w:val="24"/>
                        <w:szCs w:val="24"/>
                      </w:rPr>
                      <w:fldChar w:fldCharType="end"/>
                    </w:r>
                    <w:r>
                      <w:rPr>
                        <w:sz w:val="24"/>
                        <w:szCs w:val="24"/>
                      </w:rPr>
                      <w:t xml:space="preserve">      </w:t>
                    </w:r>
                  </w:p>
                  <w:p w:rsidR="002B277B" w:rsidRDefault="002B277B"/>
                </w:txbxContent>
              </v:textbox>
              <w10:wrap anchorx="page" anchory="page"/>
            </v:oval>
          </w:pict>
        </mc:Fallback>
      </mc:AlternateContent>
    </w:r>
    <w:r>
      <w:rPr>
        <w:noProof/>
        <w:color w:val="000000"/>
        <w:lang w:val="en-US"/>
      </w:rPr>
      <mc:AlternateContent>
        <mc:Choice Requires="wps">
          <w:drawing>
            <wp:anchor distT="0" distB="0" distL="114300" distR="114300" simplePos="0" relativeHeight="251664384" behindDoc="0" locked="0" layoutInCell="1" allowOverlap="1" wp14:anchorId="496C561B" wp14:editId="5C3034A8">
              <wp:simplePos x="0" y="0"/>
              <wp:positionH relativeFrom="column">
                <wp:posOffset>6350</wp:posOffset>
              </wp:positionH>
              <wp:positionV relativeFrom="paragraph">
                <wp:posOffset>-23495</wp:posOffset>
              </wp:positionV>
              <wp:extent cx="6097270" cy="0"/>
              <wp:effectExtent l="6350" t="5080" r="11430" b="1397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7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1DC868C" id="_x0000_t32" coordsize="21600,21600" o:spt="32" o:oned="t" path="m,l21600,21600e" filled="f">
              <v:path arrowok="t" fillok="f" o:connecttype="none"/>
              <o:lock v:ext="edit" shapetype="t"/>
            </v:shapetype>
            <v:shape id="Straight Arrow Connector 8" o:spid="_x0000_s1026" type="#_x0000_t32" style="position:absolute;margin-left:.5pt;margin-top:-1.85pt;width:480.1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B33" w:rsidRDefault="00852B33">
      <w:pPr>
        <w:spacing w:after="0"/>
      </w:pPr>
      <w:r>
        <w:separator/>
      </w:r>
    </w:p>
  </w:footnote>
  <w:footnote w:type="continuationSeparator" w:id="0">
    <w:p w:rsidR="00852B33" w:rsidRDefault="00852B3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7B" w:rsidRDefault="002B277B">
    <w:pPr>
      <w:spacing w:line="1" w:lineRule="exact"/>
    </w:pPr>
    <w:r>
      <w:rPr>
        <w:noProof/>
        <w:lang w:val="en-US"/>
      </w:rPr>
      <mc:AlternateContent>
        <mc:Choice Requires="wps">
          <w:drawing>
            <wp:anchor distT="0" distB="0" distL="0" distR="0" simplePos="0" relativeHeight="251659264" behindDoc="1" locked="0" layoutInCell="1" allowOverlap="1" wp14:anchorId="104AC910" wp14:editId="201027E2">
              <wp:simplePos x="0" y="0"/>
              <wp:positionH relativeFrom="page">
                <wp:posOffset>3879215</wp:posOffset>
              </wp:positionH>
              <wp:positionV relativeFrom="page">
                <wp:posOffset>707390</wp:posOffset>
              </wp:positionV>
              <wp:extent cx="1901825" cy="326390"/>
              <wp:effectExtent l="0" t="0" r="0" b="0"/>
              <wp:wrapNone/>
              <wp:docPr id="574" name="Text Box 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1825" cy="326390"/>
                      </a:xfrm>
                      <a:prstGeom prst="rect">
                        <a:avLst/>
                      </a:prstGeom>
                      <a:noFill/>
                    </wps:spPr>
                    <wps:txbx>
                      <w:txbxContent>
                        <w:p w:rsidR="002B277B" w:rsidRDefault="002B277B">
                          <w:pPr>
                            <w:pStyle w:val="Headerorfooter0"/>
                            <w:pBdr>
                              <w:top w:val="single" w:sz="0" w:space="0" w:color="45AA49"/>
                              <w:left w:val="single" w:sz="0" w:space="0" w:color="45AA49"/>
                              <w:bottom w:val="single" w:sz="0" w:space="0" w:color="45AA49"/>
                              <w:right w:val="single" w:sz="0" w:space="0" w:color="45AA49"/>
                            </w:pBdr>
                            <w:shd w:val="clear" w:color="auto" w:fill="45AA49"/>
                            <w:rPr>
                              <w:sz w:val="20"/>
                              <w:szCs w:val="20"/>
                            </w:rPr>
                          </w:pPr>
                          <w:r>
                            <w:rPr>
                              <w:rFonts w:ascii="Segoe UI" w:eastAsia="Segoe UI" w:hAnsi="Segoe UI" w:cs="Segoe UI"/>
                              <w:b/>
                              <w:bCs/>
                              <w:color w:val="EBEBEB"/>
                              <w:sz w:val="20"/>
                              <w:szCs w:val="20"/>
                              <w:shd w:val="clear" w:color="auto" w:fill="FFFFFF"/>
                            </w:rPr>
                            <w:t>HƯỚNG DẪN HOẠT ĐÔNG</w:t>
                          </w:r>
                        </w:p>
                        <w:p w:rsidR="002B277B" w:rsidRDefault="002B277B">
                          <w:pPr>
                            <w:pStyle w:val="Headerorfooter0"/>
                            <w:pBdr>
                              <w:top w:val="single" w:sz="0" w:space="0" w:color="45AA49"/>
                              <w:left w:val="single" w:sz="0" w:space="0" w:color="45AA49"/>
                              <w:bottom w:val="single" w:sz="0" w:space="0" w:color="45AA49"/>
                              <w:right w:val="single" w:sz="0" w:space="0" w:color="45AA49"/>
                            </w:pBdr>
                            <w:shd w:val="clear" w:color="auto" w:fill="45AA49"/>
                            <w:rPr>
                              <w:sz w:val="20"/>
                              <w:szCs w:val="20"/>
                            </w:rPr>
                          </w:pPr>
                          <w:r>
                            <w:rPr>
                              <w:rFonts w:ascii="Segoe UI" w:eastAsia="Segoe UI" w:hAnsi="Segoe UI" w:cs="Segoe UI"/>
                              <w:b/>
                              <w:bCs/>
                              <w:color w:val="FFFFFF"/>
                              <w:sz w:val="20"/>
                              <w:szCs w:val="20"/>
                            </w:rPr>
                            <w:t>PHÁT TRIỂN NĂNG Lực PHẨN II</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104AC910" id="_x0000_t202" coordsize="21600,21600" o:spt="202" path="m,l,21600r21600,l21600,xe">
              <v:stroke joinstyle="miter"/>
              <v:path gradientshapeok="t" o:connecttype="rect"/>
            </v:shapetype>
            <v:shape id="Text Box 574" o:spid="_x0000_s1088" type="#_x0000_t202" style="position:absolute;margin-left:305.45pt;margin-top:55.7pt;width:149.75pt;height:25.7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" filled="f" stroked="f">
              <v:path arrowok="t"/>
              <v:textbox style="mso-fit-shape-to-text:t" inset="0,0,0,0">
                <w:txbxContent>
                  <w:p w:rsidR="002B277B" w:rsidRDefault="002B277B">
                    <w:pPr>
                      <w:pStyle w:val="Headerorfooter0"/>
                      <w:pBdr>
                        <w:top w:val="single" w:sz="0" w:space="0" w:color="45AA49"/>
                        <w:left w:val="single" w:sz="0" w:space="0" w:color="45AA49"/>
                        <w:bottom w:val="single" w:sz="0" w:space="0" w:color="45AA49"/>
                        <w:right w:val="single" w:sz="0" w:space="0" w:color="45AA49"/>
                      </w:pBdr>
                      <w:shd w:val="clear" w:color="auto" w:fill="45AA49"/>
                      <w:rPr>
                        <w:sz w:val="20"/>
                        <w:szCs w:val="20"/>
                      </w:rPr>
                    </w:pPr>
                    <w:r>
                      <w:rPr>
                        <w:rFonts w:ascii="Segoe UI" w:eastAsia="Segoe UI" w:hAnsi="Segoe UI" w:cs="Segoe UI"/>
                        <w:b/>
                        <w:bCs/>
                        <w:color w:val="EBEBEB"/>
                        <w:sz w:val="20"/>
                        <w:szCs w:val="20"/>
                        <w:shd w:val="clear" w:color="auto" w:fill="FFFFFF"/>
                      </w:rPr>
                      <w:t>HƯỚNG DẪN HOẠT ĐÔNG</w:t>
                    </w:r>
                  </w:p>
                  <w:p w:rsidR="002B277B" w:rsidRDefault="002B277B">
                    <w:pPr>
                      <w:pStyle w:val="Headerorfooter0"/>
                      <w:pBdr>
                        <w:top w:val="single" w:sz="0" w:space="0" w:color="45AA49"/>
                        <w:left w:val="single" w:sz="0" w:space="0" w:color="45AA49"/>
                        <w:bottom w:val="single" w:sz="0" w:space="0" w:color="45AA49"/>
                        <w:right w:val="single" w:sz="0" w:space="0" w:color="45AA49"/>
                      </w:pBdr>
                      <w:shd w:val="clear" w:color="auto" w:fill="45AA49"/>
                      <w:rPr>
                        <w:sz w:val="20"/>
                        <w:szCs w:val="20"/>
                      </w:rPr>
                    </w:pPr>
                    <w:r>
                      <w:rPr>
                        <w:rFonts w:ascii="Segoe UI" w:eastAsia="Segoe UI" w:hAnsi="Segoe UI" w:cs="Segoe UI"/>
                        <w:b/>
                        <w:bCs/>
                        <w:color w:val="FFFFFF"/>
                        <w:sz w:val="20"/>
                        <w:szCs w:val="20"/>
                      </w:rPr>
                      <w:t>PHÁT TRIỂN NĂNG Lực PHẨN II</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7B" w:rsidRPr="00C07643" w:rsidRDefault="002B277B">
    <w:pPr>
      <w:pStyle w:val="Header"/>
      <w:tabs>
        <w:tab w:val="clear" w:pos="4680"/>
        <w:tab w:val="clear" w:pos="9360"/>
        <w:tab w:val="center" w:pos="4819"/>
      </w:tabs>
      <w:spacing w:before="0" w:after="0" w:line="240" w:lineRule="auto"/>
      <w:rPr>
        <w:i/>
        <w:color w:val="000000"/>
        <w:sz w:val="24"/>
        <w:szCs w:val="24"/>
        <w:lang w:val="vi-VN"/>
      </w:rPr>
    </w:pPr>
    <w:r>
      <w:rPr>
        <w:noProof/>
        <w:color w:val="000000"/>
        <w:sz w:val="28"/>
        <w:szCs w:val="28"/>
      </w:rPr>
      <mc:AlternateContent>
        <mc:Choice Requires="wps">
          <w:drawing>
            <wp:anchor distT="0" distB="0" distL="114300" distR="114300" simplePos="0" relativeHeight="251661312" behindDoc="0" locked="0" layoutInCell="1" allowOverlap="1" wp14:anchorId="26D6BE01" wp14:editId="1743E8FC">
              <wp:simplePos x="0" y="0"/>
              <wp:positionH relativeFrom="column">
                <wp:posOffset>6350</wp:posOffset>
              </wp:positionH>
              <wp:positionV relativeFrom="paragraph">
                <wp:posOffset>27940</wp:posOffset>
              </wp:positionV>
              <wp:extent cx="6097270" cy="0"/>
              <wp:effectExtent l="6350" t="8890" r="11430" b="1016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7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227C9DF6" id="_x0000_t32" coordsize="21600,21600" o:spt="32" o:oned="t" path="m,l21600,21600e" filled="f">
              <v:path arrowok="t" fillok="f" o:connecttype="none"/>
              <o:lock v:ext="edit" shapetype="t"/>
            </v:shapetype>
            <v:shape id="Straight Arrow Connector 11" o:spid="_x0000_s1026" type="#_x0000_t32" style="position:absolute;margin-left:.5pt;margin-top:2.2pt;width:480.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6F048DF"/>
    <w:multiLevelType w:val="singleLevel"/>
    <w:tmpl w:val="D6F048DF"/>
    <w:lvl w:ilvl="0">
      <w:start w:val="1"/>
      <w:numFmt w:val="decimal"/>
      <w:suff w:val="space"/>
      <w:lvlText w:val="%1."/>
      <w:lvlJc w:val="left"/>
      <w:pPr>
        <w:ind w:left="0" w:firstLine="0"/>
      </w:pPr>
    </w:lvl>
  </w:abstractNum>
  <w:abstractNum w:abstractNumId="1">
    <w:nsid w:val="064C3BFB"/>
    <w:multiLevelType w:val="multilevel"/>
    <w:tmpl w:val="064C3BFB"/>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1524E"/>
    <w:multiLevelType w:val="multilevel"/>
    <w:tmpl w:val="9506880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686849"/>
    <w:multiLevelType w:val="multilevel"/>
    <w:tmpl w:val="F52073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370ADA"/>
    <w:multiLevelType w:val="multilevel"/>
    <w:tmpl w:val="E20A200A"/>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0D4111"/>
    <w:multiLevelType w:val="hybridMultilevel"/>
    <w:tmpl w:val="FFFFFFFF"/>
    <w:lvl w:ilvl="0" w:tplc="BAD874AE">
      <w:numFmt w:val="bullet"/>
      <w:lvlText w:val="–"/>
      <w:lvlJc w:val="left"/>
      <w:pPr>
        <w:ind w:left="1075" w:hanging="265"/>
      </w:pPr>
      <w:rPr>
        <w:rFonts w:ascii="Times New Roman" w:eastAsia="Times New Roman" w:hAnsi="Times New Roman" w:cs="Times New Roman" w:hint="default"/>
        <w:w w:val="100"/>
        <w:sz w:val="28"/>
        <w:szCs w:val="28"/>
        <w:lang w:val="vi" w:eastAsia="en-US" w:bidi="ar-SA"/>
      </w:rPr>
    </w:lvl>
    <w:lvl w:ilvl="1" w:tplc="A1EEAE56">
      <w:numFmt w:val="bullet"/>
      <w:lvlText w:val="•"/>
      <w:lvlJc w:val="left"/>
      <w:pPr>
        <w:ind w:left="907" w:hanging="265"/>
      </w:pPr>
      <w:rPr>
        <w:rFonts w:hint="default"/>
        <w:lang w:val="vi" w:eastAsia="en-US" w:bidi="ar-SA"/>
      </w:rPr>
    </w:lvl>
    <w:lvl w:ilvl="2" w:tplc="BFE8A1AA">
      <w:numFmt w:val="bullet"/>
      <w:lvlText w:val="•"/>
      <w:lvlJc w:val="left"/>
      <w:pPr>
        <w:ind w:left="1715" w:hanging="265"/>
      </w:pPr>
      <w:rPr>
        <w:rFonts w:hint="default"/>
        <w:lang w:val="vi" w:eastAsia="en-US" w:bidi="ar-SA"/>
      </w:rPr>
    </w:lvl>
    <w:lvl w:ilvl="3" w:tplc="74AEDA7A">
      <w:numFmt w:val="bullet"/>
      <w:lvlText w:val="•"/>
      <w:lvlJc w:val="left"/>
      <w:pPr>
        <w:ind w:left="2523" w:hanging="265"/>
      </w:pPr>
      <w:rPr>
        <w:rFonts w:hint="default"/>
        <w:lang w:val="vi" w:eastAsia="en-US" w:bidi="ar-SA"/>
      </w:rPr>
    </w:lvl>
    <w:lvl w:ilvl="4" w:tplc="3CFA9EC6">
      <w:numFmt w:val="bullet"/>
      <w:lvlText w:val="•"/>
      <w:lvlJc w:val="left"/>
      <w:pPr>
        <w:ind w:left="3331" w:hanging="265"/>
      </w:pPr>
      <w:rPr>
        <w:rFonts w:hint="default"/>
        <w:lang w:val="vi" w:eastAsia="en-US" w:bidi="ar-SA"/>
      </w:rPr>
    </w:lvl>
    <w:lvl w:ilvl="5" w:tplc="8B884826">
      <w:numFmt w:val="bullet"/>
      <w:lvlText w:val="•"/>
      <w:lvlJc w:val="left"/>
      <w:pPr>
        <w:ind w:left="4139" w:hanging="265"/>
      </w:pPr>
      <w:rPr>
        <w:rFonts w:hint="default"/>
        <w:lang w:val="vi" w:eastAsia="en-US" w:bidi="ar-SA"/>
      </w:rPr>
    </w:lvl>
    <w:lvl w:ilvl="6" w:tplc="37ECB44C">
      <w:numFmt w:val="bullet"/>
      <w:lvlText w:val="•"/>
      <w:lvlJc w:val="left"/>
      <w:pPr>
        <w:ind w:left="4947" w:hanging="265"/>
      </w:pPr>
      <w:rPr>
        <w:rFonts w:hint="default"/>
        <w:lang w:val="vi" w:eastAsia="en-US" w:bidi="ar-SA"/>
      </w:rPr>
    </w:lvl>
    <w:lvl w:ilvl="7" w:tplc="783ADBEE">
      <w:numFmt w:val="bullet"/>
      <w:lvlText w:val="•"/>
      <w:lvlJc w:val="left"/>
      <w:pPr>
        <w:ind w:left="5755" w:hanging="265"/>
      </w:pPr>
      <w:rPr>
        <w:rFonts w:hint="default"/>
        <w:lang w:val="vi" w:eastAsia="en-US" w:bidi="ar-SA"/>
      </w:rPr>
    </w:lvl>
    <w:lvl w:ilvl="8" w:tplc="E9BC70A8">
      <w:numFmt w:val="bullet"/>
      <w:lvlText w:val="•"/>
      <w:lvlJc w:val="left"/>
      <w:pPr>
        <w:ind w:left="6563" w:hanging="265"/>
      </w:pPr>
      <w:rPr>
        <w:rFonts w:hint="default"/>
        <w:lang w:val="vi" w:eastAsia="en-US" w:bidi="ar-SA"/>
      </w:rPr>
    </w:lvl>
  </w:abstractNum>
  <w:abstractNum w:abstractNumId="6">
    <w:nsid w:val="19685686"/>
    <w:multiLevelType w:val="hybridMultilevel"/>
    <w:tmpl w:val="A8D4613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1F0F331D"/>
    <w:multiLevelType w:val="multilevel"/>
    <w:tmpl w:val="1F0F331D"/>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5A35F5"/>
    <w:multiLevelType w:val="multilevel"/>
    <w:tmpl w:val="55ECD4BA"/>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3B6DB3"/>
    <w:multiLevelType w:val="hybridMultilevel"/>
    <w:tmpl w:val="AE243798"/>
    <w:lvl w:ilvl="0" w:tplc="04090019">
      <w:start w:val="1"/>
      <w:numFmt w:val="lowerLetter"/>
      <w:lvlText w:val="%1."/>
      <w:lvlJc w:val="left"/>
      <w:pPr>
        <w:tabs>
          <w:tab w:val="num" w:pos="720"/>
        </w:tabs>
        <w:ind w:left="720" w:hanging="360"/>
      </w:pPr>
      <w:rPr>
        <w:rFonts w:hint="default"/>
      </w:rPr>
    </w:lvl>
    <w:lvl w:ilvl="1" w:tplc="8FAC2C34">
      <w:start w:val="5"/>
      <w:numFmt w:val="bullet"/>
      <w:lvlText w:val="-"/>
      <w:lvlJc w:val="left"/>
      <w:pPr>
        <w:tabs>
          <w:tab w:val="num" w:pos="1440"/>
        </w:tabs>
        <w:ind w:left="1440" w:hanging="360"/>
      </w:pPr>
      <w:rPr>
        <w:rFonts w:ascii="Times New Roman" w:eastAsia="Times New Roman" w:hAnsi="Times New Roman" w:cs="Times New Roman" w:hint="default"/>
      </w:rPr>
    </w:lvl>
    <w:lvl w:ilvl="2" w:tplc="1170636C">
      <w:start w:val="5"/>
      <w:numFmt w:val="decimal"/>
      <w:lvlText w:val="%3."/>
      <w:lvlJc w:val="left"/>
      <w:pPr>
        <w:tabs>
          <w:tab w:val="num" w:pos="4380"/>
        </w:tabs>
        <w:ind w:left="4380" w:hanging="240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8D5A0D"/>
    <w:multiLevelType w:val="multilevel"/>
    <w:tmpl w:val="DA044DC2"/>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3E677D"/>
    <w:multiLevelType w:val="singleLevel"/>
    <w:tmpl w:val="2A3E677D"/>
    <w:lvl w:ilvl="0">
      <w:start w:val="1"/>
      <w:numFmt w:val="decimal"/>
      <w:suff w:val="space"/>
      <w:lvlText w:val="%1."/>
      <w:lvlJc w:val="left"/>
      <w:pPr>
        <w:ind w:left="0" w:firstLine="0"/>
      </w:pPr>
    </w:lvl>
  </w:abstractNum>
  <w:abstractNum w:abstractNumId="12">
    <w:nsid w:val="38FB45A5"/>
    <w:multiLevelType w:val="multilevel"/>
    <w:tmpl w:val="199E1B98"/>
    <w:lvl w:ilvl="0">
      <w:start w:val="1"/>
      <w:numFmt w:val="decimal"/>
      <w:lvlText w:val="%1."/>
      <w:lvlJc w:val="left"/>
      <w:rPr>
        <w:rFonts w:ascii="Tahoma" w:eastAsia="Tahoma" w:hAnsi="Tahoma" w:cs="Tahoma"/>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1870D7"/>
    <w:multiLevelType w:val="multilevel"/>
    <w:tmpl w:val="7A0CA5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A46A7F"/>
    <w:multiLevelType w:val="multilevel"/>
    <w:tmpl w:val="C7941A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4F4A58"/>
    <w:multiLevelType w:val="multilevel"/>
    <w:tmpl w:val="9E8258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2675EF"/>
    <w:multiLevelType w:val="multilevel"/>
    <w:tmpl w:val="4FEC6E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7251E3"/>
    <w:multiLevelType w:val="multilevel"/>
    <w:tmpl w:val="5C7251E3"/>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1C6392D"/>
    <w:multiLevelType w:val="hybridMultilevel"/>
    <w:tmpl w:val="FFFFFFFF"/>
    <w:lvl w:ilvl="0" w:tplc="7660B002">
      <w:numFmt w:val="bullet"/>
      <w:lvlText w:val="–"/>
      <w:lvlJc w:val="left"/>
      <w:pPr>
        <w:ind w:left="105" w:hanging="212"/>
      </w:pPr>
      <w:rPr>
        <w:rFonts w:ascii="Times New Roman" w:eastAsia="Times New Roman" w:hAnsi="Times New Roman" w:cs="Times New Roman" w:hint="default"/>
        <w:w w:val="100"/>
        <w:sz w:val="28"/>
        <w:szCs w:val="28"/>
        <w:lang w:val="vi" w:eastAsia="en-US" w:bidi="ar-SA"/>
      </w:rPr>
    </w:lvl>
    <w:lvl w:ilvl="1" w:tplc="E17C16AA">
      <w:numFmt w:val="bullet"/>
      <w:lvlText w:val="•"/>
      <w:lvlJc w:val="left"/>
      <w:pPr>
        <w:ind w:left="907" w:hanging="212"/>
      </w:pPr>
      <w:rPr>
        <w:rFonts w:hint="default"/>
        <w:lang w:val="vi" w:eastAsia="en-US" w:bidi="ar-SA"/>
      </w:rPr>
    </w:lvl>
    <w:lvl w:ilvl="2" w:tplc="D6D66C3C">
      <w:numFmt w:val="bullet"/>
      <w:lvlText w:val="•"/>
      <w:lvlJc w:val="left"/>
      <w:pPr>
        <w:ind w:left="1715" w:hanging="212"/>
      </w:pPr>
      <w:rPr>
        <w:rFonts w:hint="default"/>
        <w:lang w:val="vi" w:eastAsia="en-US" w:bidi="ar-SA"/>
      </w:rPr>
    </w:lvl>
    <w:lvl w:ilvl="3" w:tplc="CD082E94">
      <w:numFmt w:val="bullet"/>
      <w:lvlText w:val="•"/>
      <w:lvlJc w:val="left"/>
      <w:pPr>
        <w:ind w:left="2523" w:hanging="212"/>
      </w:pPr>
      <w:rPr>
        <w:rFonts w:hint="default"/>
        <w:lang w:val="vi" w:eastAsia="en-US" w:bidi="ar-SA"/>
      </w:rPr>
    </w:lvl>
    <w:lvl w:ilvl="4" w:tplc="5740AB9E">
      <w:numFmt w:val="bullet"/>
      <w:lvlText w:val="•"/>
      <w:lvlJc w:val="left"/>
      <w:pPr>
        <w:ind w:left="3331" w:hanging="212"/>
      </w:pPr>
      <w:rPr>
        <w:rFonts w:hint="default"/>
        <w:lang w:val="vi" w:eastAsia="en-US" w:bidi="ar-SA"/>
      </w:rPr>
    </w:lvl>
    <w:lvl w:ilvl="5" w:tplc="5EE600E4">
      <w:numFmt w:val="bullet"/>
      <w:lvlText w:val="•"/>
      <w:lvlJc w:val="left"/>
      <w:pPr>
        <w:ind w:left="4139" w:hanging="212"/>
      </w:pPr>
      <w:rPr>
        <w:rFonts w:hint="default"/>
        <w:lang w:val="vi" w:eastAsia="en-US" w:bidi="ar-SA"/>
      </w:rPr>
    </w:lvl>
    <w:lvl w:ilvl="6" w:tplc="7400BD84">
      <w:numFmt w:val="bullet"/>
      <w:lvlText w:val="•"/>
      <w:lvlJc w:val="left"/>
      <w:pPr>
        <w:ind w:left="4947" w:hanging="212"/>
      </w:pPr>
      <w:rPr>
        <w:rFonts w:hint="default"/>
        <w:lang w:val="vi" w:eastAsia="en-US" w:bidi="ar-SA"/>
      </w:rPr>
    </w:lvl>
    <w:lvl w:ilvl="7" w:tplc="F19C757A">
      <w:numFmt w:val="bullet"/>
      <w:lvlText w:val="•"/>
      <w:lvlJc w:val="left"/>
      <w:pPr>
        <w:ind w:left="5755" w:hanging="212"/>
      </w:pPr>
      <w:rPr>
        <w:rFonts w:hint="default"/>
        <w:lang w:val="vi" w:eastAsia="en-US" w:bidi="ar-SA"/>
      </w:rPr>
    </w:lvl>
    <w:lvl w:ilvl="8" w:tplc="4A5645AC">
      <w:numFmt w:val="bullet"/>
      <w:lvlText w:val="•"/>
      <w:lvlJc w:val="left"/>
      <w:pPr>
        <w:ind w:left="6563" w:hanging="212"/>
      </w:pPr>
      <w:rPr>
        <w:rFonts w:hint="default"/>
        <w:lang w:val="vi" w:eastAsia="en-US" w:bidi="ar-SA"/>
      </w:rPr>
    </w:lvl>
  </w:abstractNum>
  <w:abstractNum w:abstractNumId="19">
    <w:nsid w:val="640D0863"/>
    <w:multiLevelType w:val="hybridMultilevel"/>
    <w:tmpl w:val="6F58009E"/>
    <w:lvl w:ilvl="0" w:tplc="7F1E4708">
      <w:start w:val="1"/>
      <w:numFmt w:val="upperLetter"/>
      <w:lvlText w:val="%1."/>
      <w:lvlJc w:val="left"/>
      <w:pPr>
        <w:ind w:left="360" w:hanging="360"/>
      </w:pPr>
      <w:rPr>
        <w:rFonts w:hint="default"/>
      </w:rPr>
    </w:lvl>
    <w:lvl w:ilvl="1" w:tplc="042A0019">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20">
    <w:nsid w:val="6F99F472"/>
    <w:multiLevelType w:val="singleLevel"/>
    <w:tmpl w:val="6F99F472"/>
    <w:lvl w:ilvl="0">
      <w:start w:val="1"/>
      <w:numFmt w:val="decimal"/>
      <w:suff w:val="space"/>
      <w:lvlText w:val="%1."/>
      <w:lvlJc w:val="left"/>
      <w:pPr>
        <w:ind w:left="0" w:firstLine="0"/>
      </w:pPr>
      <w:rPr>
        <w:sz w:val="28"/>
        <w:szCs w:val="28"/>
      </w:rPr>
    </w:lvl>
  </w:abstractNum>
  <w:abstractNum w:abstractNumId="21">
    <w:nsid w:val="72EA45F2"/>
    <w:multiLevelType w:val="hybridMultilevel"/>
    <w:tmpl w:val="21D4415E"/>
    <w:lvl w:ilvl="0" w:tplc="042A0015">
      <w:start w:val="3"/>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nsid w:val="748C0332"/>
    <w:multiLevelType w:val="hybridMultilevel"/>
    <w:tmpl w:val="F856BD76"/>
    <w:lvl w:ilvl="0" w:tplc="04090019">
      <w:start w:val="1"/>
      <w:numFmt w:val="lowerLetter"/>
      <w:lvlText w:val="%1."/>
      <w:lvlJc w:val="left"/>
      <w:pPr>
        <w:tabs>
          <w:tab w:val="num" w:pos="720"/>
        </w:tabs>
        <w:ind w:left="720" w:hanging="360"/>
      </w:pPr>
      <w:rPr>
        <w:rFonts w:hint="default"/>
      </w:rPr>
    </w:lvl>
    <w:lvl w:ilvl="1" w:tplc="1B46D02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DEC4BD52">
      <w:numFmt w:val="bullet"/>
      <w:lvlText w:val="-"/>
      <w:lvlJc w:val="left"/>
      <w:pPr>
        <w:tabs>
          <w:tab w:val="num" w:pos="3600"/>
        </w:tabs>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A2C4E30"/>
    <w:multiLevelType w:val="multilevel"/>
    <w:tmpl w:val="A55A02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6B40F3"/>
    <w:multiLevelType w:val="hybridMultilevel"/>
    <w:tmpl w:val="DC60FF56"/>
    <w:lvl w:ilvl="0" w:tplc="71B80C8C">
      <w:start w:val="1"/>
      <w:numFmt w:val="lowerLetter"/>
      <w:lvlText w:val="%1."/>
      <w:lvlJc w:val="left"/>
      <w:pPr>
        <w:ind w:left="417" w:hanging="360"/>
      </w:pPr>
      <w:rPr>
        <w:rFonts w:hint="default"/>
        <w:b/>
        <w:i/>
        <w:sz w:val="26"/>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num w:numId="1">
    <w:abstractNumId w:val="22"/>
  </w:num>
  <w:num w:numId="2">
    <w:abstractNumId w:val="9"/>
  </w:num>
  <w:num w:numId="3">
    <w:abstractNumId w:val="21"/>
  </w:num>
  <w:num w:numId="4">
    <w:abstractNumId w:val="6"/>
  </w:num>
  <w:num w:numId="5">
    <w:abstractNumId w:val="19"/>
  </w:num>
  <w:num w:numId="6">
    <w:abstractNumId w:val="12"/>
  </w:num>
  <w:num w:numId="7">
    <w:abstractNumId w:val="2"/>
  </w:num>
  <w:num w:numId="8">
    <w:abstractNumId w:val="8"/>
  </w:num>
  <w:num w:numId="9">
    <w:abstractNumId w:val="10"/>
  </w:num>
  <w:num w:numId="10">
    <w:abstractNumId w:val="3"/>
  </w:num>
  <w:num w:numId="11">
    <w:abstractNumId w:val="4"/>
  </w:num>
  <w:num w:numId="12">
    <w:abstractNumId w:val="17"/>
  </w:num>
  <w:num w:numId="13">
    <w:abstractNumId w:val="15"/>
  </w:num>
  <w:num w:numId="14">
    <w:abstractNumId w:val="23"/>
  </w:num>
  <w:num w:numId="15">
    <w:abstractNumId w:val="14"/>
  </w:num>
  <w:num w:numId="16">
    <w:abstractNumId w:val="24"/>
  </w:num>
  <w:num w:numId="17">
    <w:abstractNumId w:val="16"/>
  </w:num>
  <w:num w:numId="18">
    <w:abstractNumId w:val="5"/>
  </w:num>
  <w:num w:numId="19">
    <w:abstractNumId w:val="18"/>
  </w:num>
  <w:num w:numId="20">
    <w:abstractNumId w:val="13"/>
  </w:num>
  <w:num w:numId="21">
    <w:abstractNumId w:val="7"/>
  </w:num>
  <w:num w:numId="22">
    <w:abstractNumId w:val="1"/>
  </w:num>
  <w:num w:numId="23">
    <w:abstractNumId w:val="11"/>
  </w:num>
  <w:num w:numId="24">
    <w:abstractNumId w:val="11"/>
    <w:lvlOverride w:ilvl="0">
      <w:startOverride w:val="1"/>
    </w:lvlOverride>
  </w:num>
  <w:num w:numId="25">
    <w:abstractNumId w:val="0"/>
  </w:num>
  <w:num w:numId="26">
    <w:abstractNumId w:val="0"/>
    <w:lvlOverride w:ilvl="0">
      <w:startOverride w:val="1"/>
    </w:lvlOverride>
  </w:num>
  <w:num w:numId="27">
    <w:abstractNumId w:val="20"/>
  </w:num>
  <w:num w:numId="28">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13B"/>
    <w:rsid w:val="00066A70"/>
    <w:rsid w:val="00217FA3"/>
    <w:rsid w:val="00231E39"/>
    <w:rsid w:val="00254E89"/>
    <w:rsid w:val="002B277B"/>
    <w:rsid w:val="0038027A"/>
    <w:rsid w:val="003C75FF"/>
    <w:rsid w:val="0060613B"/>
    <w:rsid w:val="00673D54"/>
    <w:rsid w:val="007E2855"/>
    <w:rsid w:val="00852B33"/>
    <w:rsid w:val="008C6FD0"/>
    <w:rsid w:val="00975631"/>
    <w:rsid w:val="00A82F6A"/>
    <w:rsid w:val="00B32B38"/>
    <w:rsid w:val="00B6714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426F82-93B4-4B07-838F-F2D098F1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vi-VN"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qFormat/>
    <w:rsid w:val="0060613B"/>
    <w:pPr>
      <w:keepNext/>
      <w:keepLines/>
      <w:spacing w:before="40" w:after="0" w:line="259" w:lineRule="auto"/>
      <w:ind w:firstLine="284"/>
      <w:jc w:val="both"/>
      <w:outlineLvl w:val="1"/>
    </w:pPr>
    <w:rPr>
      <w:rFonts w:ascii="Calibri Light" w:eastAsia="Times New Roman" w:hAnsi="Calibri Light" w:cs="Times New Roman"/>
      <w:b/>
      <w:color w:val="0070C0"/>
      <w:szCs w:val="26"/>
      <w:lang w:val="en-US"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613B"/>
    <w:rPr>
      <w:rFonts w:ascii="Calibri Light" w:eastAsia="Times New Roman" w:hAnsi="Calibri Light" w:cs="Times New Roman"/>
      <w:b/>
      <w:color w:val="0070C0"/>
      <w:szCs w:val="26"/>
      <w:lang w:val="en-US" w:eastAsia="vi-VN"/>
    </w:rPr>
  </w:style>
  <w:style w:type="table" w:styleId="TableGrid">
    <w:name w:val="Table Grid"/>
    <w:basedOn w:val="TableNormal"/>
    <w:qFormat/>
    <w:rsid w:val="0060613B"/>
    <w:pPr>
      <w:spacing w:after="0"/>
    </w:pPr>
    <w:rPr>
      <w:rFonts w:cs="Times New Roman"/>
      <w:color w:val="000000"/>
      <w:szCs w:val="1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link w:val="NormalWebChar"/>
    <w:uiPriority w:val="99"/>
    <w:unhideWhenUsed/>
    <w:qFormat/>
    <w:rsid w:val="0060613B"/>
    <w:pPr>
      <w:spacing w:before="100" w:beforeAutospacing="1" w:after="100" w:afterAutospacing="1"/>
    </w:pPr>
    <w:rPr>
      <w:rFonts w:eastAsia="Times New Roman" w:cs="Times New Roman"/>
      <w:sz w:val="24"/>
      <w:szCs w:val="24"/>
      <w:lang w:val="en-US"/>
    </w:rPr>
  </w:style>
  <w:style w:type="paragraph" w:customStyle="1" w:styleId="TableParagraph">
    <w:name w:val="Table Paragraph"/>
    <w:basedOn w:val="Normal"/>
    <w:uiPriority w:val="1"/>
    <w:qFormat/>
    <w:rsid w:val="0060613B"/>
    <w:pPr>
      <w:widowControl w:val="0"/>
      <w:autoSpaceDE w:val="0"/>
      <w:autoSpaceDN w:val="0"/>
      <w:spacing w:after="0"/>
      <w:ind w:left="110"/>
    </w:pPr>
    <w:rPr>
      <w:rFonts w:eastAsia="Times New Roman" w:cs="Times New Roman"/>
      <w:sz w:val="22"/>
      <w:lang w:val="vi"/>
    </w:rPr>
  </w:style>
  <w:style w:type="character" w:customStyle="1" w:styleId="Vnbnnidung">
    <w:name w:val="Văn bản nội dung_"/>
    <w:link w:val="Vnbnnidung0"/>
    <w:rsid w:val="0060613B"/>
    <w:rPr>
      <w:rFonts w:ascii="Arial" w:eastAsia="Arial" w:hAnsi="Arial" w:cs="Arial"/>
    </w:rPr>
  </w:style>
  <w:style w:type="paragraph" w:customStyle="1" w:styleId="Vnbnnidung0">
    <w:name w:val="Văn bản nội dung"/>
    <w:basedOn w:val="Normal"/>
    <w:link w:val="Vnbnnidung"/>
    <w:rsid w:val="0060613B"/>
    <w:pPr>
      <w:widowControl w:val="0"/>
      <w:spacing w:after="100" w:line="346" w:lineRule="auto"/>
      <w:ind w:firstLine="400"/>
    </w:pPr>
    <w:rPr>
      <w:rFonts w:ascii="Arial" w:eastAsia="Arial" w:hAnsi="Arial" w:cs="Arial"/>
    </w:rPr>
  </w:style>
  <w:style w:type="character" w:customStyle="1" w:styleId="Tiu3">
    <w:name w:val="Tiêu đề #3_"/>
    <w:link w:val="Tiu30"/>
    <w:rsid w:val="0060613B"/>
    <w:rPr>
      <w:rFonts w:ascii="Arial" w:eastAsia="Arial" w:hAnsi="Arial" w:cs="Arial"/>
      <w:b/>
      <w:bCs/>
      <w:color w:val="FA151E"/>
    </w:rPr>
  </w:style>
  <w:style w:type="paragraph" w:customStyle="1" w:styleId="Tiu30">
    <w:name w:val="Tiêu đề #3"/>
    <w:basedOn w:val="Normal"/>
    <w:link w:val="Tiu3"/>
    <w:rsid w:val="0060613B"/>
    <w:pPr>
      <w:widowControl w:val="0"/>
      <w:spacing w:after="100" w:line="331" w:lineRule="auto"/>
      <w:outlineLvl w:val="2"/>
    </w:pPr>
    <w:rPr>
      <w:rFonts w:ascii="Arial" w:eastAsia="Arial" w:hAnsi="Arial" w:cs="Arial"/>
      <w:b/>
      <w:bCs/>
      <w:color w:val="FA151E"/>
    </w:rPr>
  </w:style>
  <w:style w:type="character" w:customStyle="1" w:styleId="Vnbnnidung4">
    <w:name w:val="Văn bản nội dung (4)_"/>
    <w:link w:val="Vnbnnidung40"/>
    <w:rsid w:val="0060613B"/>
    <w:rPr>
      <w:rFonts w:ascii="Tahoma" w:eastAsia="Tahoma" w:hAnsi="Tahoma" w:cs="Tahoma"/>
      <w:b/>
      <w:bCs/>
    </w:rPr>
  </w:style>
  <w:style w:type="paragraph" w:customStyle="1" w:styleId="Vnbnnidung40">
    <w:name w:val="Văn bản nội dung (4)"/>
    <w:basedOn w:val="Normal"/>
    <w:link w:val="Vnbnnidung4"/>
    <w:rsid w:val="0060613B"/>
    <w:pPr>
      <w:widowControl w:val="0"/>
      <w:spacing w:after="100"/>
      <w:ind w:firstLine="460"/>
    </w:pPr>
    <w:rPr>
      <w:rFonts w:ascii="Tahoma" w:eastAsia="Tahoma" w:hAnsi="Tahoma" w:cs="Tahoma"/>
      <w:b/>
      <w:bCs/>
    </w:rPr>
  </w:style>
  <w:style w:type="character" w:customStyle="1" w:styleId="Tiu4">
    <w:name w:val="Tiêu đề #4_"/>
    <w:link w:val="Tiu40"/>
    <w:rsid w:val="0060613B"/>
    <w:rPr>
      <w:rFonts w:ascii="Arial" w:eastAsia="Arial" w:hAnsi="Arial" w:cs="Arial"/>
      <w:b/>
      <w:bCs/>
      <w:color w:val="5A3921"/>
    </w:rPr>
  </w:style>
  <w:style w:type="character" w:customStyle="1" w:styleId="Vnbnnidung5">
    <w:name w:val="Văn bản nội dung (5)_"/>
    <w:link w:val="Vnbnnidung50"/>
    <w:rsid w:val="0060613B"/>
    <w:rPr>
      <w:rFonts w:ascii="Arial" w:eastAsia="Arial" w:hAnsi="Arial" w:cs="Arial"/>
      <w:b/>
      <w:bCs/>
      <w:color w:val="5A3921"/>
    </w:rPr>
  </w:style>
  <w:style w:type="paragraph" w:customStyle="1" w:styleId="Tiu40">
    <w:name w:val="Tiêu đề #4"/>
    <w:basedOn w:val="Normal"/>
    <w:link w:val="Tiu4"/>
    <w:rsid w:val="0060613B"/>
    <w:pPr>
      <w:widowControl w:val="0"/>
      <w:spacing w:line="324" w:lineRule="auto"/>
      <w:ind w:left="560"/>
      <w:outlineLvl w:val="3"/>
    </w:pPr>
    <w:rPr>
      <w:rFonts w:ascii="Arial" w:eastAsia="Arial" w:hAnsi="Arial" w:cs="Arial"/>
      <w:b/>
      <w:bCs/>
      <w:color w:val="5A3921"/>
    </w:rPr>
  </w:style>
  <w:style w:type="paragraph" w:customStyle="1" w:styleId="Vnbnnidung50">
    <w:name w:val="Văn bản nội dung (5)"/>
    <w:basedOn w:val="Normal"/>
    <w:link w:val="Vnbnnidung5"/>
    <w:rsid w:val="0060613B"/>
    <w:pPr>
      <w:widowControl w:val="0"/>
      <w:spacing w:after="60"/>
      <w:ind w:firstLine="280"/>
    </w:pPr>
    <w:rPr>
      <w:rFonts w:ascii="Arial" w:eastAsia="Arial" w:hAnsi="Arial" w:cs="Arial"/>
      <w:b/>
      <w:bCs/>
      <w:color w:val="5A3921"/>
    </w:rPr>
  </w:style>
  <w:style w:type="character" w:customStyle="1" w:styleId="NormalWebChar">
    <w:name w:val="Normal (Web) Char"/>
    <w:link w:val="NormalWeb"/>
    <w:uiPriority w:val="99"/>
    <w:locked/>
    <w:rsid w:val="0060613B"/>
    <w:rPr>
      <w:rFonts w:eastAsia="Times New Roman" w:cs="Times New Roman"/>
      <w:sz w:val="24"/>
      <w:szCs w:val="24"/>
      <w:lang w:val="en-US"/>
    </w:rPr>
  </w:style>
  <w:style w:type="paragraph" w:styleId="BalloonText">
    <w:name w:val="Balloon Text"/>
    <w:basedOn w:val="Normal"/>
    <w:link w:val="BalloonTextChar"/>
    <w:uiPriority w:val="99"/>
    <w:unhideWhenUsed/>
    <w:rsid w:val="0060613B"/>
    <w:pPr>
      <w:spacing w:after="0"/>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rsid w:val="0060613B"/>
    <w:rPr>
      <w:rFonts w:ascii="Tahoma" w:eastAsia="Times New Roman" w:hAnsi="Tahoma" w:cs="Tahoma"/>
      <w:sz w:val="16"/>
      <w:szCs w:val="16"/>
      <w:lang w:val="en-US"/>
    </w:rPr>
  </w:style>
  <w:style w:type="character" w:customStyle="1" w:styleId="Ghichcuitrang">
    <w:name w:val="Ghi chú cuối trang_"/>
    <w:link w:val="Ghichcuitrang0"/>
    <w:rsid w:val="0060613B"/>
    <w:rPr>
      <w:rFonts w:eastAsia="Times New Roman"/>
    </w:rPr>
  </w:style>
  <w:style w:type="paragraph" w:customStyle="1" w:styleId="Ghichcuitrang0">
    <w:name w:val="Ghi chú cuối trang"/>
    <w:basedOn w:val="Normal"/>
    <w:link w:val="Ghichcuitrang"/>
    <w:rsid w:val="0060613B"/>
    <w:pPr>
      <w:widowControl w:val="0"/>
      <w:spacing w:after="40" w:line="295" w:lineRule="auto"/>
      <w:ind w:firstLine="460"/>
    </w:pPr>
    <w:rPr>
      <w:rFonts w:eastAsia="Times New Roman"/>
    </w:rPr>
  </w:style>
  <w:style w:type="character" w:styleId="Strong">
    <w:name w:val="Strong"/>
    <w:uiPriority w:val="22"/>
    <w:qFormat/>
    <w:rsid w:val="0060613B"/>
    <w:rPr>
      <w:b/>
      <w:bCs/>
    </w:rPr>
  </w:style>
  <w:style w:type="paragraph" w:styleId="ListParagraph">
    <w:name w:val="List Paragraph"/>
    <w:basedOn w:val="Normal"/>
    <w:link w:val="ListParagraphChar"/>
    <w:uiPriority w:val="34"/>
    <w:qFormat/>
    <w:rsid w:val="0060613B"/>
    <w:pPr>
      <w:spacing w:before="120"/>
      <w:ind w:left="720"/>
      <w:contextualSpacing/>
    </w:pPr>
    <w:rPr>
      <w:rFonts w:cs="Times New Roman"/>
      <w:color w:val="000000"/>
      <w:szCs w:val="18"/>
      <w:lang w:val="en-US"/>
    </w:rPr>
  </w:style>
  <w:style w:type="table" w:customStyle="1" w:styleId="65">
    <w:name w:val="65"/>
    <w:basedOn w:val="TableNormal"/>
    <w:rsid w:val="0060613B"/>
    <w:pPr>
      <w:spacing w:after="0"/>
    </w:pPr>
    <w:rPr>
      <w:rFonts w:eastAsia="Times New Roman" w:cs="Times New Roman"/>
      <w:sz w:val="24"/>
      <w:szCs w:val="24"/>
      <w:lang w:val="en-US"/>
    </w:rPr>
    <w:tblPr>
      <w:tblStyleRowBandSize w:val="1"/>
      <w:tblStyleColBandSize w:val="1"/>
      <w:tblInd w:w="0" w:type="dxa"/>
      <w:tblCellMar>
        <w:top w:w="0" w:type="dxa"/>
        <w:left w:w="115" w:type="dxa"/>
        <w:bottom w:w="0" w:type="dxa"/>
        <w:right w:w="115" w:type="dxa"/>
      </w:tblCellMar>
    </w:tblPr>
  </w:style>
  <w:style w:type="character" w:customStyle="1" w:styleId="ListParagraphChar">
    <w:name w:val="List Paragraph Char"/>
    <w:link w:val="ListParagraph"/>
    <w:uiPriority w:val="34"/>
    <w:locked/>
    <w:rsid w:val="0060613B"/>
    <w:rPr>
      <w:rFonts w:cs="Times New Roman"/>
      <w:color w:val="000000"/>
      <w:szCs w:val="18"/>
      <w:lang w:val="en-US"/>
    </w:rPr>
  </w:style>
  <w:style w:type="character" w:styleId="Emphasis">
    <w:name w:val="Emphasis"/>
    <w:basedOn w:val="DefaultParagraphFont"/>
    <w:uiPriority w:val="20"/>
    <w:qFormat/>
    <w:rsid w:val="0060613B"/>
    <w:rPr>
      <w:i/>
      <w:iCs/>
    </w:rPr>
  </w:style>
  <w:style w:type="character" w:customStyle="1" w:styleId="Tiu2">
    <w:name w:val="Tiêu đề #2_"/>
    <w:link w:val="Tiu20"/>
    <w:rsid w:val="0060613B"/>
    <w:rPr>
      <w:rFonts w:ascii="Arial" w:eastAsia="Arial" w:hAnsi="Arial" w:cs="Arial"/>
      <w:b/>
      <w:bCs/>
      <w:color w:val="FA151E"/>
      <w:sz w:val="42"/>
      <w:szCs w:val="42"/>
    </w:rPr>
  </w:style>
  <w:style w:type="paragraph" w:customStyle="1" w:styleId="Tiu20">
    <w:name w:val="Tiêu đề #2"/>
    <w:basedOn w:val="Normal"/>
    <w:link w:val="Tiu2"/>
    <w:rsid w:val="0060613B"/>
    <w:pPr>
      <w:widowControl w:val="0"/>
      <w:spacing w:after="300" w:line="254" w:lineRule="auto"/>
      <w:ind w:left="100"/>
      <w:outlineLvl w:val="1"/>
    </w:pPr>
    <w:rPr>
      <w:rFonts w:ascii="Arial" w:eastAsia="Arial" w:hAnsi="Arial" w:cs="Arial"/>
      <w:b/>
      <w:bCs/>
      <w:color w:val="FA151E"/>
      <w:sz w:val="42"/>
      <w:szCs w:val="42"/>
    </w:rPr>
  </w:style>
  <w:style w:type="character" w:customStyle="1" w:styleId="Vnbnnidung3">
    <w:name w:val="Văn bản nội dung (3)_"/>
    <w:link w:val="Vnbnnidung30"/>
    <w:rsid w:val="0060613B"/>
    <w:rPr>
      <w:rFonts w:ascii="Arial" w:eastAsia="Arial" w:hAnsi="Arial" w:cs="Arial"/>
      <w:sz w:val="17"/>
      <w:szCs w:val="17"/>
    </w:rPr>
  </w:style>
  <w:style w:type="paragraph" w:customStyle="1" w:styleId="Vnbnnidung30">
    <w:name w:val="Văn bản nội dung (3)"/>
    <w:basedOn w:val="Normal"/>
    <w:link w:val="Vnbnnidung3"/>
    <w:rsid w:val="0060613B"/>
    <w:pPr>
      <w:widowControl w:val="0"/>
      <w:spacing w:after="0" w:line="324" w:lineRule="auto"/>
    </w:pPr>
    <w:rPr>
      <w:rFonts w:ascii="Arial" w:eastAsia="Arial" w:hAnsi="Arial" w:cs="Arial"/>
      <w:sz w:val="17"/>
      <w:szCs w:val="17"/>
    </w:rPr>
  </w:style>
  <w:style w:type="character" w:customStyle="1" w:styleId="Heading5">
    <w:name w:val="Heading #5_"/>
    <w:link w:val="Heading50"/>
    <w:rsid w:val="0060613B"/>
    <w:rPr>
      <w:rFonts w:ascii="Segoe UI" w:eastAsia="Segoe UI" w:hAnsi="Segoe UI" w:cs="Segoe UI"/>
      <w:b/>
      <w:bCs/>
      <w:color w:val="DD8234"/>
    </w:rPr>
  </w:style>
  <w:style w:type="paragraph" w:customStyle="1" w:styleId="Heading50">
    <w:name w:val="Heading #5"/>
    <w:basedOn w:val="Normal"/>
    <w:link w:val="Heading5"/>
    <w:rsid w:val="0060613B"/>
    <w:pPr>
      <w:widowControl w:val="0"/>
      <w:spacing w:after="110" w:line="264" w:lineRule="auto"/>
      <w:ind w:firstLine="460"/>
      <w:outlineLvl w:val="4"/>
    </w:pPr>
    <w:rPr>
      <w:rFonts w:ascii="Segoe UI" w:eastAsia="Segoe UI" w:hAnsi="Segoe UI" w:cs="Segoe UI"/>
      <w:b/>
      <w:bCs/>
      <w:color w:val="DD8234"/>
    </w:rPr>
  </w:style>
  <w:style w:type="numbering" w:customStyle="1" w:styleId="NoList1">
    <w:name w:val="No List1"/>
    <w:next w:val="NoList"/>
    <w:uiPriority w:val="99"/>
    <w:semiHidden/>
    <w:unhideWhenUsed/>
    <w:rsid w:val="0060613B"/>
  </w:style>
  <w:style w:type="paragraph" w:styleId="BodyText">
    <w:name w:val="Body Text"/>
    <w:basedOn w:val="Normal"/>
    <w:link w:val="BodyTextChar"/>
    <w:qFormat/>
    <w:rsid w:val="0060613B"/>
    <w:pPr>
      <w:widowControl w:val="0"/>
      <w:spacing w:after="100" w:line="276" w:lineRule="auto"/>
      <w:ind w:firstLine="400"/>
    </w:pPr>
    <w:rPr>
      <w:rFonts w:ascii="Segoe UI" w:eastAsia="Segoe UI" w:hAnsi="Segoe UI" w:cs="Segoe UI"/>
      <w:sz w:val="20"/>
      <w:szCs w:val="20"/>
      <w:lang w:val="en-US"/>
    </w:rPr>
  </w:style>
  <w:style w:type="character" w:customStyle="1" w:styleId="BodyTextChar">
    <w:name w:val="Body Text Char"/>
    <w:basedOn w:val="DefaultParagraphFont"/>
    <w:link w:val="BodyText"/>
    <w:rsid w:val="0060613B"/>
    <w:rPr>
      <w:rFonts w:ascii="Segoe UI" w:eastAsia="Segoe UI" w:hAnsi="Segoe UI" w:cs="Segoe UI"/>
      <w:sz w:val="20"/>
      <w:szCs w:val="20"/>
      <w:lang w:val="en-US"/>
    </w:rPr>
  </w:style>
  <w:style w:type="character" w:styleId="CommentReference">
    <w:name w:val="annotation reference"/>
    <w:uiPriority w:val="99"/>
    <w:unhideWhenUsed/>
    <w:rsid w:val="0060613B"/>
    <w:rPr>
      <w:sz w:val="16"/>
      <w:szCs w:val="16"/>
    </w:rPr>
  </w:style>
  <w:style w:type="paragraph" w:styleId="CommentText">
    <w:name w:val="annotation text"/>
    <w:basedOn w:val="Normal"/>
    <w:link w:val="CommentTextChar"/>
    <w:uiPriority w:val="99"/>
    <w:unhideWhenUsed/>
    <w:rsid w:val="0060613B"/>
    <w:pPr>
      <w:spacing w:before="60" w:after="60" w:line="312" w:lineRule="auto"/>
    </w:pPr>
    <w:rPr>
      <w:rFonts w:eastAsia="Calibri" w:cs="Times New Roman"/>
      <w:sz w:val="20"/>
      <w:szCs w:val="20"/>
      <w:lang w:val="en-US"/>
    </w:rPr>
  </w:style>
  <w:style w:type="character" w:customStyle="1" w:styleId="CommentTextChar">
    <w:name w:val="Comment Text Char"/>
    <w:basedOn w:val="DefaultParagraphFont"/>
    <w:link w:val="CommentText"/>
    <w:uiPriority w:val="99"/>
    <w:rsid w:val="0060613B"/>
    <w:rPr>
      <w:rFonts w:eastAsia="Calibri" w:cs="Times New Roman"/>
      <w:sz w:val="20"/>
      <w:szCs w:val="20"/>
      <w:lang w:val="en-US"/>
    </w:rPr>
  </w:style>
  <w:style w:type="paragraph" w:styleId="CommentSubject">
    <w:name w:val="annotation subject"/>
    <w:basedOn w:val="CommentText"/>
    <w:next w:val="CommentText"/>
    <w:link w:val="CommentSubjectChar"/>
    <w:uiPriority w:val="99"/>
    <w:unhideWhenUsed/>
    <w:rsid w:val="0060613B"/>
    <w:rPr>
      <w:b/>
      <w:bCs/>
    </w:rPr>
  </w:style>
  <w:style w:type="character" w:customStyle="1" w:styleId="CommentSubjectChar">
    <w:name w:val="Comment Subject Char"/>
    <w:basedOn w:val="CommentTextChar"/>
    <w:link w:val="CommentSubject"/>
    <w:uiPriority w:val="99"/>
    <w:rsid w:val="0060613B"/>
    <w:rPr>
      <w:rFonts w:eastAsia="Calibri" w:cs="Times New Roman"/>
      <w:b/>
      <w:bCs/>
      <w:sz w:val="20"/>
      <w:szCs w:val="20"/>
      <w:lang w:val="en-US"/>
    </w:rPr>
  </w:style>
  <w:style w:type="paragraph" w:styleId="Footer">
    <w:name w:val="footer"/>
    <w:basedOn w:val="Normal"/>
    <w:link w:val="FooterChar"/>
    <w:uiPriority w:val="99"/>
    <w:unhideWhenUsed/>
    <w:rsid w:val="0060613B"/>
    <w:pPr>
      <w:tabs>
        <w:tab w:val="center" w:pos="4680"/>
        <w:tab w:val="right" w:pos="9360"/>
      </w:tabs>
      <w:spacing w:before="60" w:after="60" w:line="312" w:lineRule="auto"/>
    </w:pPr>
    <w:rPr>
      <w:rFonts w:eastAsia="Calibri" w:cs="Times New Roman"/>
      <w:sz w:val="26"/>
      <w:lang w:val="en-US"/>
    </w:rPr>
  </w:style>
  <w:style w:type="character" w:customStyle="1" w:styleId="FooterChar">
    <w:name w:val="Footer Char"/>
    <w:basedOn w:val="DefaultParagraphFont"/>
    <w:link w:val="Footer"/>
    <w:uiPriority w:val="99"/>
    <w:rsid w:val="0060613B"/>
    <w:rPr>
      <w:rFonts w:eastAsia="Calibri" w:cs="Times New Roman"/>
      <w:sz w:val="26"/>
      <w:lang w:val="en-US"/>
    </w:rPr>
  </w:style>
  <w:style w:type="character" w:styleId="FootnoteReference">
    <w:name w:val="footnote reference"/>
    <w:uiPriority w:val="99"/>
    <w:unhideWhenUsed/>
    <w:rsid w:val="0060613B"/>
    <w:rPr>
      <w:vertAlign w:val="superscript"/>
    </w:rPr>
  </w:style>
  <w:style w:type="paragraph" w:styleId="FootnoteText">
    <w:name w:val="footnote text"/>
    <w:basedOn w:val="Normal"/>
    <w:link w:val="FootnoteTextChar"/>
    <w:uiPriority w:val="99"/>
    <w:unhideWhenUsed/>
    <w:rsid w:val="0060613B"/>
    <w:pPr>
      <w:spacing w:before="60" w:after="60" w:line="312" w:lineRule="auto"/>
    </w:pPr>
    <w:rPr>
      <w:rFonts w:eastAsia="Calibri" w:cs="Times New Roman"/>
      <w:sz w:val="20"/>
      <w:szCs w:val="20"/>
      <w:lang w:val="en-US"/>
    </w:rPr>
  </w:style>
  <w:style w:type="character" w:customStyle="1" w:styleId="FootnoteTextChar">
    <w:name w:val="Footnote Text Char"/>
    <w:basedOn w:val="DefaultParagraphFont"/>
    <w:link w:val="FootnoteText"/>
    <w:uiPriority w:val="99"/>
    <w:rsid w:val="0060613B"/>
    <w:rPr>
      <w:rFonts w:eastAsia="Calibri" w:cs="Times New Roman"/>
      <w:sz w:val="20"/>
      <w:szCs w:val="20"/>
      <w:lang w:val="en-US"/>
    </w:rPr>
  </w:style>
  <w:style w:type="paragraph" w:styleId="Header">
    <w:name w:val="header"/>
    <w:basedOn w:val="Normal"/>
    <w:link w:val="HeaderChar"/>
    <w:uiPriority w:val="99"/>
    <w:unhideWhenUsed/>
    <w:rsid w:val="0060613B"/>
    <w:pPr>
      <w:tabs>
        <w:tab w:val="center" w:pos="4680"/>
        <w:tab w:val="right" w:pos="9360"/>
      </w:tabs>
      <w:spacing w:before="60" w:after="60" w:line="312" w:lineRule="auto"/>
    </w:pPr>
    <w:rPr>
      <w:rFonts w:eastAsia="Calibri" w:cs="Times New Roman"/>
      <w:sz w:val="26"/>
      <w:lang w:val="en-US"/>
    </w:rPr>
  </w:style>
  <w:style w:type="character" w:customStyle="1" w:styleId="HeaderChar">
    <w:name w:val="Header Char"/>
    <w:basedOn w:val="DefaultParagraphFont"/>
    <w:link w:val="Header"/>
    <w:uiPriority w:val="99"/>
    <w:rsid w:val="0060613B"/>
    <w:rPr>
      <w:rFonts w:eastAsia="Calibri" w:cs="Times New Roman"/>
      <w:sz w:val="26"/>
      <w:lang w:val="en-US"/>
    </w:rPr>
  </w:style>
  <w:style w:type="table" w:customStyle="1" w:styleId="TableGrid1">
    <w:name w:val="Table Grid1"/>
    <w:basedOn w:val="TableNormal"/>
    <w:next w:val="TableGrid"/>
    <w:qFormat/>
    <w:rsid w:val="0060613B"/>
    <w:pPr>
      <w:spacing w:after="0"/>
    </w:pPr>
    <w:rPr>
      <w:rFonts w:eastAsia="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
    <w:name w:val="Heading #8_"/>
    <w:link w:val="Heading80"/>
    <w:rsid w:val="0060613B"/>
    <w:rPr>
      <w:rFonts w:ascii="Segoe UI" w:eastAsia="Segoe UI" w:hAnsi="Segoe UI" w:cs="Segoe UI"/>
      <w:b/>
      <w:bCs/>
      <w:color w:val="57865F"/>
    </w:rPr>
  </w:style>
  <w:style w:type="paragraph" w:customStyle="1" w:styleId="Heading80">
    <w:name w:val="Heading #8"/>
    <w:basedOn w:val="Normal"/>
    <w:link w:val="Heading8"/>
    <w:rsid w:val="0060613B"/>
    <w:pPr>
      <w:widowControl w:val="0"/>
      <w:spacing w:after="40" w:line="254" w:lineRule="auto"/>
      <w:outlineLvl w:val="7"/>
    </w:pPr>
    <w:rPr>
      <w:rFonts w:ascii="Segoe UI" w:eastAsia="Segoe UI" w:hAnsi="Segoe UI" w:cs="Segoe UI"/>
      <w:b/>
      <w:bCs/>
      <w:color w:val="57865F"/>
    </w:rPr>
  </w:style>
  <w:style w:type="character" w:customStyle="1" w:styleId="BodyTextChar1">
    <w:name w:val="Body Text Char1"/>
    <w:uiPriority w:val="99"/>
    <w:semiHidden/>
    <w:rsid w:val="0060613B"/>
    <w:rPr>
      <w:sz w:val="26"/>
      <w:szCs w:val="22"/>
    </w:rPr>
  </w:style>
  <w:style w:type="character" w:customStyle="1" w:styleId="Other">
    <w:name w:val="Other_"/>
    <w:link w:val="Other0"/>
    <w:rsid w:val="0060613B"/>
    <w:rPr>
      <w:rFonts w:ascii="Segoe UI" w:eastAsia="Segoe UI" w:hAnsi="Segoe UI" w:cs="Segoe UI"/>
    </w:rPr>
  </w:style>
  <w:style w:type="paragraph" w:customStyle="1" w:styleId="Other0">
    <w:name w:val="Other"/>
    <w:basedOn w:val="Normal"/>
    <w:link w:val="Other"/>
    <w:rsid w:val="0060613B"/>
    <w:pPr>
      <w:widowControl w:val="0"/>
      <w:spacing w:after="100" w:line="276" w:lineRule="auto"/>
      <w:ind w:firstLine="400"/>
    </w:pPr>
    <w:rPr>
      <w:rFonts w:ascii="Segoe UI" w:eastAsia="Segoe UI" w:hAnsi="Segoe UI" w:cs="Segoe UI"/>
    </w:rPr>
  </w:style>
  <w:style w:type="character" w:customStyle="1" w:styleId="Tablecaption">
    <w:name w:val="Table caption_"/>
    <w:link w:val="Tablecaption0"/>
    <w:rsid w:val="0060613B"/>
    <w:rPr>
      <w:rFonts w:ascii="Segoe UI" w:eastAsia="Segoe UI" w:hAnsi="Segoe UI" w:cs="Segoe UI"/>
    </w:rPr>
  </w:style>
  <w:style w:type="paragraph" w:customStyle="1" w:styleId="Tablecaption0">
    <w:name w:val="Table caption"/>
    <w:basedOn w:val="Normal"/>
    <w:link w:val="Tablecaption"/>
    <w:rsid w:val="0060613B"/>
    <w:pPr>
      <w:widowControl w:val="0"/>
      <w:spacing w:after="0"/>
    </w:pPr>
    <w:rPr>
      <w:rFonts w:ascii="Segoe UI" w:eastAsia="Segoe UI" w:hAnsi="Segoe UI" w:cs="Segoe UI"/>
    </w:rPr>
  </w:style>
  <w:style w:type="character" w:customStyle="1" w:styleId="Picturecaption">
    <w:name w:val="Picture caption_"/>
    <w:link w:val="Picturecaption0"/>
    <w:rsid w:val="0060613B"/>
    <w:rPr>
      <w:rFonts w:eastAsia="Times New Roman"/>
      <w:sz w:val="9"/>
      <w:szCs w:val="9"/>
    </w:rPr>
  </w:style>
  <w:style w:type="paragraph" w:customStyle="1" w:styleId="Picturecaption0">
    <w:name w:val="Picture caption"/>
    <w:basedOn w:val="Normal"/>
    <w:link w:val="Picturecaption"/>
    <w:rsid w:val="0060613B"/>
    <w:pPr>
      <w:widowControl w:val="0"/>
      <w:spacing w:after="0" w:line="319" w:lineRule="auto"/>
    </w:pPr>
    <w:rPr>
      <w:rFonts w:eastAsia="Times New Roman"/>
      <w:sz w:val="9"/>
      <w:szCs w:val="9"/>
    </w:rPr>
  </w:style>
  <w:style w:type="character" w:customStyle="1" w:styleId="Bodytext2">
    <w:name w:val="Body text (2)_"/>
    <w:link w:val="Bodytext20"/>
    <w:rsid w:val="0060613B"/>
    <w:rPr>
      <w:rFonts w:eastAsia="Times New Roman"/>
      <w:sz w:val="9"/>
      <w:szCs w:val="9"/>
    </w:rPr>
  </w:style>
  <w:style w:type="paragraph" w:customStyle="1" w:styleId="Bodytext20">
    <w:name w:val="Body text (2)"/>
    <w:basedOn w:val="Normal"/>
    <w:link w:val="Bodytext2"/>
    <w:qFormat/>
    <w:rsid w:val="0060613B"/>
    <w:pPr>
      <w:widowControl w:val="0"/>
      <w:spacing w:after="0" w:line="322" w:lineRule="auto"/>
      <w:ind w:firstLine="180"/>
    </w:pPr>
    <w:rPr>
      <w:rFonts w:eastAsia="Times New Roman"/>
      <w:sz w:val="9"/>
      <w:szCs w:val="9"/>
    </w:rPr>
  </w:style>
  <w:style w:type="character" w:customStyle="1" w:styleId="Bodytext6">
    <w:name w:val="Body text (6)_"/>
    <w:link w:val="Bodytext60"/>
    <w:rsid w:val="0060613B"/>
    <w:rPr>
      <w:rFonts w:ascii="Arial" w:eastAsia="Arial" w:hAnsi="Arial" w:cs="Arial"/>
      <w:b/>
      <w:bCs/>
      <w:color w:val="A33E42"/>
      <w:sz w:val="9"/>
      <w:szCs w:val="9"/>
    </w:rPr>
  </w:style>
  <w:style w:type="paragraph" w:customStyle="1" w:styleId="Bodytext60">
    <w:name w:val="Body text (6)"/>
    <w:basedOn w:val="Normal"/>
    <w:link w:val="Bodytext6"/>
    <w:rsid w:val="0060613B"/>
    <w:pPr>
      <w:widowControl w:val="0"/>
      <w:spacing w:after="80" w:line="319" w:lineRule="auto"/>
    </w:pPr>
    <w:rPr>
      <w:rFonts w:ascii="Arial" w:eastAsia="Arial" w:hAnsi="Arial" w:cs="Arial"/>
      <w:b/>
      <w:bCs/>
      <w:color w:val="A33E42"/>
      <w:sz w:val="9"/>
      <w:szCs w:val="9"/>
    </w:rPr>
  </w:style>
  <w:style w:type="character" w:customStyle="1" w:styleId="Bodytext3">
    <w:name w:val="Body text (3)_"/>
    <w:link w:val="Bodytext30"/>
    <w:rsid w:val="0060613B"/>
    <w:rPr>
      <w:rFonts w:ascii="Arial" w:eastAsia="Arial" w:hAnsi="Arial" w:cs="Arial"/>
    </w:rPr>
  </w:style>
  <w:style w:type="paragraph" w:customStyle="1" w:styleId="Bodytext30">
    <w:name w:val="Body text (3)"/>
    <w:basedOn w:val="Normal"/>
    <w:link w:val="Bodytext3"/>
    <w:rsid w:val="0060613B"/>
    <w:pPr>
      <w:widowControl w:val="0"/>
      <w:spacing w:after="60"/>
    </w:pPr>
    <w:rPr>
      <w:rFonts w:ascii="Arial" w:eastAsia="Arial" w:hAnsi="Arial" w:cs="Arial"/>
    </w:rPr>
  </w:style>
  <w:style w:type="character" w:customStyle="1" w:styleId="Heading6">
    <w:name w:val="Heading #6_"/>
    <w:link w:val="Heading60"/>
    <w:rsid w:val="0060613B"/>
    <w:rPr>
      <w:rFonts w:ascii="Arial" w:eastAsia="Arial" w:hAnsi="Arial" w:cs="Arial"/>
      <w:b/>
      <w:bCs/>
    </w:rPr>
  </w:style>
  <w:style w:type="paragraph" w:customStyle="1" w:styleId="Heading60">
    <w:name w:val="Heading #6"/>
    <w:basedOn w:val="Normal"/>
    <w:link w:val="Heading6"/>
    <w:rsid w:val="0060613B"/>
    <w:pPr>
      <w:widowControl w:val="0"/>
      <w:spacing w:after="30"/>
      <w:outlineLvl w:val="5"/>
    </w:pPr>
    <w:rPr>
      <w:rFonts w:ascii="Arial" w:eastAsia="Arial" w:hAnsi="Arial" w:cs="Arial"/>
      <w:b/>
      <w:bCs/>
    </w:rPr>
  </w:style>
  <w:style w:type="character" w:customStyle="1" w:styleId="Headerorfooter">
    <w:name w:val="Header or footer_"/>
    <w:link w:val="Headerorfooter0"/>
    <w:rsid w:val="0060613B"/>
    <w:rPr>
      <w:rFonts w:ascii="Arial" w:eastAsia="Arial" w:hAnsi="Arial" w:cs="Arial"/>
    </w:rPr>
  </w:style>
  <w:style w:type="paragraph" w:customStyle="1" w:styleId="Headerorfooter0">
    <w:name w:val="Header or footer"/>
    <w:basedOn w:val="Normal"/>
    <w:link w:val="Headerorfooter"/>
    <w:rsid w:val="0060613B"/>
    <w:pPr>
      <w:widowControl w:val="0"/>
      <w:spacing w:after="0"/>
    </w:pPr>
    <w:rPr>
      <w:rFonts w:ascii="Arial" w:eastAsia="Arial" w:hAnsi="Arial" w:cs="Arial"/>
    </w:rPr>
  </w:style>
  <w:style w:type="character" w:customStyle="1" w:styleId="Bodytext5">
    <w:name w:val="Body text (5)_"/>
    <w:link w:val="Bodytext50"/>
    <w:rsid w:val="0060613B"/>
    <w:rPr>
      <w:rFonts w:ascii="Arial" w:eastAsia="Arial" w:hAnsi="Arial" w:cs="Arial"/>
      <w:sz w:val="18"/>
      <w:szCs w:val="18"/>
    </w:rPr>
  </w:style>
  <w:style w:type="paragraph" w:customStyle="1" w:styleId="Bodytext50">
    <w:name w:val="Body text (5)"/>
    <w:basedOn w:val="Normal"/>
    <w:link w:val="Bodytext5"/>
    <w:rsid w:val="0060613B"/>
    <w:pPr>
      <w:widowControl w:val="0"/>
      <w:spacing w:after="60"/>
    </w:pPr>
    <w:rPr>
      <w:rFonts w:ascii="Arial" w:eastAsia="Arial" w:hAnsi="Arial" w:cs="Arial"/>
      <w:sz w:val="18"/>
      <w:szCs w:val="18"/>
    </w:rPr>
  </w:style>
  <w:style w:type="character" w:customStyle="1" w:styleId="Tiu1">
    <w:name w:val="Tiêu đề #1_"/>
    <w:link w:val="Tiu10"/>
    <w:rsid w:val="0060613B"/>
    <w:rPr>
      <w:rFonts w:ascii="Arial" w:eastAsia="Arial" w:hAnsi="Arial" w:cs="Arial"/>
      <w:b/>
      <w:bCs/>
      <w:color w:val="FA151E"/>
      <w:sz w:val="52"/>
      <w:szCs w:val="52"/>
    </w:rPr>
  </w:style>
  <w:style w:type="paragraph" w:customStyle="1" w:styleId="Tiu10">
    <w:name w:val="Tiêu đề #1"/>
    <w:basedOn w:val="Normal"/>
    <w:link w:val="Tiu1"/>
    <w:rsid w:val="0060613B"/>
    <w:pPr>
      <w:widowControl w:val="0"/>
      <w:spacing w:before="40" w:after="280"/>
      <w:ind w:firstLine="410"/>
      <w:outlineLvl w:val="0"/>
    </w:pPr>
    <w:rPr>
      <w:rFonts w:ascii="Arial" w:eastAsia="Arial" w:hAnsi="Arial" w:cs="Arial"/>
      <w:b/>
      <w:bCs/>
      <w:color w:val="FA151E"/>
      <w:sz w:val="52"/>
      <w:szCs w:val="52"/>
    </w:rPr>
  </w:style>
  <w:style w:type="character" w:customStyle="1" w:styleId="Vnbnnidung2">
    <w:name w:val="Văn bản nội dung (2)_"/>
    <w:link w:val="Vnbnnidung20"/>
    <w:rsid w:val="0060613B"/>
    <w:rPr>
      <w:rFonts w:eastAsia="Times New Roman"/>
      <w:i/>
      <w:iCs/>
      <w:color w:val="177906"/>
    </w:rPr>
  </w:style>
  <w:style w:type="paragraph" w:customStyle="1" w:styleId="Vnbnnidung20">
    <w:name w:val="Văn bản nội dung (2)"/>
    <w:basedOn w:val="Normal"/>
    <w:link w:val="Vnbnnidung2"/>
    <w:rsid w:val="0060613B"/>
    <w:pPr>
      <w:widowControl w:val="0"/>
      <w:spacing w:after="40" w:line="305" w:lineRule="auto"/>
      <w:ind w:left="160"/>
    </w:pPr>
    <w:rPr>
      <w:rFonts w:eastAsia="Times New Roman"/>
      <w:i/>
      <w:iCs/>
      <w:color w:val="177906"/>
    </w:rPr>
  </w:style>
  <w:style w:type="character" w:customStyle="1" w:styleId="Chthchnh">
    <w:name w:val="Chú thích ảnh_"/>
    <w:link w:val="Chthchnh0"/>
    <w:rsid w:val="0060613B"/>
    <w:rPr>
      <w:rFonts w:ascii="Arial" w:eastAsia="Arial" w:hAnsi="Arial" w:cs="Arial"/>
      <w:sz w:val="17"/>
      <w:szCs w:val="17"/>
    </w:rPr>
  </w:style>
  <w:style w:type="paragraph" w:customStyle="1" w:styleId="Chthchnh0">
    <w:name w:val="Chú thích ảnh"/>
    <w:basedOn w:val="Normal"/>
    <w:link w:val="Chthchnh"/>
    <w:rsid w:val="0060613B"/>
    <w:pPr>
      <w:widowControl w:val="0"/>
      <w:spacing w:after="0" w:line="264" w:lineRule="auto"/>
    </w:pPr>
    <w:rPr>
      <w:rFonts w:ascii="Arial" w:eastAsia="Arial" w:hAnsi="Arial" w:cs="Arial"/>
      <w:sz w:val="17"/>
      <w:szCs w:val="17"/>
    </w:rPr>
  </w:style>
  <w:style w:type="character" w:customStyle="1" w:styleId="utranghocchntrang2">
    <w:name w:val="Đầu trang hoặc chân trang (2)_"/>
    <w:link w:val="utranghocchntrang20"/>
    <w:rsid w:val="0060613B"/>
    <w:rPr>
      <w:rFonts w:eastAsia="Times New Roman"/>
    </w:rPr>
  </w:style>
  <w:style w:type="paragraph" w:customStyle="1" w:styleId="utranghocchntrang20">
    <w:name w:val="Đầu trang hoặc chân trang (2)"/>
    <w:basedOn w:val="Normal"/>
    <w:link w:val="utranghocchntrang2"/>
    <w:rsid w:val="0060613B"/>
    <w:pPr>
      <w:widowControl w:val="0"/>
      <w:spacing w:after="0"/>
    </w:pPr>
    <w:rPr>
      <w:rFonts w:eastAsia="Times New Roman"/>
    </w:rPr>
  </w:style>
  <w:style w:type="character" w:customStyle="1" w:styleId="Khc">
    <w:name w:val="Khác_"/>
    <w:link w:val="Khc0"/>
    <w:rsid w:val="0060613B"/>
    <w:rPr>
      <w:rFonts w:eastAsia="Times New Roman"/>
    </w:rPr>
  </w:style>
  <w:style w:type="paragraph" w:customStyle="1" w:styleId="Khc0">
    <w:name w:val="Khác"/>
    <w:basedOn w:val="Normal"/>
    <w:link w:val="Khc"/>
    <w:rsid w:val="0060613B"/>
    <w:pPr>
      <w:widowControl w:val="0"/>
      <w:spacing w:after="0" w:line="276" w:lineRule="auto"/>
      <w:ind w:firstLine="400"/>
    </w:pPr>
    <w:rPr>
      <w:rFonts w:eastAsia="Times New Roman"/>
    </w:rPr>
  </w:style>
  <w:style w:type="character" w:customStyle="1" w:styleId="Vnbnnidung6">
    <w:name w:val="Văn bản nội dung (6)_"/>
    <w:link w:val="Vnbnnidung60"/>
    <w:rsid w:val="0060613B"/>
    <w:rPr>
      <w:rFonts w:eastAsia="Times New Roman"/>
      <w:color w:val="EBEBEB"/>
      <w:sz w:val="32"/>
      <w:szCs w:val="32"/>
    </w:rPr>
  </w:style>
  <w:style w:type="paragraph" w:customStyle="1" w:styleId="Vnbnnidung60">
    <w:name w:val="Văn bản nội dung (6)"/>
    <w:basedOn w:val="Normal"/>
    <w:link w:val="Vnbnnidung6"/>
    <w:rsid w:val="0060613B"/>
    <w:pPr>
      <w:widowControl w:val="0"/>
      <w:spacing w:after="0"/>
    </w:pPr>
    <w:rPr>
      <w:rFonts w:eastAsia="Times New Roman"/>
      <w:color w:val="EBEBEB"/>
      <w:sz w:val="32"/>
      <w:szCs w:val="32"/>
    </w:rPr>
  </w:style>
  <w:style w:type="character" w:customStyle="1" w:styleId="Vnbnnidung9">
    <w:name w:val="Văn bản nội dung (9)_"/>
    <w:link w:val="Vnbnnidung90"/>
    <w:rsid w:val="0060613B"/>
    <w:rPr>
      <w:rFonts w:ascii="Segoe UI" w:eastAsia="Segoe UI" w:hAnsi="Segoe UI" w:cs="Segoe UI"/>
      <w:b/>
      <w:bCs/>
    </w:rPr>
  </w:style>
  <w:style w:type="paragraph" w:customStyle="1" w:styleId="Vnbnnidung90">
    <w:name w:val="Văn bản nội dung (9)"/>
    <w:basedOn w:val="Normal"/>
    <w:link w:val="Vnbnnidung9"/>
    <w:rsid w:val="0060613B"/>
    <w:pPr>
      <w:widowControl w:val="0"/>
      <w:ind w:firstLine="460"/>
    </w:pPr>
    <w:rPr>
      <w:rFonts w:ascii="Segoe UI" w:eastAsia="Segoe UI" w:hAnsi="Segoe UI" w:cs="Segoe UI"/>
      <w:b/>
      <w:bCs/>
    </w:rPr>
  </w:style>
  <w:style w:type="paragraph" w:styleId="NoSpacing">
    <w:name w:val="No Spacing"/>
    <w:uiPriority w:val="99"/>
    <w:qFormat/>
    <w:rsid w:val="0060613B"/>
    <w:pPr>
      <w:spacing w:after="0"/>
    </w:pPr>
    <w:rPr>
      <w:rFonts w:eastAsia="Calibri" w:cs="Times New Roman"/>
      <w:sz w:val="26"/>
      <w:lang w:val="en-US"/>
    </w:rPr>
  </w:style>
  <w:style w:type="paragraph" w:customStyle="1" w:styleId="NoSpacing1">
    <w:name w:val="No Spacing1"/>
    <w:rsid w:val="0060613B"/>
    <w:pPr>
      <w:spacing w:after="0"/>
    </w:pPr>
    <w:rPr>
      <w:rFonts w:ascii="Calibri" w:eastAsia="Times New Roman" w:hAnsi="Calibri" w:cs="Times New Roman"/>
      <w:sz w:val="22"/>
      <w:lang w:val="en-US"/>
    </w:rPr>
  </w:style>
  <w:style w:type="table" w:customStyle="1" w:styleId="BngTK1">
    <w:name w:val="Bảng TK1"/>
    <w:basedOn w:val="TableNormal"/>
    <w:uiPriority w:val="39"/>
    <w:qFormat/>
    <w:rsid w:val="0060613B"/>
    <w:pPr>
      <w:spacing w:after="0"/>
    </w:pPr>
    <w:rPr>
      <w:rFonts w:eastAsia="Calibri" w:cs="Times New Roman"/>
      <w:color w:val="000000"/>
      <w:szCs w:val="18"/>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39"/>
    <w:rsid w:val="0060613B"/>
    <w:pPr>
      <w:spacing w:after="0"/>
    </w:pPr>
    <w:rPr>
      <w:rFonts w:ascii="Calibri" w:eastAsia="Calibri" w:hAnsi="Calibri" w:cs="Times New Roman"/>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60613B"/>
  </w:style>
  <w:style w:type="character" w:customStyle="1" w:styleId="text">
    <w:name w:val="text"/>
    <w:rsid w:val="0060613B"/>
  </w:style>
  <w:style w:type="character" w:customStyle="1" w:styleId="card-send-timesendtime">
    <w:name w:val="card-send-time__sendtime"/>
    <w:rsid w:val="0060613B"/>
  </w:style>
  <w:style w:type="character" w:customStyle="1" w:styleId="ya-q-full-text">
    <w:name w:val="ya-q-full-text"/>
    <w:rsid w:val="0060613B"/>
  </w:style>
  <w:style w:type="character" w:styleId="Hyperlink">
    <w:name w:val="Hyperlink"/>
    <w:uiPriority w:val="99"/>
    <w:semiHidden/>
    <w:unhideWhenUsed/>
    <w:rsid w:val="0060613B"/>
    <w:rPr>
      <w:color w:val="0000FF"/>
      <w:u w:val="single"/>
    </w:rPr>
  </w:style>
  <w:style w:type="paragraph" w:customStyle="1" w:styleId="4-bang">
    <w:name w:val="4-bang"/>
    <w:basedOn w:val="Normal"/>
    <w:rsid w:val="0060613B"/>
    <w:pPr>
      <w:spacing w:before="100" w:beforeAutospacing="1" w:after="100" w:afterAutospacing="1"/>
    </w:pPr>
    <w:rPr>
      <w:rFonts w:eastAsia="Times New Roman" w:cs="Times New Roman"/>
      <w:sz w:val="24"/>
      <w:szCs w:val="24"/>
      <w:lang w:val="en-GB" w:eastAsia="en-GB"/>
    </w:rPr>
  </w:style>
  <w:style w:type="character" w:styleId="FollowedHyperlink">
    <w:name w:val="FollowedHyperlink"/>
    <w:basedOn w:val="DefaultParagraphFont"/>
    <w:uiPriority w:val="99"/>
    <w:semiHidden/>
    <w:unhideWhenUsed/>
    <w:rsid w:val="0060613B"/>
    <w:rPr>
      <w:color w:val="954F72" w:themeColor="followedHyperlink"/>
      <w:u w:val="single"/>
    </w:rPr>
  </w:style>
  <w:style w:type="paragraph" w:customStyle="1" w:styleId="msonormal0">
    <w:name w:val="msonormal"/>
    <w:basedOn w:val="Normal"/>
    <w:uiPriority w:val="99"/>
    <w:qFormat/>
    <w:rsid w:val="0060613B"/>
    <w:pPr>
      <w:spacing w:before="100" w:beforeAutospacing="1" w:after="100" w:afterAutospacing="1" w:line="276" w:lineRule="auto"/>
    </w:pPr>
    <w:rPr>
      <w:rFonts w:eastAsia="Calibri" w:cs="Times New Roman"/>
      <w:sz w:val="22"/>
      <w:lang w:val="en-US"/>
    </w:rPr>
  </w:style>
  <w:style w:type="character" w:customStyle="1" w:styleId="muxgbd">
    <w:name w:val="muxgbd"/>
    <w:basedOn w:val="DefaultParagraphFont"/>
    <w:rsid w:val="0060613B"/>
  </w:style>
  <w:style w:type="table" w:customStyle="1" w:styleId="TableGrid2">
    <w:name w:val="Table Grid2"/>
    <w:basedOn w:val="TableNormal"/>
    <w:uiPriority w:val="39"/>
    <w:rsid w:val="0060613B"/>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rsid w:val="0060613B"/>
    <w:pPr>
      <w:widowControl w:val="0"/>
      <w:spacing w:after="0"/>
      <w:jc w:val="both"/>
    </w:pPr>
    <w:rPr>
      <w:rFonts w:asciiTheme="minorHAnsi" w:eastAsia="SimSun" w:hAnsiTheme="minorHAnsi"/>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tjack.com/soan-van-lop-7-kn/viet-doan-van-khoang-5-7-cau-ke-tiep-theo-tuong-tuong-cua-em.jsp" TargetMode="External"/><Relationship Id="rId13" Type="http://schemas.openxmlformats.org/officeDocument/2006/relationships/image" Target="media/image5.png"/><Relationship Id="rId18" Type="http://schemas.openxmlformats.org/officeDocument/2006/relationships/image" Target="media/image9.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s://genk.mediacdn.vn/139269124445442048/2022/8/19/43635-serpant-16608790703192110220400-1660893789530-1660893789666224878226.jpg"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youtu.be/wJeByJDYOgk" TargetMode="External"/><Relationship Id="rId22" Type="http://schemas.openxmlformats.org/officeDocument/2006/relationships/image" Target="media/image13.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93</Pages>
  <Words>15204</Words>
  <Characters>86666</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MR AI</cp:lastModifiedBy>
  <cp:revision>9</cp:revision>
  <dcterms:created xsi:type="dcterms:W3CDTF">2023-02-15T09:12:00Z</dcterms:created>
  <dcterms:modified xsi:type="dcterms:W3CDTF">2024-02-01T02:31:00Z</dcterms:modified>
</cp:coreProperties>
</file>